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6B570851" w14:textId="77777777" w:rsidR="004B4298" w:rsidRDefault="007908FA">
      <w:pPr>
        <w:spacing w:line="846" w:lineRule="exact"/>
        <w:ind w:left="566"/>
        <w:jc w:val="center"/>
        <w:rPr>
          <w:rFonts w:ascii="PMingLiU" w:eastAsia="PMingLiU"/>
          <w:sz w:val="75"/>
        </w:rPr>
      </w:pPr>
      <w:bookmarkStart w:id="0" w:name="List_of_Figures"/>
      <w:bookmarkStart w:id="1" w:name="List_of_Tables"/>
      <w:bookmarkStart w:id="2" w:name="_bookmark0"/>
      <w:bookmarkEnd w:id="0"/>
      <w:bookmarkEnd w:id="1"/>
      <w:bookmarkEnd w:id="2"/>
      <w:r>
        <w:rPr>
          <w:rFonts w:ascii="PMingLiU" w:eastAsia="PMingLiU" w:hint="eastAsia"/>
          <w:sz w:val="75"/>
        </w:rPr>
        <w:t>國 立 交 通 大</w:t>
      </w:r>
      <w:r>
        <w:rPr>
          <w:rFonts w:ascii="PMingLiU" w:eastAsia="PMingLiU" w:hint="eastAsia"/>
          <w:spacing w:val="-85"/>
          <w:sz w:val="75"/>
        </w:rPr>
        <w:t xml:space="preserve"> </w:t>
      </w:r>
      <w:r>
        <w:rPr>
          <w:rFonts w:ascii="PMingLiU" w:eastAsia="PMingLiU" w:hint="eastAsia"/>
          <w:sz w:val="75"/>
        </w:rPr>
        <w:t>學</w:t>
      </w:r>
    </w:p>
    <w:p w14:paraId="04E70A0F" w14:textId="77777777" w:rsidR="004B4298" w:rsidRDefault="007908FA">
      <w:pPr>
        <w:spacing w:before="659"/>
        <w:ind w:left="566"/>
        <w:jc w:val="center"/>
        <w:rPr>
          <w:rFonts w:ascii="SimSun" w:eastAsia="SimSun"/>
          <w:sz w:val="55"/>
        </w:rPr>
      </w:pPr>
      <w:proofErr w:type="spellStart"/>
      <w:r>
        <w:rPr>
          <w:rFonts w:ascii="SimSun" w:eastAsia="SimSun" w:hint="eastAsia"/>
          <w:sz w:val="55"/>
        </w:rPr>
        <w:t>網路工程研究所</w:t>
      </w:r>
      <w:proofErr w:type="spellEnd"/>
    </w:p>
    <w:p w14:paraId="2E799407" w14:textId="77777777" w:rsidR="004B4298" w:rsidRDefault="004B4298">
      <w:pPr>
        <w:pStyle w:val="a3"/>
        <w:spacing w:before="4"/>
        <w:rPr>
          <w:rFonts w:ascii="SimSun"/>
          <w:sz w:val="57"/>
        </w:rPr>
      </w:pPr>
    </w:p>
    <w:p w14:paraId="09309B53" w14:textId="77777777" w:rsidR="004B4298" w:rsidRDefault="007908FA">
      <w:pPr>
        <w:ind w:left="566"/>
        <w:jc w:val="center"/>
        <w:rPr>
          <w:rFonts w:ascii="SimSun" w:eastAsia="SimSun"/>
          <w:sz w:val="47"/>
        </w:rPr>
      </w:pPr>
      <w:r>
        <w:rPr>
          <w:rFonts w:ascii="SimSun" w:eastAsia="SimSun" w:hint="eastAsia"/>
          <w:sz w:val="47"/>
        </w:rPr>
        <w:t>碩 士 論</w:t>
      </w:r>
      <w:r>
        <w:rPr>
          <w:rFonts w:ascii="SimSun" w:eastAsia="SimSun" w:hint="eastAsia"/>
          <w:spacing w:val="136"/>
          <w:sz w:val="47"/>
        </w:rPr>
        <w:t xml:space="preserve"> </w:t>
      </w:r>
      <w:r>
        <w:rPr>
          <w:rFonts w:ascii="SimSun" w:eastAsia="SimSun" w:hint="eastAsia"/>
          <w:sz w:val="47"/>
        </w:rPr>
        <w:t>文</w:t>
      </w:r>
    </w:p>
    <w:p w14:paraId="28C37D45" w14:textId="77777777" w:rsidR="004B4298" w:rsidRDefault="004B4298">
      <w:pPr>
        <w:pStyle w:val="a3"/>
        <w:rPr>
          <w:rFonts w:ascii="SimSun"/>
          <w:sz w:val="48"/>
        </w:rPr>
      </w:pPr>
    </w:p>
    <w:p w14:paraId="6EA989CB" w14:textId="77777777" w:rsidR="004B4298" w:rsidRDefault="004B4298">
      <w:pPr>
        <w:pStyle w:val="a3"/>
        <w:rPr>
          <w:rFonts w:ascii="SimSun"/>
          <w:sz w:val="48"/>
        </w:rPr>
      </w:pPr>
    </w:p>
    <w:p w14:paraId="791826C1" w14:textId="77777777" w:rsidR="004B4298" w:rsidRDefault="004B4298">
      <w:pPr>
        <w:pStyle w:val="a3"/>
        <w:rPr>
          <w:rFonts w:ascii="SimSun"/>
          <w:sz w:val="48"/>
        </w:rPr>
      </w:pPr>
    </w:p>
    <w:p w14:paraId="2E93BD9D" w14:textId="77777777" w:rsidR="004B4298" w:rsidRDefault="007908FA">
      <w:pPr>
        <w:spacing w:before="410"/>
        <w:ind w:left="566"/>
        <w:jc w:val="center"/>
        <w:rPr>
          <w:rFonts w:ascii="DFKai-SB" w:eastAsia="DFKai-SB"/>
          <w:sz w:val="40"/>
        </w:rPr>
      </w:pPr>
      <w:r>
        <w:rPr>
          <w:b/>
          <w:sz w:val="40"/>
        </w:rPr>
        <w:t xml:space="preserve">OFBench: </w:t>
      </w:r>
      <w:proofErr w:type="spellStart"/>
      <w:r>
        <w:rPr>
          <w:b/>
          <w:sz w:val="40"/>
        </w:rPr>
        <w:t>OpenFlow</w:t>
      </w:r>
      <w:proofErr w:type="spellEnd"/>
      <w:r>
        <w:rPr>
          <w:b/>
          <w:sz w:val="40"/>
        </w:rPr>
        <w:t xml:space="preserve"> </w:t>
      </w:r>
      <w:proofErr w:type="spellStart"/>
      <w:r>
        <w:rPr>
          <w:rFonts w:ascii="DFKai-SB" w:eastAsia="DFKai-SB" w:hint="eastAsia"/>
          <w:sz w:val="40"/>
        </w:rPr>
        <w:t>交換器效能測試方法</w:t>
      </w:r>
      <w:proofErr w:type="spellEnd"/>
    </w:p>
    <w:p w14:paraId="74DE017B" w14:textId="77777777" w:rsidR="004B4298" w:rsidRDefault="004B4298">
      <w:pPr>
        <w:pStyle w:val="a3"/>
        <w:rPr>
          <w:rFonts w:ascii="DFKai-SB"/>
          <w:sz w:val="40"/>
        </w:rPr>
      </w:pPr>
    </w:p>
    <w:p w14:paraId="03EBB689" w14:textId="77777777" w:rsidR="004B4298" w:rsidRDefault="004B4298">
      <w:pPr>
        <w:pStyle w:val="a3"/>
        <w:spacing w:before="8"/>
        <w:rPr>
          <w:rFonts w:ascii="DFKai-SB"/>
          <w:sz w:val="36"/>
        </w:rPr>
      </w:pPr>
    </w:p>
    <w:p w14:paraId="04C65A26" w14:textId="77777777" w:rsidR="004B4298" w:rsidRDefault="007908FA">
      <w:pPr>
        <w:ind w:left="930"/>
        <w:rPr>
          <w:sz w:val="32"/>
        </w:rPr>
      </w:pPr>
      <w:r>
        <w:rPr>
          <w:sz w:val="32"/>
        </w:rPr>
        <w:t xml:space="preserve">OFBench: Performance test suite on </w:t>
      </w:r>
      <w:proofErr w:type="spellStart"/>
      <w:r>
        <w:rPr>
          <w:sz w:val="32"/>
        </w:rPr>
        <w:t>OpenFlow</w:t>
      </w:r>
      <w:proofErr w:type="spellEnd"/>
      <w:r>
        <w:rPr>
          <w:sz w:val="32"/>
        </w:rPr>
        <w:t xml:space="preserve"> switches</w:t>
      </w:r>
    </w:p>
    <w:p w14:paraId="487D1602" w14:textId="77777777" w:rsidR="004B4298" w:rsidRDefault="004B4298">
      <w:pPr>
        <w:pStyle w:val="a3"/>
        <w:rPr>
          <w:sz w:val="32"/>
        </w:rPr>
      </w:pPr>
    </w:p>
    <w:p w14:paraId="01C21908" w14:textId="77777777" w:rsidR="004B4298" w:rsidRDefault="004B4298">
      <w:pPr>
        <w:pStyle w:val="a3"/>
        <w:rPr>
          <w:sz w:val="32"/>
        </w:rPr>
      </w:pPr>
    </w:p>
    <w:p w14:paraId="0E46F444" w14:textId="77777777" w:rsidR="004B4298" w:rsidRDefault="004B4298">
      <w:pPr>
        <w:pStyle w:val="a3"/>
        <w:rPr>
          <w:sz w:val="32"/>
        </w:rPr>
      </w:pPr>
    </w:p>
    <w:p w14:paraId="53159C90" w14:textId="77777777" w:rsidR="004B4298" w:rsidRDefault="004B4298">
      <w:pPr>
        <w:pStyle w:val="a3"/>
        <w:spacing w:before="2"/>
        <w:rPr>
          <w:sz w:val="31"/>
        </w:rPr>
      </w:pPr>
    </w:p>
    <w:p w14:paraId="7F241235" w14:textId="77777777" w:rsidR="00F656E1" w:rsidRDefault="007908FA">
      <w:pPr>
        <w:spacing w:line="273" w:lineRule="auto"/>
        <w:ind w:left="2111" w:right="700" w:hanging="1"/>
        <w:rPr>
          <w:rFonts w:ascii="DFKai-SB" w:eastAsia="DFKai-SB" w:hint="eastAsia"/>
          <w:sz w:val="36"/>
        </w:rPr>
      </w:pPr>
      <w:r>
        <w:rPr>
          <w:rFonts w:ascii="DFKai-SB" w:eastAsia="DFKai-SB" w:hint="eastAsia"/>
          <w:sz w:val="36"/>
        </w:rPr>
        <w:t xml:space="preserve">研 究 </w:t>
      </w:r>
      <w:proofErr w:type="spellStart"/>
      <w:r>
        <w:rPr>
          <w:rFonts w:ascii="DFKai-SB" w:eastAsia="DFKai-SB" w:hint="eastAsia"/>
          <w:sz w:val="36"/>
        </w:rPr>
        <w:t>生：王辰佑</w:t>
      </w:r>
      <w:proofErr w:type="spellEnd"/>
    </w:p>
    <w:p w14:paraId="25DB698D" w14:textId="77777777" w:rsidR="004B4298" w:rsidRDefault="007908FA">
      <w:pPr>
        <w:spacing w:line="273" w:lineRule="auto"/>
        <w:ind w:left="2111" w:right="700" w:hanging="1"/>
        <w:rPr>
          <w:rFonts w:ascii="DFKai-SB" w:eastAsia="DFKai-SB"/>
          <w:sz w:val="36"/>
        </w:rPr>
      </w:pPr>
      <w:proofErr w:type="spellStart"/>
      <w:r>
        <w:rPr>
          <w:rFonts w:ascii="DFKai-SB" w:eastAsia="DFKai-SB" w:hint="eastAsia"/>
          <w:sz w:val="36"/>
        </w:rPr>
        <w:t>指導教授：林盈達</w:t>
      </w:r>
      <w:proofErr w:type="spellEnd"/>
      <w:r>
        <w:rPr>
          <w:rFonts w:ascii="DFKai-SB" w:eastAsia="DFKai-SB" w:hint="eastAsia"/>
          <w:sz w:val="36"/>
        </w:rPr>
        <w:t xml:space="preserve"> </w:t>
      </w:r>
      <w:proofErr w:type="spellStart"/>
      <w:r>
        <w:rPr>
          <w:rFonts w:ascii="DFKai-SB" w:eastAsia="DFKai-SB" w:hint="eastAsia"/>
          <w:sz w:val="36"/>
        </w:rPr>
        <w:t>教授</w:t>
      </w:r>
      <w:proofErr w:type="spellEnd"/>
    </w:p>
    <w:p w14:paraId="6D6D0815" w14:textId="77777777" w:rsidR="004B4298" w:rsidRDefault="004B4298">
      <w:pPr>
        <w:pStyle w:val="a3"/>
        <w:rPr>
          <w:rFonts w:ascii="DFKai-SB"/>
          <w:sz w:val="36"/>
        </w:rPr>
      </w:pPr>
    </w:p>
    <w:p w14:paraId="0ADC00DF" w14:textId="77777777" w:rsidR="004B4298" w:rsidRDefault="004B4298">
      <w:pPr>
        <w:pStyle w:val="a3"/>
        <w:rPr>
          <w:rFonts w:ascii="DFKai-SB"/>
          <w:sz w:val="36"/>
        </w:rPr>
      </w:pPr>
    </w:p>
    <w:p w14:paraId="351A2C93" w14:textId="77777777" w:rsidR="004B4298" w:rsidRDefault="007908FA">
      <w:pPr>
        <w:tabs>
          <w:tab w:val="left" w:pos="2550"/>
        </w:tabs>
        <w:ind w:left="566"/>
        <w:jc w:val="center"/>
        <w:rPr>
          <w:rFonts w:ascii="SimSun" w:eastAsia="SimSun"/>
          <w:sz w:val="32"/>
        </w:rPr>
      </w:pPr>
      <w:r>
        <w:rPr>
          <w:rFonts w:ascii="SimSun" w:eastAsia="SimSun" w:hint="eastAsia"/>
          <w:sz w:val="32"/>
        </w:rPr>
        <w:t>中 華</w:t>
      </w:r>
      <w:r>
        <w:rPr>
          <w:rFonts w:ascii="SimSun" w:eastAsia="SimSun" w:hint="eastAsia"/>
          <w:spacing w:val="-41"/>
          <w:sz w:val="32"/>
        </w:rPr>
        <w:t xml:space="preserve"> </w:t>
      </w:r>
      <w:r>
        <w:rPr>
          <w:rFonts w:ascii="SimSun" w:eastAsia="SimSun" w:hint="eastAsia"/>
          <w:sz w:val="32"/>
        </w:rPr>
        <w:t>民</w:t>
      </w:r>
      <w:r>
        <w:rPr>
          <w:rFonts w:ascii="SimSun" w:eastAsia="SimSun" w:hint="eastAsia"/>
          <w:spacing w:val="-21"/>
          <w:sz w:val="32"/>
        </w:rPr>
        <w:t xml:space="preserve"> </w:t>
      </w:r>
      <w:r>
        <w:rPr>
          <w:rFonts w:ascii="SimSun" w:eastAsia="SimSun" w:hint="eastAsia"/>
          <w:sz w:val="32"/>
        </w:rPr>
        <w:t>國</w:t>
      </w:r>
      <w:r>
        <w:rPr>
          <w:rFonts w:ascii="SimSun" w:eastAsia="SimSun" w:hint="eastAsia"/>
          <w:sz w:val="32"/>
        </w:rPr>
        <w:tab/>
      </w:r>
      <w:proofErr w:type="gramStart"/>
      <w:r>
        <w:rPr>
          <w:b/>
          <w:sz w:val="32"/>
        </w:rPr>
        <w:t xml:space="preserve">105  </w:t>
      </w:r>
      <w:r>
        <w:rPr>
          <w:rFonts w:ascii="SimSun" w:eastAsia="SimSun" w:hint="eastAsia"/>
          <w:sz w:val="32"/>
        </w:rPr>
        <w:t>年</w:t>
      </w:r>
      <w:proofErr w:type="gramEnd"/>
      <w:r>
        <w:rPr>
          <w:rFonts w:ascii="SimSun" w:eastAsia="SimSun" w:hint="eastAsia"/>
          <w:sz w:val="32"/>
        </w:rPr>
        <w:t xml:space="preserve"> </w:t>
      </w:r>
      <w:r>
        <w:rPr>
          <w:b/>
          <w:sz w:val="32"/>
        </w:rPr>
        <w:t xml:space="preserve">6 </w:t>
      </w:r>
      <w:r>
        <w:rPr>
          <w:b/>
          <w:spacing w:val="25"/>
          <w:sz w:val="32"/>
        </w:rPr>
        <w:t xml:space="preserve"> </w:t>
      </w:r>
      <w:r>
        <w:rPr>
          <w:rFonts w:ascii="SimSun" w:eastAsia="SimSun" w:hint="eastAsia"/>
          <w:sz w:val="32"/>
        </w:rPr>
        <w:t>月</w:t>
      </w:r>
    </w:p>
    <w:p w14:paraId="482CDAC5" w14:textId="77777777" w:rsidR="004B4298" w:rsidRDefault="004B4298">
      <w:pPr>
        <w:jc w:val="center"/>
        <w:rPr>
          <w:rFonts w:ascii="SimSun" w:eastAsia="SimSun"/>
          <w:sz w:val="32"/>
        </w:rPr>
        <w:sectPr w:rsidR="004B4298">
          <w:type w:val="continuous"/>
          <w:pgSz w:w="11910" w:h="16840"/>
          <w:pgMar w:top="1280" w:right="1680" w:bottom="280" w:left="1680" w:header="720" w:footer="720" w:gutter="0"/>
          <w:cols w:space="720"/>
        </w:sectPr>
      </w:pPr>
    </w:p>
    <w:p w14:paraId="7BD18976" w14:textId="77777777" w:rsidR="004B4298" w:rsidRDefault="007908FA">
      <w:pPr>
        <w:spacing w:line="359" w:lineRule="exact"/>
        <w:ind w:left="567"/>
        <w:jc w:val="center"/>
        <w:rPr>
          <w:rFonts w:ascii="DFKai-SB" w:eastAsia="DFKai-SB"/>
          <w:sz w:val="28"/>
        </w:rPr>
      </w:pPr>
      <w:r>
        <w:rPr>
          <w:sz w:val="28"/>
        </w:rPr>
        <w:lastRenderedPageBreak/>
        <w:t xml:space="preserve">OFBench: </w:t>
      </w:r>
      <w:proofErr w:type="spellStart"/>
      <w:r>
        <w:rPr>
          <w:sz w:val="28"/>
        </w:rPr>
        <w:t>OpenFlow</w:t>
      </w:r>
      <w:proofErr w:type="spellEnd"/>
      <w:r>
        <w:rPr>
          <w:sz w:val="28"/>
        </w:rPr>
        <w:t xml:space="preserve"> </w:t>
      </w:r>
      <w:proofErr w:type="spellStart"/>
      <w:r>
        <w:rPr>
          <w:rFonts w:ascii="DFKai-SB" w:eastAsia="DFKai-SB" w:hint="eastAsia"/>
          <w:sz w:val="28"/>
        </w:rPr>
        <w:t>交換器效能測試方法</w:t>
      </w:r>
      <w:proofErr w:type="spellEnd"/>
    </w:p>
    <w:p w14:paraId="3093622A" w14:textId="77777777" w:rsidR="004B4298" w:rsidRDefault="007908FA">
      <w:pPr>
        <w:spacing w:before="216"/>
        <w:ind w:left="480"/>
        <w:jc w:val="center"/>
        <w:rPr>
          <w:sz w:val="28"/>
        </w:rPr>
      </w:pPr>
      <w:r>
        <w:rPr>
          <w:sz w:val="28"/>
        </w:rPr>
        <w:t xml:space="preserve">OFBench: Performance test suite on </w:t>
      </w:r>
      <w:proofErr w:type="spellStart"/>
      <w:r>
        <w:rPr>
          <w:sz w:val="28"/>
        </w:rPr>
        <w:t>OpenFlow</w:t>
      </w:r>
      <w:proofErr w:type="spellEnd"/>
      <w:r>
        <w:rPr>
          <w:sz w:val="28"/>
        </w:rPr>
        <w:t xml:space="preserve"> switches</w:t>
      </w:r>
    </w:p>
    <w:p w14:paraId="2129A71F" w14:textId="77777777" w:rsidR="004B4298" w:rsidRDefault="004B4298">
      <w:pPr>
        <w:pStyle w:val="a3"/>
        <w:rPr>
          <w:sz w:val="28"/>
        </w:rPr>
      </w:pPr>
    </w:p>
    <w:p w14:paraId="55FD1D23" w14:textId="77777777" w:rsidR="004B4298" w:rsidRDefault="004B4298">
      <w:pPr>
        <w:pStyle w:val="a3"/>
        <w:rPr>
          <w:sz w:val="28"/>
        </w:rPr>
      </w:pPr>
    </w:p>
    <w:p w14:paraId="6A53AF7D" w14:textId="77777777" w:rsidR="004B4298" w:rsidRDefault="004B4298">
      <w:pPr>
        <w:pStyle w:val="a3"/>
        <w:rPr>
          <w:sz w:val="33"/>
        </w:rPr>
      </w:pPr>
    </w:p>
    <w:p w14:paraId="27803E34" w14:textId="77777777" w:rsidR="004B4298" w:rsidRDefault="007908FA">
      <w:pPr>
        <w:tabs>
          <w:tab w:val="left" w:pos="3766"/>
        </w:tabs>
        <w:ind w:left="396"/>
        <w:jc w:val="center"/>
        <w:rPr>
          <w:sz w:val="28"/>
        </w:rPr>
      </w:pPr>
      <w:r>
        <w:rPr>
          <w:rFonts w:ascii="DFKai-SB" w:eastAsia="DFKai-SB" w:hint="eastAsia"/>
          <w:sz w:val="28"/>
        </w:rPr>
        <w:t>研</w:t>
      </w:r>
      <w:r>
        <w:rPr>
          <w:rFonts w:ascii="DFKai-SB" w:eastAsia="DFKai-SB" w:hint="eastAsia"/>
          <w:spacing w:val="-2"/>
          <w:sz w:val="28"/>
        </w:rPr>
        <w:t xml:space="preserve"> </w:t>
      </w:r>
      <w:r>
        <w:rPr>
          <w:rFonts w:ascii="DFKai-SB" w:eastAsia="DFKai-SB" w:hint="eastAsia"/>
          <w:sz w:val="28"/>
        </w:rPr>
        <w:t>究</w:t>
      </w:r>
      <w:r>
        <w:rPr>
          <w:rFonts w:ascii="DFKai-SB" w:eastAsia="DFKai-SB" w:hint="eastAsia"/>
          <w:spacing w:val="-2"/>
          <w:sz w:val="28"/>
        </w:rPr>
        <w:t xml:space="preserve"> </w:t>
      </w:r>
      <w:proofErr w:type="spellStart"/>
      <w:r>
        <w:rPr>
          <w:rFonts w:ascii="DFKai-SB" w:eastAsia="DFKai-SB" w:hint="eastAsia"/>
          <w:sz w:val="28"/>
        </w:rPr>
        <w:t>生：王辰佑</w:t>
      </w:r>
      <w:proofErr w:type="spellEnd"/>
      <w:r>
        <w:rPr>
          <w:rFonts w:ascii="DFKai-SB" w:eastAsia="DFKai-SB" w:hint="eastAsia"/>
          <w:sz w:val="28"/>
        </w:rPr>
        <w:tab/>
      </w:r>
      <w:proofErr w:type="spellStart"/>
      <w:r>
        <w:rPr>
          <w:sz w:val="28"/>
        </w:rPr>
        <w:t>Student</w:t>
      </w:r>
      <w:r>
        <w:rPr>
          <w:rFonts w:ascii="DFKai-SB" w:eastAsia="DFKai-SB" w:hint="eastAsia"/>
          <w:sz w:val="28"/>
        </w:rPr>
        <w:t>：</w:t>
      </w:r>
      <w:r>
        <w:rPr>
          <w:sz w:val="28"/>
        </w:rPr>
        <w:t>Chen-You</w:t>
      </w:r>
      <w:proofErr w:type="spellEnd"/>
      <w:r>
        <w:rPr>
          <w:spacing w:val="-40"/>
          <w:sz w:val="28"/>
        </w:rPr>
        <w:t xml:space="preserve"> </w:t>
      </w:r>
      <w:r>
        <w:rPr>
          <w:spacing w:val="-6"/>
          <w:sz w:val="28"/>
        </w:rPr>
        <w:t>Wang</w:t>
      </w:r>
    </w:p>
    <w:p w14:paraId="7DDF2B07" w14:textId="77777777" w:rsidR="004B4298" w:rsidRDefault="007908FA">
      <w:pPr>
        <w:tabs>
          <w:tab w:val="left" w:pos="3932"/>
        </w:tabs>
        <w:spacing w:before="167"/>
        <w:ind w:left="566"/>
        <w:jc w:val="center"/>
        <w:rPr>
          <w:sz w:val="28"/>
        </w:rPr>
      </w:pPr>
      <w:proofErr w:type="spellStart"/>
      <w:r>
        <w:rPr>
          <w:rFonts w:ascii="DFKai-SB" w:eastAsia="DFKai-SB" w:hint="eastAsia"/>
          <w:sz w:val="28"/>
        </w:rPr>
        <w:t>指導教授：林盈達</w:t>
      </w:r>
      <w:proofErr w:type="spellEnd"/>
      <w:r>
        <w:rPr>
          <w:rFonts w:ascii="DFKai-SB" w:eastAsia="DFKai-SB" w:hint="eastAsia"/>
          <w:sz w:val="28"/>
        </w:rPr>
        <w:tab/>
      </w:r>
      <w:proofErr w:type="spellStart"/>
      <w:r>
        <w:rPr>
          <w:sz w:val="28"/>
        </w:rPr>
        <w:t>Advisor</w:t>
      </w:r>
      <w:r>
        <w:rPr>
          <w:rFonts w:ascii="DFKai-SB" w:eastAsia="DFKai-SB" w:hint="eastAsia"/>
          <w:sz w:val="28"/>
        </w:rPr>
        <w:t>：</w:t>
      </w:r>
      <w:r>
        <w:rPr>
          <w:sz w:val="28"/>
        </w:rPr>
        <w:t>Dr</w:t>
      </w:r>
      <w:proofErr w:type="spellEnd"/>
      <w:r>
        <w:rPr>
          <w:sz w:val="28"/>
        </w:rPr>
        <w:t>. Ying-Dar</w:t>
      </w:r>
      <w:r>
        <w:rPr>
          <w:spacing w:val="-24"/>
          <w:sz w:val="28"/>
        </w:rPr>
        <w:t xml:space="preserve"> </w:t>
      </w:r>
      <w:r>
        <w:rPr>
          <w:sz w:val="28"/>
        </w:rPr>
        <w:t>Lin</w:t>
      </w:r>
    </w:p>
    <w:p w14:paraId="75829916" w14:textId="77777777" w:rsidR="004B4298" w:rsidRDefault="004B4298">
      <w:pPr>
        <w:pStyle w:val="a3"/>
        <w:rPr>
          <w:sz w:val="28"/>
        </w:rPr>
      </w:pPr>
    </w:p>
    <w:p w14:paraId="2E37D069" w14:textId="77777777" w:rsidR="004B4298" w:rsidRDefault="004B4298">
      <w:pPr>
        <w:pStyle w:val="a3"/>
        <w:rPr>
          <w:sz w:val="28"/>
        </w:rPr>
      </w:pPr>
    </w:p>
    <w:p w14:paraId="2E4329E2" w14:textId="77777777" w:rsidR="004B4298" w:rsidRDefault="007908FA">
      <w:pPr>
        <w:pStyle w:val="a3"/>
        <w:spacing w:before="238" w:line="403" w:lineRule="auto"/>
        <w:ind w:left="3413" w:right="2844"/>
        <w:jc w:val="center"/>
        <w:rPr>
          <w:rFonts w:ascii="DFKai-SB" w:eastAsia="DFKai-SB"/>
        </w:rPr>
      </w:pPr>
      <w:r>
        <w:rPr>
          <w:rFonts w:ascii="DFKai-SB" w:eastAsia="DFKai-SB" w:hint="eastAsia"/>
        </w:rPr>
        <w:t>國</w:t>
      </w:r>
      <w:r>
        <w:rPr>
          <w:rFonts w:ascii="DFKai-SB" w:eastAsia="DFKai-SB" w:hint="eastAsia"/>
          <w:spacing w:val="-20"/>
        </w:rPr>
        <w:t xml:space="preserve"> </w:t>
      </w:r>
      <w:r>
        <w:rPr>
          <w:rFonts w:ascii="DFKai-SB" w:eastAsia="DFKai-SB" w:hint="eastAsia"/>
        </w:rPr>
        <w:t>立</w:t>
      </w:r>
      <w:r>
        <w:rPr>
          <w:rFonts w:ascii="DFKai-SB" w:eastAsia="DFKai-SB" w:hint="eastAsia"/>
          <w:spacing w:val="-19"/>
        </w:rPr>
        <w:t xml:space="preserve"> </w:t>
      </w:r>
      <w:r>
        <w:rPr>
          <w:rFonts w:ascii="DFKai-SB" w:eastAsia="DFKai-SB" w:hint="eastAsia"/>
        </w:rPr>
        <w:t>交</w:t>
      </w:r>
      <w:r>
        <w:rPr>
          <w:rFonts w:ascii="DFKai-SB" w:eastAsia="DFKai-SB" w:hint="eastAsia"/>
          <w:spacing w:val="-19"/>
        </w:rPr>
        <w:t xml:space="preserve"> </w:t>
      </w:r>
      <w:r>
        <w:rPr>
          <w:rFonts w:ascii="DFKai-SB" w:eastAsia="DFKai-SB" w:hint="eastAsia"/>
        </w:rPr>
        <w:t>通</w:t>
      </w:r>
      <w:r>
        <w:rPr>
          <w:rFonts w:ascii="DFKai-SB" w:eastAsia="DFKai-SB" w:hint="eastAsia"/>
          <w:spacing w:val="-19"/>
        </w:rPr>
        <w:t xml:space="preserve"> </w:t>
      </w:r>
      <w:r>
        <w:rPr>
          <w:rFonts w:ascii="DFKai-SB" w:eastAsia="DFKai-SB" w:hint="eastAsia"/>
        </w:rPr>
        <w:t>大</w:t>
      </w:r>
      <w:r>
        <w:rPr>
          <w:rFonts w:ascii="DFKai-SB" w:eastAsia="DFKai-SB" w:hint="eastAsia"/>
          <w:spacing w:val="-20"/>
        </w:rPr>
        <w:t xml:space="preserve"> </w:t>
      </w:r>
      <w:r>
        <w:rPr>
          <w:rFonts w:ascii="DFKai-SB" w:eastAsia="DFKai-SB" w:hint="eastAsia"/>
        </w:rPr>
        <w:t>學 網</w:t>
      </w:r>
      <w:r>
        <w:rPr>
          <w:rFonts w:ascii="DFKai-SB" w:eastAsia="DFKai-SB" w:hint="eastAsia"/>
          <w:spacing w:val="-21"/>
        </w:rPr>
        <w:t xml:space="preserve"> </w:t>
      </w:r>
      <w:r>
        <w:rPr>
          <w:rFonts w:ascii="DFKai-SB" w:eastAsia="DFKai-SB" w:hint="eastAsia"/>
        </w:rPr>
        <w:t>路</w:t>
      </w:r>
      <w:r>
        <w:rPr>
          <w:rFonts w:ascii="DFKai-SB" w:eastAsia="DFKai-SB" w:hint="eastAsia"/>
          <w:spacing w:val="-20"/>
        </w:rPr>
        <w:t xml:space="preserve"> </w:t>
      </w:r>
      <w:r>
        <w:rPr>
          <w:rFonts w:ascii="DFKai-SB" w:eastAsia="DFKai-SB" w:hint="eastAsia"/>
        </w:rPr>
        <w:t>工</w:t>
      </w:r>
      <w:r>
        <w:rPr>
          <w:rFonts w:ascii="DFKai-SB" w:eastAsia="DFKai-SB" w:hint="eastAsia"/>
          <w:spacing w:val="-20"/>
        </w:rPr>
        <w:t xml:space="preserve"> </w:t>
      </w:r>
      <w:r>
        <w:rPr>
          <w:rFonts w:ascii="DFKai-SB" w:eastAsia="DFKai-SB" w:hint="eastAsia"/>
        </w:rPr>
        <w:t>程</w:t>
      </w:r>
      <w:r>
        <w:rPr>
          <w:rFonts w:ascii="DFKai-SB" w:eastAsia="DFKai-SB" w:hint="eastAsia"/>
          <w:spacing w:val="-20"/>
        </w:rPr>
        <w:t xml:space="preserve"> </w:t>
      </w:r>
      <w:r>
        <w:rPr>
          <w:rFonts w:ascii="DFKai-SB" w:eastAsia="DFKai-SB" w:hint="eastAsia"/>
        </w:rPr>
        <w:t>研</w:t>
      </w:r>
      <w:r>
        <w:rPr>
          <w:rFonts w:ascii="DFKai-SB" w:eastAsia="DFKai-SB" w:hint="eastAsia"/>
          <w:spacing w:val="-21"/>
        </w:rPr>
        <w:t xml:space="preserve"> </w:t>
      </w:r>
      <w:r>
        <w:rPr>
          <w:rFonts w:ascii="DFKai-SB" w:eastAsia="DFKai-SB" w:hint="eastAsia"/>
        </w:rPr>
        <w:t>究</w:t>
      </w:r>
      <w:r>
        <w:rPr>
          <w:rFonts w:ascii="DFKai-SB" w:eastAsia="DFKai-SB" w:hint="eastAsia"/>
          <w:spacing w:val="-20"/>
        </w:rPr>
        <w:t xml:space="preserve"> </w:t>
      </w:r>
      <w:r>
        <w:rPr>
          <w:rFonts w:ascii="DFKai-SB" w:eastAsia="DFKai-SB" w:hint="eastAsia"/>
        </w:rPr>
        <w:t>所 碩 士 論</w:t>
      </w:r>
      <w:r>
        <w:rPr>
          <w:rFonts w:ascii="DFKai-SB" w:eastAsia="DFKai-SB" w:hint="eastAsia"/>
          <w:spacing w:val="-59"/>
        </w:rPr>
        <w:t xml:space="preserve"> </w:t>
      </w:r>
      <w:r>
        <w:rPr>
          <w:rFonts w:ascii="DFKai-SB" w:eastAsia="DFKai-SB" w:hint="eastAsia"/>
        </w:rPr>
        <w:t>文</w:t>
      </w:r>
    </w:p>
    <w:p w14:paraId="61AA7F7E" w14:textId="77777777" w:rsidR="004B4298" w:rsidRDefault="004B4298">
      <w:pPr>
        <w:pStyle w:val="a3"/>
        <w:rPr>
          <w:rFonts w:ascii="DFKai-SB"/>
        </w:rPr>
      </w:pPr>
    </w:p>
    <w:p w14:paraId="64E9EE0C" w14:textId="77777777" w:rsidR="004B4298" w:rsidRDefault="004B4298">
      <w:pPr>
        <w:pStyle w:val="a3"/>
        <w:rPr>
          <w:rFonts w:ascii="DFKai-SB"/>
        </w:rPr>
      </w:pPr>
    </w:p>
    <w:p w14:paraId="7D5E2410" w14:textId="77777777" w:rsidR="004B4298" w:rsidRDefault="004B4298">
      <w:pPr>
        <w:pStyle w:val="a3"/>
        <w:spacing w:before="10"/>
        <w:rPr>
          <w:rFonts w:ascii="DFKai-SB"/>
        </w:rPr>
      </w:pPr>
    </w:p>
    <w:p w14:paraId="1F9A749F" w14:textId="77777777" w:rsidR="004B4298" w:rsidRDefault="007908FA">
      <w:pPr>
        <w:pStyle w:val="a3"/>
        <w:spacing w:before="1"/>
        <w:ind w:left="566"/>
        <w:jc w:val="center"/>
      </w:pPr>
      <w:r>
        <w:t>A Thesis</w:t>
      </w:r>
    </w:p>
    <w:p w14:paraId="0378C684" w14:textId="77777777" w:rsidR="004B4298" w:rsidRDefault="004B4298">
      <w:pPr>
        <w:pStyle w:val="a3"/>
        <w:spacing w:before="9"/>
        <w:rPr>
          <w:sz w:val="22"/>
        </w:rPr>
      </w:pPr>
    </w:p>
    <w:p w14:paraId="4B6465C2" w14:textId="77777777" w:rsidR="004B4298" w:rsidRDefault="007908FA">
      <w:pPr>
        <w:pStyle w:val="a3"/>
        <w:spacing w:line="468" w:lineRule="auto"/>
        <w:ind w:left="2305" w:right="1736"/>
        <w:jc w:val="center"/>
      </w:pPr>
      <w:r>
        <w:t>Submitted to Institute of Network Engineering College of Computer Science</w:t>
      </w:r>
    </w:p>
    <w:p w14:paraId="65A098F8" w14:textId="77777777" w:rsidR="004B4298" w:rsidRDefault="007908FA">
      <w:pPr>
        <w:pStyle w:val="a3"/>
        <w:spacing w:before="9"/>
        <w:ind w:left="567"/>
        <w:jc w:val="center"/>
      </w:pPr>
      <w:r>
        <w:t xml:space="preserve">National </w:t>
      </w:r>
      <w:proofErr w:type="spellStart"/>
      <w:r>
        <w:t>Chiao</w:t>
      </w:r>
      <w:proofErr w:type="spellEnd"/>
      <w:r>
        <w:t xml:space="preserve"> Tung University</w:t>
      </w:r>
    </w:p>
    <w:p w14:paraId="5D194599" w14:textId="77777777" w:rsidR="004B4298" w:rsidRDefault="004B4298">
      <w:pPr>
        <w:pStyle w:val="a3"/>
        <w:spacing w:before="9"/>
        <w:rPr>
          <w:sz w:val="22"/>
        </w:rPr>
      </w:pPr>
    </w:p>
    <w:p w14:paraId="2D8FE0D1" w14:textId="77777777" w:rsidR="004B4298" w:rsidRDefault="007908FA">
      <w:pPr>
        <w:pStyle w:val="a3"/>
        <w:spacing w:line="468" w:lineRule="auto"/>
        <w:ind w:left="2538" w:right="1969"/>
        <w:jc w:val="center"/>
      </w:pPr>
      <w:r>
        <w:t>in partial Fulfillment of the Requirements for the Degree of</w:t>
      </w:r>
    </w:p>
    <w:p w14:paraId="03B06A6D" w14:textId="77777777" w:rsidR="004B4298" w:rsidRDefault="007908FA">
      <w:pPr>
        <w:pStyle w:val="a3"/>
        <w:spacing w:before="9" w:line="468" w:lineRule="auto"/>
        <w:ind w:left="4224" w:right="3655"/>
        <w:jc w:val="center"/>
      </w:pPr>
      <w:r>
        <w:rPr>
          <w:w w:val="95"/>
        </w:rPr>
        <w:t xml:space="preserve">Master </w:t>
      </w:r>
      <w:r>
        <w:t>in</w:t>
      </w:r>
    </w:p>
    <w:p w14:paraId="21EF896D" w14:textId="77777777" w:rsidR="004B4298" w:rsidRDefault="007908FA">
      <w:pPr>
        <w:pStyle w:val="a3"/>
        <w:spacing w:before="9" w:line="468" w:lineRule="auto"/>
        <w:ind w:left="3676" w:right="3107"/>
        <w:jc w:val="center"/>
      </w:pPr>
      <w:r>
        <w:t>Computer Science June 2016</w:t>
      </w:r>
    </w:p>
    <w:p w14:paraId="7D77EC6A" w14:textId="77777777" w:rsidR="004B4298" w:rsidRDefault="007908FA">
      <w:pPr>
        <w:pStyle w:val="a3"/>
        <w:spacing w:before="9"/>
        <w:ind w:left="567"/>
        <w:jc w:val="center"/>
      </w:pPr>
      <w:r>
        <w:t>Hsinchu, Taiwan, Republic of China</w:t>
      </w:r>
    </w:p>
    <w:p w14:paraId="7CB5AC32" w14:textId="77777777" w:rsidR="004B4298" w:rsidRDefault="004B4298">
      <w:pPr>
        <w:pStyle w:val="a3"/>
      </w:pPr>
    </w:p>
    <w:p w14:paraId="609BE695" w14:textId="77777777" w:rsidR="004B4298" w:rsidRDefault="004B4298">
      <w:pPr>
        <w:pStyle w:val="a3"/>
      </w:pPr>
    </w:p>
    <w:p w14:paraId="57E9DC09" w14:textId="77777777" w:rsidR="004B4298" w:rsidRDefault="004B4298">
      <w:pPr>
        <w:pStyle w:val="a3"/>
      </w:pPr>
    </w:p>
    <w:p w14:paraId="41AB336A" w14:textId="77777777" w:rsidR="004B4298" w:rsidRDefault="007908FA">
      <w:pPr>
        <w:spacing w:before="197"/>
        <w:ind w:left="566"/>
        <w:jc w:val="center"/>
        <w:rPr>
          <w:rFonts w:ascii="DFKai-SB" w:eastAsia="DFKai-SB"/>
          <w:sz w:val="28"/>
        </w:rPr>
      </w:pPr>
      <w:proofErr w:type="spellStart"/>
      <w:r>
        <w:rPr>
          <w:rFonts w:ascii="DFKai-SB" w:eastAsia="DFKai-SB" w:hint="eastAsia"/>
          <w:sz w:val="28"/>
        </w:rPr>
        <w:t>中華民國</w:t>
      </w:r>
      <w:proofErr w:type="spellEnd"/>
      <w:r>
        <w:rPr>
          <w:rFonts w:ascii="DFKai-SB" w:eastAsia="DFKai-SB" w:hint="eastAsia"/>
          <w:spacing w:val="-74"/>
          <w:sz w:val="28"/>
        </w:rPr>
        <w:t xml:space="preserve"> </w:t>
      </w:r>
      <w:r>
        <w:rPr>
          <w:sz w:val="28"/>
        </w:rPr>
        <w:t xml:space="preserve">105 </w:t>
      </w:r>
      <w:r>
        <w:rPr>
          <w:rFonts w:ascii="DFKai-SB" w:eastAsia="DFKai-SB" w:hint="eastAsia"/>
          <w:sz w:val="28"/>
        </w:rPr>
        <w:t>年</w:t>
      </w:r>
      <w:r>
        <w:rPr>
          <w:rFonts w:ascii="DFKai-SB" w:eastAsia="DFKai-SB" w:hint="eastAsia"/>
          <w:spacing w:val="-74"/>
          <w:sz w:val="28"/>
        </w:rPr>
        <w:t xml:space="preserve"> </w:t>
      </w:r>
      <w:r>
        <w:rPr>
          <w:sz w:val="28"/>
        </w:rPr>
        <w:t xml:space="preserve">6 </w:t>
      </w:r>
      <w:r>
        <w:rPr>
          <w:rFonts w:ascii="DFKai-SB" w:eastAsia="DFKai-SB" w:hint="eastAsia"/>
          <w:sz w:val="28"/>
        </w:rPr>
        <w:t>月</w:t>
      </w:r>
    </w:p>
    <w:p w14:paraId="5FE043CB" w14:textId="77777777" w:rsidR="004B4298" w:rsidRDefault="004B4298">
      <w:pPr>
        <w:jc w:val="center"/>
        <w:rPr>
          <w:rFonts w:ascii="DFKai-SB" w:eastAsia="DFKai-SB"/>
          <w:sz w:val="28"/>
        </w:rPr>
        <w:sectPr w:rsidR="004B4298">
          <w:pgSz w:w="11910" w:h="16840"/>
          <w:pgMar w:top="1340" w:right="1680" w:bottom="280" w:left="1680" w:header="720" w:footer="720" w:gutter="0"/>
          <w:cols w:space="720"/>
        </w:sectPr>
      </w:pPr>
    </w:p>
    <w:p w14:paraId="3995BE3B" w14:textId="77777777" w:rsidR="004B4298" w:rsidRDefault="007908FA">
      <w:pPr>
        <w:pStyle w:val="a3"/>
        <w:spacing w:before="12"/>
        <w:ind w:left="386"/>
        <w:jc w:val="center"/>
        <w:rPr>
          <w:rFonts w:ascii="DFKai-SB" w:eastAsia="DFKai-SB"/>
        </w:rPr>
      </w:pPr>
      <w:r>
        <w:lastRenderedPageBreak/>
        <w:t xml:space="preserve">OFBench: </w:t>
      </w:r>
      <w:proofErr w:type="spellStart"/>
      <w:r>
        <w:t>OpenFlow</w:t>
      </w:r>
      <w:proofErr w:type="spellEnd"/>
      <w:r>
        <w:t xml:space="preserve"> </w:t>
      </w:r>
      <w:proofErr w:type="spellStart"/>
      <w:r>
        <w:rPr>
          <w:rFonts w:ascii="DFKai-SB" w:eastAsia="DFKai-SB" w:hint="eastAsia"/>
        </w:rPr>
        <w:t>交換器效能測試方法</w:t>
      </w:r>
      <w:proofErr w:type="spellEnd"/>
    </w:p>
    <w:p w14:paraId="40AF9E19" w14:textId="77777777" w:rsidR="004B4298" w:rsidRDefault="004B4298">
      <w:pPr>
        <w:pStyle w:val="a3"/>
        <w:rPr>
          <w:rFonts w:ascii="DFKai-SB"/>
        </w:rPr>
      </w:pPr>
    </w:p>
    <w:p w14:paraId="2C50F58E" w14:textId="77777777" w:rsidR="004B4298" w:rsidRDefault="004B4298">
      <w:pPr>
        <w:pStyle w:val="a3"/>
        <w:spacing w:before="7"/>
        <w:rPr>
          <w:rFonts w:ascii="DFKai-SB"/>
          <w:sz w:val="31"/>
        </w:rPr>
      </w:pPr>
    </w:p>
    <w:p w14:paraId="38E92593" w14:textId="77777777" w:rsidR="004B4298" w:rsidRDefault="007908FA">
      <w:pPr>
        <w:pStyle w:val="4"/>
        <w:tabs>
          <w:tab w:val="left" w:pos="6416"/>
        </w:tabs>
        <w:rPr>
          <w:rFonts w:ascii="DFKai-SB" w:eastAsia="DFKai-SB"/>
        </w:rPr>
      </w:pPr>
      <w:proofErr w:type="spellStart"/>
      <w:r>
        <w:rPr>
          <w:rFonts w:ascii="DFKai-SB" w:eastAsia="DFKai-SB" w:hint="eastAsia"/>
        </w:rPr>
        <w:t>學生：王辰佑</w:t>
      </w:r>
      <w:proofErr w:type="spellEnd"/>
      <w:r>
        <w:rPr>
          <w:rFonts w:ascii="DFKai-SB" w:eastAsia="DFKai-SB" w:hint="eastAsia"/>
        </w:rPr>
        <w:tab/>
      </w:r>
      <w:proofErr w:type="spellStart"/>
      <w:r>
        <w:rPr>
          <w:rFonts w:ascii="DFKai-SB" w:eastAsia="DFKai-SB" w:hint="eastAsia"/>
        </w:rPr>
        <w:t>指導教授：林盈達</w:t>
      </w:r>
      <w:proofErr w:type="spellEnd"/>
    </w:p>
    <w:p w14:paraId="63533BD6" w14:textId="77777777" w:rsidR="004B4298" w:rsidRDefault="004B4298">
      <w:pPr>
        <w:pStyle w:val="a3"/>
        <w:spacing w:before="2"/>
        <w:rPr>
          <w:rFonts w:ascii="DFKai-SB"/>
          <w:b/>
          <w:sz w:val="34"/>
        </w:rPr>
      </w:pPr>
    </w:p>
    <w:p w14:paraId="0B2B6CDE" w14:textId="77777777" w:rsidR="004B4298" w:rsidRDefault="007908FA">
      <w:pPr>
        <w:ind w:left="386"/>
        <w:jc w:val="center"/>
        <w:rPr>
          <w:rFonts w:ascii="DFKai-SB" w:eastAsia="DFKai-SB"/>
          <w:b/>
          <w:sz w:val="24"/>
        </w:rPr>
      </w:pPr>
      <w:proofErr w:type="spellStart"/>
      <w:r>
        <w:rPr>
          <w:rFonts w:ascii="DFKai-SB" w:eastAsia="DFKai-SB" w:hint="eastAsia"/>
          <w:b/>
          <w:sz w:val="24"/>
        </w:rPr>
        <w:t>國立交通大學網路工程研究所</w:t>
      </w:r>
      <w:proofErr w:type="spellEnd"/>
    </w:p>
    <w:p w14:paraId="1BFC383F" w14:textId="77777777" w:rsidR="004B4298" w:rsidRDefault="004B4298">
      <w:pPr>
        <w:pStyle w:val="a3"/>
        <w:spacing w:before="2"/>
        <w:rPr>
          <w:rFonts w:ascii="DFKai-SB" w:hint="eastAsia"/>
          <w:b/>
          <w:sz w:val="27"/>
        </w:rPr>
      </w:pPr>
    </w:p>
    <w:p w14:paraId="36069A2F" w14:textId="77777777" w:rsidR="004B4298" w:rsidRPr="00F656E1" w:rsidRDefault="00F656E1" w:rsidP="00F656E1">
      <w:pPr>
        <w:ind w:left="391"/>
        <w:jc w:val="center"/>
        <w:rPr>
          <w:rFonts w:ascii="DFKai-SB" w:eastAsia="DFKai-SB" w:hint="eastAsia"/>
          <w:b/>
          <w:sz w:val="24"/>
        </w:rPr>
      </w:pPr>
      <w:r>
        <w:rPr>
          <w:rFonts w:ascii="DFKai-SB" w:eastAsia="DFKai-SB" w:hint="eastAsia"/>
          <w:b/>
          <w:sz w:val="24"/>
          <w:lang w:eastAsia="zh-TW"/>
        </w:rPr>
        <w:t>摘</w:t>
      </w:r>
      <w:r w:rsidR="007908FA">
        <w:rPr>
          <w:rFonts w:ascii="DFKai-SB" w:eastAsia="DFKai-SB" w:hint="eastAsia"/>
          <w:b/>
          <w:sz w:val="24"/>
        </w:rPr>
        <w:t>要</w:t>
      </w:r>
    </w:p>
    <w:p w14:paraId="3655D9FC" w14:textId="77777777" w:rsidR="004B4298" w:rsidRDefault="007908FA">
      <w:pPr>
        <w:pStyle w:val="a3"/>
        <w:spacing w:before="45" w:line="478" w:lineRule="exact"/>
        <w:ind w:left="605" w:right="59" w:firstLine="358"/>
        <w:rPr>
          <w:rFonts w:ascii="DFKai-SB" w:eastAsia="DFKai-SB" w:hAnsi="DFKai-SB"/>
        </w:rPr>
      </w:pPr>
      <w:proofErr w:type="spellStart"/>
      <w:r>
        <w:t>OpenFlow</w:t>
      </w:r>
      <w:proofErr w:type="spellEnd"/>
      <w:r>
        <w:t xml:space="preserve"> </w:t>
      </w:r>
      <w:proofErr w:type="spellStart"/>
      <w:r>
        <w:rPr>
          <w:rFonts w:ascii="DFKai-SB" w:eastAsia="DFKai-SB" w:hAnsi="DFKai-SB" w:hint="eastAsia"/>
          <w:spacing w:val="17"/>
        </w:rPr>
        <w:t>交換器已在現今網路佔有一定地位</w:t>
      </w:r>
      <w:proofErr w:type="spellEnd"/>
      <w:r>
        <w:rPr>
          <w:rFonts w:ascii="DFKai-SB" w:eastAsia="DFKai-SB" w:hAnsi="DFKai-SB" w:hint="eastAsia"/>
          <w:spacing w:val="17"/>
        </w:rPr>
        <w:t xml:space="preserve">， </w:t>
      </w:r>
      <w:proofErr w:type="spellStart"/>
      <w:r>
        <w:rPr>
          <w:rFonts w:ascii="DFKai-SB" w:eastAsia="DFKai-SB" w:hAnsi="DFKai-SB" w:hint="eastAsia"/>
          <w:spacing w:val="17"/>
        </w:rPr>
        <w:t>隨之帶來的效能議題</w:t>
      </w:r>
      <w:proofErr w:type="spellEnd"/>
      <w:r>
        <w:rPr>
          <w:rFonts w:ascii="DFKai-SB" w:eastAsia="DFKai-SB" w:hAnsi="DFKai-SB" w:hint="eastAsia"/>
          <w:spacing w:val="17"/>
        </w:rPr>
        <w:t xml:space="preserve"> </w:t>
      </w:r>
      <w:proofErr w:type="spellStart"/>
      <w:r>
        <w:rPr>
          <w:rFonts w:ascii="DFKai-SB" w:eastAsia="DFKai-SB" w:hAnsi="DFKai-SB" w:hint="eastAsia"/>
          <w:spacing w:val="10"/>
        </w:rPr>
        <w:t>也倍受矚目。為此，我們提出五項測試方法供驗證各家</w:t>
      </w:r>
      <w:proofErr w:type="spellEnd"/>
      <w:r>
        <w:rPr>
          <w:rFonts w:ascii="DFKai-SB" w:eastAsia="DFKai-SB" w:hAnsi="DFKai-SB" w:hint="eastAsia"/>
          <w:spacing w:val="10"/>
        </w:rPr>
        <w:t xml:space="preserve"> </w:t>
      </w:r>
      <w:proofErr w:type="spellStart"/>
      <w:r>
        <w:t>OpenFlow</w:t>
      </w:r>
      <w:proofErr w:type="spellEnd"/>
      <w:r>
        <w:t xml:space="preserve"> </w:t>
      </w:r>
      <w:proofErr w:type="spellStart"/>
      <w:r>
        <w:rPr>
          <w:rFonts w:ascii="DFKai-SB" w:eastAsia="DFKai-SB" w:hAnsi="DFKai-SB" w:hint="eastAsia"/>
          <w:spacing w:val="8"/>
        </w:rPr>
        <w:t>交換器</w:t>
      </w:r>
      <w:proofErr w:type="spellEnd"/>
      <w:r>
        <w:rPr>
          <w:rFonts w:ascii="DFKai-SB" w:eastAsia="DFKai-SB" w:hAnsi="DFKai-SB" w:hint="eastAsia"/>
          <w:spacing w:val="8"/>
        </w:rPr>
        <w:t xml:space="preserve"> </w:t>
      </w:r>
      <w:proofErr w:type="spellStart"/>
      <w:r>
        <w:rPr>
          <w:rFonts w:ascii="DFKai-SB" w:eastAsia="DFKai-SB" w:hAnsi="DFKai-SB" w:hint="eastAsia"/>
          <w:spacing w:val="13"/>
        </w:rPr>
        <w:t>效能評估，當中的測試指標包含</w:t>
      </w:r>
      <w:proofErr w:type="spellEnd"/>
      <w:r>
        <w:rPr>
          <w:rFonts w:ascii="DFKai-SB" w:eastAsia="DFKai-SB" w:hAnsi="DFKai-SB" w:hint="eastAsia"/>
          <w:spacing w:val="13"/>
        </w:rPr>
        <w:t xml:space="preserve"> </w:t>
      </w:r>
      <w:r>
        <w:t xml:space="preserve">action </w:t>
      </w:r>
      <w:proofErr w:type="spellStart"/>
      <w:r>
        <w:t>time</w:t>
      </w:r>
      <w:r>
        <w:rPr>
          <w:rFonts w:ascii="DFKai-SB" w:eastAsia="DFKai-SB" w:hAnsi="DFKai-SB" w:hint="eastAsia"/>
        </w:rPr>
        <w:t>、</w:t>
      </w:r>
      <w:r>
        <w:t>pipeline</w:t>
      </w:r>
      <w:proofErr w:type="spellEnd"/>
      <w:r>
        <w:t xml:space="preserve"> </w:t>
      </w:r>
      <w:proofErr w:type="spellStart"/>
      <w:r>
        <w:t>time</w:t>
      </w:r>
      <w:r>
        <w:rPr>
          <w:rFonts w:ascii="DFKai-SB" w:eastAsia="DFKai-SB" w:hAnsi="DFKai-SB" w:hint="eastAsia"/>
        </w:rPr>
        <w:t>、</w:t>
      </w:r>
      <w:r>
        <w:t>packet-in</w:t>
      </w:r>
      <w:proofErr w:type="spellEnd"/>
      <w:r>
        <w:t xml:space="preserve"> rate</w:t>
      </w:r>
      <w:r>
        <w:rPr>
          <w:rFonts w:ascii="DFKai-SB" w:eastAsia="DFKai-SB" w:hAnsi="DFKai-SB" w:hint="eastAsia"/>
        </w:rPr>
        <w:t xml:space="preserve">、 </w:t>
      </w:r>
      <w:r>
        <w:t xml:space="preserve">packet-out </w:t>
      </w:r>
      <w:proofErr w:type="spellStart"/>
      <w:r>
        <w:t>rate</w:t>
      </w:r>
      <w:r>
        <w:rPr>
          <w:rFonts w:ascii="DFKai-SB" w:eastAsia="DFKai-SB" w:hAnsi="DFKai-SB" w:hint="eastAsia"/>
        </w:rPr>
        <w:t>、</w:t>
      </w:r>
      <w:r>
        <w:t>pipeline</w:t>
      </w:r>
      <w:proofErr w:type="spellEnd"/>
      <w:r>
        <w:t xml:space="preserve"> gain </w:t>
      </w:r>
      <w:r>
        <w:rPr>
          <w:rFonts w:ascii="DFKai-SB" w:eastAsia="DFKai-SB" w:hAnsi="DFKai-SB" w:hint="eastAsia"/>
        </w:rPr>
        <w:t>及</w:t>
      </w:r>
      <w:r>
        <w:rPr>
          <w:rFonts w:ascii="DFKai-SB" w:eastAsia="DFKai-SB" w:hAnsi="DFKai-SB" w:hint="eastAsia"/>
          <w:spacing w:val="-69"/>
        </w:rPr>
        <w:t xml:space="preserve"> </w:t>
      </w:r>
      <w:r>
        <w:t xml:space="preserve">timeout </w:t>
      </w:r>
      <w:proofErr w:type="spellStart"/>
      <w:r>
        <w:t>accuracy</w:t>
      </w:r>
      <w:proofErr w:type="spellEnd"/>
      <w:r>
        <w:rPr>
          <w:rFonts w:ascii="DFKai-SB" w:eastAsia="DFKai-SB" w:hAnsi="DFKai-SB" w:hint="eastAsia"/>
        </w:rPr>
        <w:t>；</w:t>
      </w:r>
      <w:proofErr w:type="spellStart"/>
      <w:r>
        <w:rPr>
          <w:rFonts w:ascii="DFKai-SB" w:eastAsia="DFKai-SB" w:hAnsi="DFKai-SB" w:hint="eastAsia"/>
        </w:rPr>
        <w:t>此外，為了簡化測試流程</w:t>
      </w:r>
      <w:proofErr w:type="spellEnd"/>
      <w:r>
        <w:rPr>
          <w:rFonts w:ascii="DFKai-SB" w:eastAsia="DFKai-SB" w:hAnsi="DFKai-SB" w:hint="eastAsia"/>
        </w:rPr>
        <w:t xml:space="preserve">， </w:t>
      </w:r>
      <w:proofErr w:type="spellStart"/>
      <w:r>
        <w:rPr>
          <w:rFonts w:ascii="DFKai-SB" w:eastAsia="DFKai-SB" w:hAnsi="DFKai-SB" w:hint="eastAsia"/>
        </w:rPr>
        <w:t>我們設計一自動化測試系統</w:t>
      </w:r>
      <w:proofErr w:type="spellEnd"/>
      <w:r>
        <w:rPr>
          <w:rFonts w:ascii="DFKai-SB" w:eastAsia="DFKai-SB" w:hAnsi="DFKai-SB" w:hint="eastAsia"/>
          <w:spacing w:val="-66"/>
        </w:rPr>
        <w:t xml:space="preserve"> </w:t>
      </w:r>
      <w:proofErr w:type="spellStart"/>
      <w:r>
        <w:t>OFBench</w:t>
      </w:r>
      <w:r>
        <w:rPr>
          <w:rFonts w:ascii="DFKai-SB" w:eastAsia="DFKai-SB" w:hAnsi="DFKai-SB" w:hint="eastAsia"/>
        </w:rPr>
        <w:t>，該系統為</w:t>
      </w:r>
      <w:proofErr w:type="spellEnd"/>
      <w:r>
        <w:rPr>
          <w:rFonts w:ascii="DFKai-SB" w:eastAsia="DFKai-SB" w:hAnsi="DFKai-SB" w:hint="eastAsia"/>
          <w:spacing w:val="-66"/>
        </w:rPr>
        <w:t xml:space="preserve"> </w:t>
      </w:r>
      <w:r>
        <w:t xml:space="preserve">controller-agent </w:t>
      </w:r>
      <w:proofErr w:type="spellStart"/>
      <w:r>
        <w:rPr>
          <w:rFonts w:ascii="DFKai-SB" w:eastAsia="DFKai-SB" w:hAnsi="DFKai-SB" w:hint="eastAsia"/>
        </w:rPr>
        <w:t>架構，並提</w:t>
      </w:r>
      <w:proofErr w:type="spellEnd"/>
      <w:r>
        <w:rPr>
          <w:rFonts w:ascii="DFKai-SB" w:eastAsia="DFKai-SB" w:hAnsi="DFKai-SB" w:hint="eastAsia"/>
        </w:rPr>
        <w:t xml:space="preserve"> </w:t>
      </w:r>
      <w:proofErr w:type="spellStart"/>
      <w:r>
        <w:rPr>
          <w:rFonts w:ascii="DFKai-SB" w:eastAsia="DFKai-SB" w:hAnsi="DFKai-SB" w:hint="eastAsia"/>
          <w:spacing w:val="3"/>
        </w:rPr>
        <w:t>供測試項目的開發功能。實驗顯示，硬體交換器在</w:t>
      </w:r>
      <w:proofErr w:type="spellEnd"/>
      <w:r>
        <w:rPr>
          <w:rFonts w:ascii="DFKai-SB" w:eastAsia="DFKai-SB" w:hAnsi="DFKai-SB" w:hint="eastAsia"/>
          <w:spacing w:val="3"/>
        </w:rPr>
        <w:t xml:space="preserve"> </w:t>
      </w:r>
      <w:r>
        <w:t xml:space="preserve">timeout </w:t>
      </w:r>
      <w:proofErr w:type="spellStart"/>
      <w:r>
        <w:rPr>
          <w:rFonts w:ascii="DFKai-SB" w:eastAsia="DFKai-SB" w:hAnsi="DFKai-SB" w:hint="eastAsia"/>
          <w:spacing w:val="3"/>
        </w:rPr>
        <w:t>的實作上較為不</w:t>
      </w:r>
      <w:proofErr w:type="spellEnd"/>
      <w:r>
        <w:rPr>
          <w:rFonts w:ascii="DFKai-SB" w:eastAsia="DFKai-SB" w:hAnsi="DFKai-SB" w:hint="eastAsia"/>
          <w:spacing w:val="3"/>
        </w:rPr>
        <w:t xml:space="preserve"> </w:t>
      </w:r>
      <w:proofErr w:type="spellStart"/>
      <w:r>
        <w:rPr>
          <w:rFonts w:ascii="DFKai-SB" w:eastAsia="DFKai-SB" w:hAnsi="DFKai-SB" w:hint="eastAsia"/>
          <w:spacing w:val="7"/>
        </w:rPr>
        <w:t>足，其實際誤差約為</w:t>
      </w:r>
      <w:proofErr w:type="spellEnd"/>
      <w:r>
        <w:rPr>
          <w:rFonts w:ascii="DFKai-SB" w:eastAsia="DFKai-SB" w:hAnsi="DFKai-SB" w:hint="eastAsia"/>
          <w:spacing w:val="-62"/>
        </w:rPr>
        <w:t xml:space="preserve"> </w:t>
      </w:r>
      <w:r>
        <w:rPr>
          <w:rFonts w:ascii="Meiryo" w:eastAsia="Meiryo" w:hAnsi="Meiryo" w:hint="eastAsia"/>
          <w:i/>
          <w:spacing w:val="2"/>
        </w:rPr>
        <w:t>±</w:t>
      </w:r>
      <w:r>
        <w:rPr>
          <w:rFonts w:ascii="Tahoma" w:eastAsia="Tahoma" w:hAnsi="Tahoma"/>
          <w:spacing w:val="2"/>
        </w:rPr>
        <w:t>20</w:t>
      </w:r>
      <w:r>
        <w:rPr>
          <w:spacing w:val="2"/>
        </w:rPr>
        <w:t>%</w:t>
      </w:r>
      <w:r>
        <w:rPr>
          <w:rFonts w:ascii="DFKai-SB" w:eastAsia="DFKai-SB" w:hAnsi="DFKai-SB" w:hint="eastAsia"/>
          <w:spacing w:val="2"/>
        </w:rPr>
        <w:t>，</w:t>
      </w:r>
      <w:proofErr w:type="spellStart"/>
      <w:r>
        <w:rPr>
          <w:rFonts w:ascii="DFKai-SB" w:eastAsia="DFKai-SB" w:hAnsi="DFKai-SB" w:hint="eastAsia"/>
          <w:spacing w:val="2"/>
        </w:rPr>
        <w:t>但在</w:t>
      </w:r>
      <w:proofErr w:type="spellEnd"/>
      <w:r>
        <w:rPr>
          <w:rFonts w:ascii="DFKai-SB" w:eastAsia="DFKai-SB" w:hAnsi="DFKai-SB" w:hint="eastAsia"/>
          <w:spacing w:val="-62"/>
        </w:rPr>
        <w:t xml:space="preserve"> </w:t>
      </w:r>
      <w:r>
        <w:t xml:space="preserve">Packet-in </w:t>
      </w:r>
      <w:proofErr w:type="spellStart"/>
      <w:r>
        <w:rPr>
          <w:rFonts w:ascii="DFKai-SB" w:eastAsia="DFKai-SB" w:hAnsi="DFKai-SB" w:hint="eastAsia"/>
          <w:spacing w:val="7"/>
        </w:rPr>
        <w:t>測試項目中，硬體交換器相對</w:t>
      </w:r>
      <w:proofErr w:type="spellEnd"/>
      <w:r>
        <w:rPr>
          <w:rFonts w:ascii="DFKai-SB" w:eastAsia="DFKai-SB" w:hAnsi="DFKai-SB" w:hint="eastAsia"/>
          <w:spacing w:val="7"/>
        </w:rPr>
        <w:t xml:space="preserve"> </w:t>
      </w:r>
      <w:proofErr w:type="spellStart"/>
      <w:r>
        <w:rPr>
          <w:rFonts w:ascii="DFKai-SB" w:eastAsia="DFKai-SB" w:hAnsi="DFKai-SB" w:hint="eastAsia"/>
          <w:spacing w:val="9"/>
        </w:rPr>
        <w:t>於軟體交換器約有</w:t>
      </w:r>
      <w:proofErr w:type="spellEnd"/>
      <w:r>
        <w:rPr>
          <w:rFonts w:ascii="DFKai-SB" w:eastAsia="DFKai-SB" w:hAnsi="DFKai-SB" w:hint="eastAsia"/>
          <w:spacing w:val="-62"/>
        </w:rPr>
        <w:t xml:space="preserve"> </w:t>
      </w:r>
      <w:r>
        <w:rPr>
          <w:rFonts w:ascii="Tahoma" w:eastAsia="Tahoma" w:hAnsi="Tahoma"/>
        </w:rPr>
        <w:t xml:space="preserve">20 </w:t>
      </w:r>
      <w:proofErr w:type="spellStart"/>
      <w:r>
        <w:rPr>
          <w:rFonts w:ascii="DFKai-SB" w:eastAsia="DFKai-SB" w:hAnsi="DFKai-SB" w:hint="eastAsia"/>
          <w:spacing w:val="8"/>
        </w:rPr>
        <w:t>倍的效能差異，另外，在</w:t>
      </w:r>
      <w:proofErr w:type="spellEnd"/>
      <w:r>
        <w:rPr>
          <w:rFonts w:ascii="DFKai-SB" w:eastAsia="DFKai-SB" w:hAnsi="DFKai-SB" w:hint="eastAsia"/>
          <w:spacing w:val="-62"/>
        </w:rPr>
        <w:t xml:space="preserve"> </w:t>
      </w:r>
      <w:r>
        <w:t xml:space="preserve">table pipeline </w:t>
      </w:r>
      <w:proofErr w:type="spellStart"/>
      <w:r>
        <w:rPr>
          <w:rFonts w:ascii="DFKai-SB" w:eastAsia="DFKai-SB" w:hAnsi="DFKai-SB" w:hint="eastAsia"/>
          <w:spacing w:val="7"/>
        </w:rPr>
        <w:t>測試項目中</w:t>
      </w:r>
      <w:proofErr w:type="spellEnd"/>
      <w:r>
        <w:rPr>
          <w:rFonts w:ascii="DFKai-SB" w:eastAsia="DFKai-SB" w:hAnsi="DFKai-SB" w:hint="eastAsia"/>
          <w:spacing w:val="7"/>
        </w:rPr>
        <w:t xml:space="preserve">， </w:t>
      </w:r>
      <w:proofErr w:type="spellStart"/>
      <w:r>
        <w:rPr>
          <w:rFonts w:ascii="DFKai-SB" w:eastAsia="DFKai-SB" w:hAnsi="DFKai-SB" w:hint="eastAsia"/>
        </w:rPr>
        <w:t>硬體交換器在</w:t>
      </w:r>
      <w:proofErr w:type="spellEnd"/>
      <w:r>
        <w:rPr>
          <w:rFonts w:ascii="DFKai-SB" w:eastAsia="DFKai-SB" w:hAnsi="DFKai-SB" w:hint="eastAsia"/>
          <w:spacing w:val="-70"/>
        </w:rPr>
        <w:t xml:space="preserve"> </w:t>
      </w:r>
      <w:r>
        <w:t xml:space="preserve">1Gbps </w:t>
      </w:r>
      <w:proofErr w:type="spellStart"/>
      <w:r>
        <w:rPr>
          <w:rFonts w:ascii="DFKai-SB" w:eastAsia="DFKai-SB" w:hAnsi="DFKai-SB" w:hint="eastAsia"/>
        </w:rPr>
        <w:t>的流量下擁有約</w:t>
      </w:r>
      <w:proofErr w:type="spellEnd"/>
      <w:r>
        <w:rPr>
          <w:rFonts w:ascii="DFKai-SB" w:eastAsia="DFKai-SB" w:hAnsi="DFKai-SB" w:hint="eastAsia"/>
          <w:spacing w:val="-70"/>
        </w:rPr>
        <w:t xml:space="preserve"> </w:t>
      </w:r>
      <w:r>
        <w:rPr>
          <w:rFonts w:ascii="Tahoma" w:eastAsia="Tahoma" w:hAnsi="Tahoma"/>
        </w:rPr>
        <w:t>60</w:t>
      </w:r>
      <w:r>
        <w:t xml:space="preserve">% </w:t>
      </w:r>
      <w:r>
        <w:rPr>
          <w:rFonts w:ascii="DFKai-SB" w:eastAsia="DFKai-SB" w:hAnsi="DFKai-SB" w:hint="eastAsia"/>
        </w:rPr>
        <w:t>的</w:t>
      </w:r>
      <w:r>
        <w:rPr>
          <w:rFonts w:ascii="DFKai-SB" w:eastAsia="DFKai-SB" w:hAnsi="DFKai-SB" w:hint="eastAsia"/>
          <w:spacing w:val="-70"/>
        </w:rPr>
        <w:t xml:space="preserve"> </w:t>
      </w:r>
      <w:r>
        <w:t xml:space="preserve">pipeline gain </w:t>
      </w:r>
      <w:proofErr w:type="spellStart"/>
      <w:r>
        <w:rPr>
          <w:rFonts w:ascii="DFKai-SB" w:eastAsia="DFKai-SB" w:hAnsi="DFKai-SB" w:hint="eastAsia"/>
        </w:rPr>
        <w:t>且其實際可使用的</w:t>
      </w:r>
      <w:proofErr w:type="spellEnd"/>
      <w:r>
        <w:rPr>
          <w:rFonts w:ascii="DFKai-SB" w:eastAsia="DFKai-SB" w:hAnsi="DFKai-SB" w:hint="eastAsia"/>
        </w:rPr>
        <w:t xml:space="preserve"> </w:t>
      </w:r>
      <w:r>
        <w:t xml:space="preserve">table </w:t>
      </w:r>
      <w:proofErr w:type="spellStart"/>
      <w:r>
        <w:rPr>
          <w:rFonts w:ascii="DFKai-SB" w:eastAsia="DFKai-SB" w:hAnsi="DFKai-SB" w:hint="eastAsia"/>
          <w:spacing w:val="2"/>
        </w:rPr>
        <w:t>數量僅有</w:t>
      </w:r>
      <w:proofErr w:type="spellEnd"/>
      <w:r>
        <w:rPr>
          <w:rFonts w:ascii="DFKai-SB" w:eastAsia="DFKai-SB" w:hAnsi="DFKai-SB" w:hint="eastAsia"/>
          <w:spacing w:val="2"/>
        </w:rPr>
        <w:t xml:space="preserve"> </w:t>
      </w:r>
      <w:r>
        <w:t xml:space="preserve">60 </w:t>
      </w:r>
      <w:proofErr w:type="spellStart"/>
      <w:r>
        <w:rPr>
          <w:rFonts w:ascii="DFKai-SB" w:eastAsia="DFKai-SB" w:hAnsi="DFKai-SB" w:hint="eastAsia"/>
          <w:spacing w:val="2"/>
        </w:rPr>
        <w:t>多張。而在實驗過程中，我們額外發現交換器在部分功能</w:t>
      </w:r>
      <w:proofErr w:type="spellEnd"/>
      <w:r>
        <w:rPr>
          <w:rFonts w:ascii="DFKai-SB" w:eastAsia="DFKai-SB" w:hAnsi="DFKai-SB" w:hint="eastAsia"/>
          <w:spacing w:val="2"/>
        </w:rPr>
        <w:t xml:space="preserve"> </w:t>
      </w:r>
      <w:proofErr w:type="spellStart"/>
      <w:r>
        <w:rPr>
          <w:rFonts w:ascii="DFKai-SB" w:eastAsia="DFKai-SB" w:hAnsi="DFKai-SB" w:hint="eastAsia"/>
        </w:rPr>
        <w:t>實作上有</w:t>
      </w:r>
      <w:proofErr w:type="spellEnd"/>
      <w:r>
        <w:rPr>
          <w:rFonts w:ascii="DFKai-SB" w:eastAsia="DFKai-SB" w:hAnsi="DFKai-SB" w:hint="eastAsia"/>
          <w:spacing w:val="-66"/>
        </w:rPr>
        <w:t xml:space="preserve"> </w:t>
      </w:r>
      <w:r>
        <w:t xml:space="preserve">3 </w:t>
      </w:r>
      <w:proofErr w:type="spellStart"/>
      <w:r>
        <w:rPr>
          <w:rFonts w:ascii="DFKai-SB" w:eastAsia="DFKai-SB" w:hAnsi="DFKai-SB" w:hint="eastAsia"/>
        </w:rPr>
        <w:t>項非預期的行為，其一，交換器在</w:t>
      </w:r>
      <w:proofErr w:type="spellEnd"/>
      <w:r>
        <w:rPr>
          <w:rFonts w:ascii="DFKai-SB" w:eastAsia="DFKai-SB" w:hAnsi="DFKai-SB" w:hint="eastAsia"/>
          <w:spacing w:val="-66"/>
        </w:rPr>
        <w:t xml:space="preserve"> </w:t>
      </w:r>
      <w:r>
        <w:t xml:space="preserve">Apply-Action </w:t>
      </w:r>
      <w:proofErr w:type="spellStart"/>
      <w:r>
        <w:rPr>
          <w:rFonts w:ascii="DFKai-SB" w:eastAsia="DFKai-SB" w:hAnsi="DFKai-SB" w:hint="eastAsia"/>
        </w:rPr>
        <w:t>功能並沒有實作</w:t>
      </w:r>
      <w:proofErr w:type="spellEnd"/>
      <w:r>
        <w:rPr>
          <w:rFonts w:ascii="DFKai-SB" w:eastAsia="DFKai-SB" w:hAnsi="DFKai-SB" w:hint="eastAsia"/>
        </w:rPr>
        <w:t xml:space="preserve"> </w:t>
      </w:r>
      <w:proofErr w:type="spellStart"/>
      <w:r>
        <w:rPr>
          <w:rFonts w:ascii="DFKai-SB" w:eastAsia="DFKai-SB" w:hAnsi="DFKai-SB" w:hint="eastAsia"/>
          <w:spacing w:val="5"/>
        </w:rPr>
        <w:t>完全；其二，交換器在處理大量</w:t>
      </w:r>
      <w:proofErr w:type="spellEnd"/>
      <w:r>
        <w:rPr>
          <w:rFonts w:ascii="DFKai-SB" w:eastAsia="DFKai-SB" w:hAnsi="DFKai-SB" w:hint="eastAsia"/>
          <w:spacing w:val="5"/>
        </w:rPr>
        <w:t xml:space="preserve"> </w:t>
      </w:r>
      <w:r>
        <w:t xml:space="preserve">Packet-in </w:t>
      </w:r>
      <w:proofErr w:type="spellStart"/>
      <w:r>
        <w:rPr>
          <w:rFonts w:ascii="DFKai-SB" w:eastAsia="DFKai-SB" w:hAnsi="DFKai-SB" w:hint="eastAsia"/>
          <w:spacing w:val="6"/>
        </w:rPr>
        <w:t>流量時，會導致斷線需重新進行</w:t>
      </w:r>
      <w:proofErr w:type="spellEnd"/>
      <w:r>
        <w:rPr>
          <w:rFonts w:ascii="DFKai-SB" w:eastAsia="DFKai-SB" w:hAnsi="DFKai-SB" w:hint="eastAsia"/>
          <w:spacing w:val="6"/>
        </w:rPr>
        <w:t xml:space="preserve"> </w:t>
      </w:r>
      <w:proofErr w:type="spellStart"/>
      <w:r>
        <w:rPr>
          <w:rFonts w:ascii="DFKai-SB" w:eastAsia="DFKai-SB" w:hAnsi="DFKai-SB" w:hint="eastAsia"/>
          <w:spacing w:val="5"/>
        </w:rPr>
        <w:t>連線；最後，交換器在處理</w:t>
      </w:r>
      <w:proofErr w:type="spellEnd"/>
      <w:r>
        <w:rPr>
          <w:rFonts w:ascii="DFKai-SB" w:eastAsia="DFKai-SB" w:hAnsi="DFKai-SB" w:hint="eastAsia"/>
          <w:spacing w:val="5"/>
        </w:rPr>
        <w:t xml:space="preserve"> </w:t>
      </w:r>
      <w:r>
        <w:t xml:space="preserve">idle-timeout </w:t>
      </w:r>
      <w:proofErr w:type="spellStart"/>
      <w:r>
        <w:rPr>
          <w:rFonts w:ascii="DFKai-SB" w:eastAsia="DFKai-SB" w:hAnsi="DFKai-SB" w:hint="eastAsia"/>
          <w:spacing w:val="5"/>
        </w:rPr>
        <w:t>時，會有未正確將該值重置，導致</w:t>
      </w:r>
      <w:proofErr w:type="spellEnd"/>
      <w:r>
        <w:rPr>
          <w:rFonts w:ascii="DFKai-SB" w:eastAsia="DFKai-SB" w:hAnsi="DFKai-SB" w:hint="eastAsia"/>
          <w:spacing w:val="5"/>
        </w:rPr>
        <w:t xml:space="preserve"> </w:t>
      </w:r>
      <w:r>
        <w:t xml:space="preserve">flow entry </w:t>
      </w:r>
      <w:proofErr w:type="spellStart"/>
      <w:r>
        <w:rPr>
          <w:rFonts w:ascii="DFKai-SB" w:eastAsia="DFKai-SB" w:hAnsi="DFKai-SB" w:hint="eastAsia"/>
        </w:rPr>
        <w:t>提早到期</w:t>
      </w:r>
      <w:proofErr w:type="spellEnd"/>
      <w:r>
        <w:rPr>
          <w:rFonts w:ascii="DFKai-SB" w:eastAsia="DFKai-SB" w:hAnsi="DFKai-SB" w:hint="eastAsia"/>
        </w:rPr>
        <w:t>。</w:t>
      </w:r>
    </w:p>
    <w:p w14:paraId="16987B61" w14:textId="77777777" w:rsidR="004B4298" w:rsidRDefault="004B4298">
      <w:pPr>
        <w:pStyle w:val="a3"/>
        <w:spacing w:before="8"/>
        <w:rPr>
          <w:rFonts w:ascii="DFKai-SB"/>
          <w:sz w:val="28"/>
        </w:rPr>
      </w:pPr>
    </w:p>
    <w:p w14:paraId="72C2021D" w14:textId="615CD549" w:rsidR="004B4298" w:rsidRDefault="007908FA">
      <w:pPr>
        <w:pStyle w:val="a3"/>
        <w:spacing w:before="1"/>
        <w:ind w:left="598" w:right="59"/>
        <w:rPr>
          <w:rFonts w:ascii="DFKai-SB" w:eastAsia="DFKai-SB" w:hAnsi="DFKai-SB"/>
        </w:rPr>
      </w:pPr>
      <w:proofErr w:type="spellStart"/>
      <w:r>
        <w:rPr>
          <w:rFonts w:ascii="DFKai-SB" w:eastAsia="DFKai-SB" w:hAnsi="DFKai-SB" w:hint="eastAsia"/>
          <w:b/>
        </w:rPr>
        <w:t>關</w:t>
      </w:r>
      <w:r w:rsidR="00E01608">
        <w:rPr>
          <w:rFonts w:ascii="DFKai-SB" w:eastAsia="DFKai-SB" w:hAnsi="DFKai-SB" w:hint="eastAsia"/>
          <w:b/>
        </w:rPr>
        <w:t>鍵字</w:t>
      </w:r>
      <w:proofErr w:type="spellEnd"/>
      <w:proofErr w:type="gramStart"/>
      <w:r>
        <w:rPr>
          <w:rFonts w:ascii="DFKai-SB" w:eastAsia="DFKai-SB" w:hAnsi="DFKai-SB" w:hint="eastAsia"/>
          <w:b/>
        </w:rPr>
        <w:t xml:space="preserve">：  </w:t>
      </w:r>
      <w:proofErr w:type="spellStart"/>
      <w:r>
        <w:rPr>
          <w:rFonts w:ascii="DFKai-SB" w:eastAsia="DFKai-SB" w:hAnsi="DFKai-SB" w:hint="eastAsia"/>
        </w:rPr>
        <w:t>軟體定義網路</w:t>
      </w:r>
      <w:proofErr w:type="gramEnd"/>
      <w:r>
        <w:rPr>
          <w:rFonts w:ascii="DFKai-SB" w:eastAsia="DFKai-SB" w:hAnsi="DFKai-SB" w:hint="eastAsia"/>
        </w:rPr>
        <w:t>、</w:t>
      </w:r>
      <w:r>
        <w:t>OpenFlow</w:t>
      </w:r>
      <w:r>
        <w:rPr>
          <w:rFonts w:ascii="DFKai-SB" w:eastAsia="DFKai-SB" w:hAnsi="DFKai-SB" w:hint="eastAsia"/>
        </w:rPr>
        <w:t>、效能、交換器、測試</w:t>
      </w:r>
      <w:proofErr w:type="spellEnd"/>
    </w:p>
    <w:p w14:paraId="17D8167D" w14:textId="77777777" w:rsidR="004B4298" w:rsidRDefault="004B4298">
      <w:pPr>
        <w:rPr>
          <w:rFonts w:ascii="DFKai-SB" w:eastAsia="DFKai-SB" w:hAnsi="DFKai-SB"/>
        </w:rPr>
        <w:sectPr w:rsidR="004B4298">
          <w:footerReference w:type="default" r:id="rId7"/>
          <w:pgSz w:w="11910" w:h="16840"/>
          <w:pgMar w:top="1360" w:right="1500" w:bottom="1000" w:left="1680" w:header="0" w:footer="812" w:gutter="0"/>
          <w:pgNumType w:start="1"/>
          <w:cols w:space="720"/>
        </w:sectPr>
      </w:pPr>
    </w:p>
    <w:p w14:paraId="57E367F1" w14:textId="77777777" w:rsidR="004B4298" w:rsidRDefault="007908FA">
      <w:pPr>
        <w:pStyle w:val="4"/>
        <w:spacing w:before="54"/>
        <w:ind w:left="581" w:right="115"/>
      </w:pPr>
      <w:r>
        <w:lastRenderedPageBreak/>
        <w:t xml:space="preserve">OFBench: Performance test suite on </w:t>
      </w:r>
      <w:proofErr w:type="spellStart"/>
      <w:r>
        <w:t>OpenFlow</w:t>
      </w:r>
      <w:proofErr w:type="spellEnd"/>
      <w:r>
        <w:t xml:space="preserve"> switches</w:t>
      </w:r>
    </w:p>
    <w:p w14:paraId="4A175AAC" w14:textId="77777777" w:rsidR="004B4298" w:rsidRDefault="007908FA">
      <w:pPr>
        <w:pStyle w:val="a3"/>
        <w:tabs>
          <w:tab w:val="left" w:pos="5938"/>
        </w:tabs>
        <w:spacing w:before="202" w:line="415" w:lineRule="auto"/>
        <w:ind w:left="583" w:right="115"/>
        <w:jc w:val="center"/>
      </w:pPr>
      <w:r>
        <w:t>Student:</w:t>
      </w:r>
      <w:r>
        <w:rPr>
          <w:spacing w:val="16"/>
        </w:rPr>
        <w:t xml:space="preserve"> </w:t>
      </w:r>
      <w:r>
        <w:rPr>
          <w:spacing w:val="-3"/>
        </w:rPr>
        <w:t xml:space="preserve">Chen-You </w:t>
      </w:r>
      <w:r>
        <w:rPr>
          <w:spacing w:val="-5"/>
        </w:rPr>
        <w:t>Wang</w:t>
      </w:r>
      <w:r>
        <w:rPr>
          <w:spacing w:val="-5"/>
        </w:rPr>
        <w:tab/>
      </w:r>
      <w:r>
        <w:t xml:space="preserve">Advisor: </w:t>
      </w:r>
      <w:r>
        <w:rPr>
          <w:spacing w:val="-5"/>
        </w:rPr>
        <w:t>Dr.</w:t>
      </w:r>
      <w:r>
        <w:rPr>
          <w:spacing w:val="23"/>
        </w:rPr>
        <w:t xml:space="preserve"> </w:t>
      </w:r>
      <w:r>
        <w:t>Ying-Dar</w:t>
      </w:r>
      <w:r>
        <w:rPr>
          <w:spacing w:val="-7"/>
        </w:rPr>
        <w:t xml:space="preserve"> </w:t>
      </w:r>
      <w:r>
        <w:t>Lin</w:t>
      </w:r>
      <w:r>
        <w:rPr>
          <w:w w:val="99"/>
        </w:rPr>
        <w:t xml:space="preserve"> </w:t>
      </w:r>
      <w:r>
        <w:t>Department of Computer and Information</w:t>
      </w:r>
      <w:r>
        <w:rPr>
          <w:spacing w:val="-22"/>
        </w:rPr>
        <w:t xml:space="preserve"> </w:t>
      </w:r>
      <w:r>
        <w:t>Science</w:t>
      </w:r>
    </w:p>
    <w:p w14:paraId="7CFE5551" w14:textId="77777777" w:rsidR="004B4298" w:rsidRDefault="007908FA">
      <w:pPr>
        <w:pStyle w:val="a3"/>
        <w:spacing w:before="8"/>
        <w:ind w:left="582" w:right="115"/>
        <w:jc w:val="center"/>
      </w:pPr>
      <w:r>
        <w:t xml:space="preserve">National </w:t>
      </w:r>
      <w:proofErr w:type="spellStart"/>
      <w:r>
        <w:t>Chiao</w:t>
      </w:r>
      <w:proofErr w:type="spellEnd"/>
      <w:r>
        <w:t xml:space="preserve"> Tung University</w:t>
      </w:r>
    </w:p>
    <w:p w14:paraId="441C06A7" w14:textId="77777777" w:rsidR="004B4298" w:rsidRDefault="004B4298">
      <w:pPr>
        <w:pStyle w:val="a3"/>
      </w:pPr>
    </w:p>
    <w:p w14:paraId="023802D3" w14:textId="77777777" w:rsidR="004B4298" w:rsidRDefault="004B4298">
      <w:pPr>
        <w:pStyle w:val="a3"/>
      </w:pPr>
    </w:p>
    <w:p w14:paraId="39D0F713" w14:textId="77777777" w:rsidR="004B4298" w:rsidRDefault="004B4298">
      <w:pPr>
        <w:pStyle w:val="a3"/>
      </w:pPr>
    </w:p>
    <w:p w14:paraId="20A36401" w14:textId="77777777" w:rsidR="004B4298" w:rsidRDefault="004B4298">
      <w:pPr>
        <w:pStyle w:val="a3"/>
      </w:pPr>
    </w:p>
    <w:p w14:paraId="37404B83" w14:textId="77777777" w:rsidR="004B4298" w:rsidRDefault="004B4298">
      <w:pPr>
        <w:pStyle w:val="a3"/>
        <w:spacing w:before="2"/>
        <w:rPr>
          <w:sz w:val="20"/>
        </w:rPr>
      </w:pPr>
    </w:p>
    <w:p w14:paraId="389DAF91" w14:textId="77777777" w:rsidR="004B4298" w:rsidRDefault="007908FA">
      <w:pPr>
        <w:pStyle w:val="4"/>
        <w:ind w:left="581" w:right="115"/>
      </w:pPr>
      <w:r>
        <w:t>Abstract</w:t>
      </w:r>
    </w:p>
    <w:p w14:paraId="14651263" w14:textId="77777777" w:rsidR="004B4298" w:rsidRDefault="004B4298">
      <w:pPr>
        <w:pStyle w:val="a3"/>
        <w:spacing w:before="3"/>
        <w:rPr>
          <w:b/>
          <w:sz w:val="26"/>
        </w:rPr>
      </w:pPr>
    </w:p>
    <w:p w14:paraId="047F2919" w14:textId="50BE5F19" w:rsidR="004B4298" w:rsidRDefault="007908FA">
      <w:pPr>
        <w:pStyle w:val="a3"/>
        <w:spacing w:line="478" w:lineRule="exact"/>
        <w:ind w:left="605" w:right="135" w:firstLine="358"/>
        <w:jc w:val="both"/>
      </w:pPr>
      <w:r>
        <w:t xml:space="preserve">Currently, there are many </w:t>
      </w:r>
      <w:proofErr w:type="spellStart"/>
      <w:r>
        <w:t>OpenFlow</w:t>
      </w:r>
      <w:proofErr w:type="spellEnd"/>
      <w:r>
        <w:t xml:space="preserve"> switch products available in the market. The</w:t>
      </w:r>
      <w:r>
        <w:rPr>
          <w:spacing w:val="-21"/>
        </w:rPr>
        <w:t xml:space="preserve"> </w:t>
      </w:r>
      <w:r>
        <w:t>performance</w:t>
      </w:r>
      <w:r>
        <w:rPr>
          <w:spacing w:val="-21"/>
        </w:rPr>
        <w:t xml:space="preserve"> </w:t>
      </w:r>
      <w:r>
        <w:t>issues</w:t>
      </w:r>
      <w:r>
        <w:rPr>
          <w:spacing w:val="-20"/>
        </w:rPr>
        <w:t xml:space="preserve"> </w:t>
      </w:r>
      <w:r>
        <w:t>of</w:t>
      </w:r>
      <w:r>
        <w:rPr>
          <w:spacing w:val="-21"/>
        </w:rPr>
        <w:t xml:space="preserve"> </w:t>
      </w:r>
      <w:proofErr w:type="spellStart"/>
      <w:r>
        <w:t>OpenFlow</w:t>
      </w:r>
      <w:proofErr w:type="spellEnd"/>
      <w:r>
        <w:rPr>
          <w:spacing w:val="-21"/>
        </w:rPr>
        <w:t xml:space="preserve"> </w:t>
      </w:r>
      <w:r>
        <w:t>protocol</w:t>
      </w:r>
      <w:r>
        <w:rPr>
          <w:spacing w:val="-21"/>
        </w:rPr>
        <w:t xml:space="preserve"> </w:t>
      </w:r>
      <w:r>
        <w:t>are</w:t>
      </w:r>
      <w:r>
        <w:rPr>
          <w:spacing w:val="-20"/>
        </w:rPr>
        <w:t xml:space="preserve"> </w:t>
      </w:r>
      <w:r>
        <w:t>drawing</w:t>
      </w:r>
      <w:r>
        <w:rPr>
          <w:spacing w:val="-21"/>
        </w:rPr>
        <w:t xml:space="preserve"> </w:t>
      </w:r>
      <w:r>
        <w:t>a</w:t>
      </w:r>
      <w:r>
        <w:rPr>
          <w:spacing w:val="-21"/>
        </w:rPr>
        <w:t xml:space="preserve"> </w:t>
      </w:r>
      <w:r>
        <w:t>lot</w:t>
      </w:r>
      <w:r>
        <w:rPr>
          <w:spacing w:val="-21"/>
        </w:rPr>
        <w:t xml:space="preserve"> </w:t>
      </w:r>
      <w:r>
        <w:t>of</w:t>
      </w:r>
      <w:r>
        <w:rPr>
          <w:spacing w:val="-20"/>
        </w:rPr>
        <w:t xml:space="preserve"> </w:t>
      </w:r>
      <w:r>
        <w:t>attentions.</w:t>
      </w:r>
      <w:r>
        <w:rPr>
          <w:spacing w:val="9"/>
        </w:rPr>
        <w:t xml:space="preserve"> </w:t>
      </w:r>
      <w:r>
        <w:t>In</w:t>
      </w:r>
      <w:r>
        <w:rPr>
          <w:spacing w:val="-21"/>
        </w:rPr>
        <w:t xml:space="preserve"> </w:t>
      </w:r>
      <w:r>
        <w:t>this work, we propose five test cases to evaluate six performance metrics: action time, pipeline time, packet-in rate, packet-out rate, pipeline gain, and timeout accuracy. The</w:t>
      </w:r>
      <w:r>
        <w:rPr>
          <w:spacing w:val="-9"/>
        </w:rPr>
        <w:t xml:space="preserve"> </w:t>
      </w:r>
      <w:r>
        <w:t>switch</w:t>
      </w:r>
      <w:r>
        <w:rPr>
          <w:spacing w:val="-9"/>
        </w:rPr>
        <w:t xml:space="preserve"> </w:t>
      </w:r>
      <w:r>
        <w:t>can</w:t>
      </w:r>
      <w:r>
        <w:rPr>
          <w:spacing w:val="-9"/>
        </w:rPr>
        <w:t xml:space="preserve"> </w:t>
      </w:r>
      <w:r>
        <w:t>be</w:t>
      </w:r>
      <w:r>
        <w:rPr>
          <w:spacing w:val="-9"/>
        </w:rPr>
        <w:t xml:space="preserve"> </w:t>
      </w:r>
      <w:r>
        <w:t>evaluated</w:t>
      </w:r>
      <w:r>
        <w:rPr>
          <w:spacing w:val="-9"/>
        </w:rPr>
        <w:t xml:space="preserve"> </w:t>
      </w:r>
      <w:r>
        <w:t>based</w:t>
      </w:r>
      <w:r>
        <w:rPr>
          <w:spacing w:val="-9"/>
        </w:rPr>
        <w:t xml:space="preserve"> </w:t>
      </w:r>
      <w:r>
        <w:t>on</w:t>
      </w:r>
      <w:r>
        <w:rPr>
          <w:spacing w:val="-9"/>
        </w:rPr>
        <w:t xml:space="preserve"> </w:t>
      </w:r>
      <w:r>
        <w:t>these</w:t>
      </w:r>
      <w:r>
        <w:rPr>
          <w:spacing w:val="-9"/>
        </w:rPr>
        <w:t xml:space="preserve"> </w:t>
      </w:r>
      <w:r>
        <w:t>metrics.</w:t>
      </w:r>
      <w:r>
        <w:rPr>
          <w:spacing w:val="14"/>
        </w:rPr>
        <w:t xml:space="preserve"> </w:t>
      </w:r>
      <w:r>
        <w:t>And</w:t>
      </w:r>
      <w:r>
        <w:rPr>
          <w:spacing w:val="-9"/>
        </w:rPr>
        <w:t xml:space="preserve"> </w:t>
      </w:r>
      <w:r>
        <w:t>we</w:t>
      </w:r>
      <w:r>
        <w:rPr>
          <w:spacing w:val="-9"/>
        </w:rPr>
        <w:t xml:space="preserve"> </w:t>
      </w:r>
      <w:r>
        <w:t>also</w:t>
      </w:r>
      <w:r>
        <w:rPr>
          <w:spacing w:val="-9"/>
        </w:rPr>
        <w:t xml:space="preserve"> </w:t>
      </w:r>
      <w:r>
        <w:t>propose</w:t>
      </w:r>
      <w:r>
        <w:rPr>
          <w:spacing w:val="-9"/>
        </w:rPr>
        <w:t xml:space="preserve"> </w:t>
      </w:r>
      <w:r>
        <w:t>the</w:t>
      </w:r>
      <w:r>
        <w:rPr>
          <w:spacing w:val="-9"/>
        </w:rPr>
        <w:t xml:space="preserve"> </w:t>
      </w:r>
      <w:r>
        <w:t xml:space="preserve">auto- </w:t>
      </w:r>
      <w:proofErr w:type="spellStart"/>
      <w:r>
        <w:t>matic</w:t>
      </w:r>
      <w:proofErr w:type="spellEnd"/>
      <w:r>
        <w:t xml:space="preserve"> test framework: OFBench, which is a controller-agent architecture allowing the development of test case based on high-level </w:t>
      </w:r>
      <w:proofErr w:type="spellStart"/>
      <w:r>
        <w:t>scripte</w:t>
      </w:r>
      <w:proofErr w:type="spellEnd"/>
      <w:r>
        <w:t xml:space="preserve"> language. The evaluation results</w:t>
      </w:r>
      <w:r>
        <w:rPr>
          <w:spacing w:val="-11"/>
        </w:rPr>
        <w:t xml:space="preserve"> </w:t>
      </w:r>
      <w:r>
        <w:t>reveal</w:t>
      </w:r>
      <w:r>
        <w:rPr>
          <w:spacing w:val="-11"/>
        </w:rPr>
        <w:t xml:space="preserve"> </w:t>
      </w:r>
      <w:r>
        <w:t>a</w:t>
      </w:r>
      <w:r>
        <w:rPr>
          <w:spacing w:val="-11"/>
        </w:rPr>
        <w:t xml:space="preserve"> </w:t>
      </w:r>
      <w:r>
        <w:rPr>
          <w:rFonts w:ascii="Meiryo" w:hAnsi="Meiryo"/>
          <w:i/>
        </w:rPr>
        <w:t>±</w:t>
      </w:r>
      <w:r>
        <w:rPr>
          <w:rFonts w:ascii="Tahoma" w:hAnsi="Tahoma"/>
        </w:rPr>
        <w:t>20</w:t>
      </w:r>
      <w:r>
        <w:t>%</w:t>
      </w:r>
      <w:r>
        <w:rPr>
          <w:spacing w:val="-11"/>
        </w:rPr>
        <w:t xml:space="preserve"> </w:t>
      </w:r>
      <w:r>
        <w:t>skewness</w:t>
      </w:r>
      <w:r>
        <w:rPr>
          <w:spacing w:val="-11"/>
        </w:rPr>
        <w:t xml:space="preserve"> </w:t>
      </w:r>
      <w:r>
        <w:t>in</w:t>
      </w:r>
      <w:r>
        <w:rPr>
          <w:spacing w:val="-11"/>
        </w:rPr>
        <w:t xml:space="preserve"> </w:t>
      </w:r>
      <w:r>
        <w:t>idle-timeout</w:t>
      </w:r>
      <w:r>
        <w:rPr>
          <w:spacing w:val="-11"/>
        </w:rPr>
        <w:t xml:space="preserve"> </w:t>
      </w:r>
      <w:r>
        <w:t>accuracy</w:t>
      </w:r>
      <w:r>
        <w:rPr>
          <w:spacing w:val="-11"/>
        </w:rPr>
        <w:t xml:space="preserve"> </w:t>
      </w:r>
      <w:r>
        <w:t>in</w:t>
      </w:r>
      <w:r>
        <w:rPr>
          <w:spacing w:val="-11"/>
        </w:rPr>
        <w:t xml:space="preserve"> </w:t>
      </w:r>
      <w:r>
        <w:t>the</w:t>
      </w:r>
      <w:r>
        <w:rPr>
          <w:spacing w:val="-11"/>
        </w:rPr>
        <w:t xml:space="preserve"> </w:t>
      </w:r>
      <w:r>
        <w:t>hardware</w:t>
      </w:r>
      <w:r>
        <w:rPr>
          <w:spacing w:val="-11"/>
        </w:rPr>
        <w:t xml:space="preserve"> </w:t>
      </w:r>
      <w:r>
        <w:t xml:space="preserve">switches. For the Packet-in rate, the hardware switches </w:t>
      </w:r>
      <w:proofErr w:type="gramStart"/>
      <w:r>
        <w:t>is</w:t>
      </w:r>
      <w:proofErr w:type="gramEnd"/>
      <w:r>
        <w:t xml:space="preserve"> capable of generating Packet-in frames in the rate ranging from 3000 to 7000 Packet-in per second. The rate is </w:t>
      </w:r>
      <w:r>
        <w:rPr>
          <w:rFonts w:ascii="Tahoma" w:hAnsi="Tahoma"/>
        </w:rPr>
        <w:t xml:space="preserve">20 </w:t>
      </w:r>
      <w:r>
        <w:t>times</w:t>
      </w:r>
      <w:r>
        <w:rPr>
          <w:spacing w:val="-8"/>
        </w:rPr>
        <w:t xml:space="preserve"> </w:t>
      </w:r>
      <w:r>
        <w:t>faster</w:t>
      </w:r>
      <w:r>
        <w:rPr>
          <w:spacing w:val="-8"/>
        </w:rPr>
        <w:t xml:space="preserve"> </w:t>
      </w:r>
      <w:r>
        <w:t>than</w:t>
      </w:r>
      <w:r>
        <w:rPr>
          <w:spacing w:val="-8"/>
        </w:rPr>
        <w:t xml:space="preserve"> </w:t>
      </w:r>
      <w:r>
        <w:t>that</w:t>
      </w:r>
      <w:r>
        <w:rPr>
          <w:spacing w:val="-8"/>
        </w:rPr>
        <w:t xml:space="preserve"> </w:t>
      </w:r>
      <w:r>
        <w:t>generated</w:t>
      </w:r>
      <w:r>
        <w:rPr>
          <w:spacing w:val="-8"/>
        </w:rPr>
        <w:t xml:space="preserve"> </w:t>
      </w:r>
      <w:r>
        <w:t>by</w:t>
      </w:r>
      <w:r>
        <w:rPr>
          <w:spacing w:val="-8"/>
        </w:rPr>
        <w:t xml:space="preserve"> </w:t>
      </w:r>
      <w:r>
        <w:t>the</w:t>
      </w:r>
      <w:r>
        <w:rPr>
          <w:spacing w:val="-8"/>
        </w:rPr>
        <w:t xml:space="preserve"> </w:t>
      </w:r>
      <w:r>
        <w:t>software</w:t>
      </w:r>
      <w:r>
        <w:rPr>
          <w:spacing w:val="-8"/>
        </w:rPr>
        <w:t xml:space="preserve"> </w:t>
      </w:r>
      <w:r>
        <w:t>switches.</w:t>
      </w:r>
      <w:r>
        <w:rPr>
          <w:spacing w:val="14"/>
        </w:rPr>
        <w:t xml:space="preserve"> </w:t>
      </w:r>
      <w:ins w:id="3" w:author="Chen-You" w:date="2016-07-21T22:34:00Z">
        <w:r w:rsidR="00892697">
          <w:t>As</w:t>
        </w:r>
        <w:r w:rsidR="00892697">
          <w:rPr>
            <w:spacing w:val="-8"/>
          </w:rPr>
          <w:t xml:space="preserve"> </w:t>
        </w:r>
        <w:r w:rsidR="00892697">
          <w:t>for</w:t>
        </w:r>
        <w:r w:rsidR="00892697">
          <w:rPr>
            <w:spacing w:val="-8"/>
          </w:rPr>
          <w:t xml:space="preserve"> </w:t>
        </w:r>
        <w:r w:rsidR="00892697">
          <w:t>the</w:t>
        </w:r>
        <w:r w:rsidR="00892697">
          <w:rPr>
            <w:spacing w:val="-8"/>
          </w:rPr>
          <w:t xml:space="preserve"> </w:t>
        </w:r>
        <w:r w:rsidR="00892697">
          <w:t>test</w:t>
        </w:r>
        <w:r w:rsidR="00892697">
          <w:rPr>
            <w:spacing w:val="-8"/>
          </w:rPr>
          <w:t xml:space="preserve"> </w:t>
        </w:r>
        <w:r w:rsidR="00892697">
          <w:t>of</w:t>
        </w:r>
        <w:r w:rsidR="00892697">
          <w:rPr>
            <w:spacing w:val="-8"/>
          </w:rPr>
          <w:t xml:space="preserve"> </w:t>
        </w:r>
        <w:r w:rsidR="00892697">
          <w:t>the</w:t>
        </w:r>
        <w:r w:rsidR="00892697">
          <w:rPr>
            <w:spacing w:val="-8"/>
          </w:rPr>
          <w:t xml:space="preserve"> </w:t>
        </w:r>
        <w:r w:rsidR="00892697">
          <w:t xml:space="preserve">gain of table pipeline, the hardware switches reach </w:t>
        </w:r>
        <w:r w:rsidR="00892697">
          <w:rPr>
            <w:rFonts w:ascii="Tahoma" w:hAnsi="Tahoma"/>
          </w:rPr>
          <w:t>40-60</w:t>
        </w:r>
        <w:r w:rsidR="00892697">
          <w:t>% pipeline gain under the 1Gbps traffic loading. And the switches only have around 60 usable tables.</w:t>
        </w:r>
        <w:r w:rsidR="00892697">
          <w:rPr>
            <w:rFonts w:hint="eastAsia"/>
            <w:lang w:eastAsia="zh-TW"/>
          </w:rPr>
          <w:t xml:space="preserve"> </w:t>
        </w:r>
      </w:ins>
      <w:r>
        <w:t>Furthermore, we observed three issues for switch during the testing. Firstly, the switches</w:t>
      </w:r>
      <w:r>
        <w:rPr>
          <w:spacing w:val="-8"/>
        </w:rPr>
        <w:t xml:space="preserve"> </w:t>
      </w:r>
      <w:r>
        <w:t>may</w:t>
      </w:r>
      <w:r>
        <w:rPr>
          <w:spacing w:val="-8"/>
        </w:rPr>
        <w:t xml:space="preserve"> </w:t>
      </w:r>
      <w:r>
        <w:t>not</w:t>
      </w:r>
      <w:r>
        <w:rPr>
          <w:spacing w:val="-8"/>
        </w:rPr>
        <w:t xml:space="preserve"> </w:t>
      </w:r>
      <w:r>
        <w:t>be</w:t>
      </w:r>
      <w:r>
        <w:rPr>
          <w:spacing w:val="-8"/>
        </w:rPr>
        <w:t xml:space="preserve"> </w:t>
      </w:r>
      <w:r>
        <w:t>well</w:t>
      </w:r>
      <w:r>
        <w:rPr>
          <w:spacing w:val="-8"/>
        </w:rPr>
        <w:t xml:space="preserve"> </w:t>
      </w:r>
      <w:r>
        <w:t>implemented</w:t>
      </w:r>
      <w:r>
        <w:rPr>
          <w:spacing w:val="-8"/>
        </w:rPr>
        <w:t xml:space="preserve"> </w:t>
      </w:r>
      <w:r>
        <w:t>on</w:t>
      </w:r>
      <w:r>
        <w:rPr>
          <w:spacing w:val="-8"/>
        </w:rPr>
        <w:t xml:space="preserve"> </w:t>
      </w:r>
      <w:r>
        <w:t>the</w:t>
      </w:r>
      <w:r>
        <w:rPr>
          <w:spacing w:val="-7"/>
        </w:rPr>
        <w:t xml:space="preserve"> </w:t>
      </w:r>
      <w:r>
        <w:t>design</w:t>
      </w:r>
      <w:r>
        <w:rPr>
          <w:spacing w:val="-8"/>
        </w:rPr>
        <w:t xml:space="preserve"> </w:t>
      </w:r>
      <w:r>
        <w:t>of</w:t>
      </w:r>
      <w:r>
        <w:rPr>
          <w:spacing w:val="-8"/>
        </w:rPr>
        <w:t xml:space="preserve"> </w:t>
      </w:r>
      <w:r>
        <w:t>Apply-Action</w:t>
      </w:r>
      <w:r>
        <w:rPr>
          <w:spacing w:val="-8"/>
        </w:rPr>
        <w:t xml:space="preserve"> </w:t>
      </w:r>
      <w:r>
        <w:t>instructions. Secondly, the switches suffer from random crashes with the high volume of</w:t>
      </w:r>
      <w:r>
        <w:rPr>
          <w:spacing w:val="-34"/>
        </w:rPr>
        <w:t xml:space="preserve"> </w:t>
      </w:r>
      <w:proofErr w:type="spellStart"/>
      <w:r>
        <w:t>bursty</w:t>
      </w:r>
      <w:proofErr w:type="spellEnd"/>
      <w:r>
        <w:t xml:space="preserve"> Packet-in traffic. </w:t>
      </w:r>
      <w:r>
        <w:rPr>
          <w:spacing w:val="-3"/>
        </w:rPr>
        <w:t xml:space="preserve">Lastly, </w:t>
      </w:r>
      <w:r>
        <w:t>the timer of idle-timeout is not reset properly when the flow entry</w:t>
      </w:r>
      <w:r>
        <w:rPr>
          <w:spacing w:val="-9"/>
        </w:rPr>
        <w:t xml:space="preserve"> </w:t>
      </w:r>
      <w:r>
        <w:t>matched.</w:t>
      </w:r>
    </w:p>
    <w:p w14:paraId="1D58625A" w14:textId="77777777" w:rsidR="004B4298" w:rsidRDefault="004B4298">
      <w:pPr>
        <w:pStyle w:val="a3"/>
      </w:pPr>
    </w:p>
    <w:p w14:paraId="62C1C7FF" w14:textId="77777777" w:rsidR="004B4298" w:rsidRDefault="007908FA">
      <w:pPr>
        <w:pStyle w:val="a3"/>
        <w:spacing w:before="141"/>
        <w:ind w:left="598"/>
      </w:pPr>
      <w:r>
        <w:rPr>
          <w:b/>
        </w:rPr>
        <w:t xml:space="preserve">Keywords: </w:t>
      </w:r>
      <w:r>
        <w:t xml:space="preserve">SDN, </w:t>
      </w:r>
      <w:proofErr w:type="spellStart"/>
      <w:r>
        <w:t>OpenFlow</w:t>
      </w:r>
      <w:proofErr w:type="spellEnd"/>
      <w:r>
        <w:t>, Performance, switch, testing</w:t>
      </w:r>
    </w:p>
    <w:p w14:paraId="3F226F68" w14:textId="77777777" w:rsidR="004B4298" w:rsidRDefault="004B4298">
      <w:pPr>
        <w:sectPr w:rsidR="004B4298">
          <w:pgSz w:w="11910" w:h="16840"/>
          <w:pgMar w:top="1360" w:right="1580" w:bottom="1000" w:left="1680" w:header="0" w:footer="812" w:gutter="0"/>
          <w:cols w:space="720"/>
        </w:sectPr>
      </w:pPr>
    </w:p>
    <w:p w14:paraId="2718C698" w14:textId="4344C18E" w:rsidR="004B4298" w:rsidRDefault="00C815FD">
      <w:pPr>
        <w:pStyle w:val="4"/>
        <w:spacing w:before="12"/>
        <w:ind w:left="4317"/>
        <w:jc w:val="left"/>
        <w:rPr>
          <w:rFonts w:ascii="DFKai-SB" w:eastAsia="DFKai-SB"/>
        </w:rPr>
      </w:pPr>
      <w:proofErr w:type="spellStart"/>
      <w:r>
        <w:rPr>
          <w:rFonts w:ascii="DFKai-SB" w:eastAsia="DFKai-SB" w:hint="eastAsia"/>
        </w:rPr>
        <w:lastRenderedPageBreak/>
        <w:t>誌</w:t>
      </w:r>
      <w:r w:rsidR="007908FA">
        <w:rPr>
          <w:rFonts w:ascii="DFKai-SB" w:eastAsia="DFKai-SB" w:hint="eastAsia"/>
        </w:rPr>
        <w:t>謝</w:t>
      </w:r>
      <w:proofErr w:type="spellEnd"/>
    </w:p>
    <w:p w14:paraId="7C877893" w14:textId="77777777" w:rsidR="004B4298" w:rsidRDefault="004B4298">
      <w:pPr>
        <w:pStyle w:val="a3"/>
        <w:spacing w:before="4"/>
        <w:rPr>
          <w:rFonts w:ascii="DFKai-SB"/>
          <w:b/>
          <w:sz w:val="32"/>
        </w:rPr>
      </w:pPr>
    </w:p>
    <w:p w14:paraId="7429AAEA" w14:textId="77777777" w:rsidR="004B4298" w:rsidRDefault="007908FA">
      <w:pPr>
        <w:pStyle w:val="a3"/>
        <w:spacing w:line="364" w:lineRule="auto"/>
        <w:ind w:left="605" w:right="117" w:firstLine="358"/>
        <w:jc w:val="both"/>
        <w:rPr>
          <w:rFonts w:ascii="DFKai-SB" w:eastAsia="DFKai-SB"/>
        </w:rPr>
      </w:pPr>
      <w:proofErr w:type="spellStart"/>
      <w:r>
        <w:rPr>
          <w:rFonts w:ascii="DFKai-SB" w:eastAsia="DFKai-SB" w:hint="eastAsia"/>
        </w:rPr>
        <w:t>這篇論文能夠完成，首先要感謝林盈達教授、賴源正教授及賴裕昆教授</w:t>
      </w:r>
      <w:proofErr w:type="spellEnd"/>
      <w:r>
        <w:rPr>
          <w:rFonts w:ascii="DFKai-SB" w:eastAsia="DFKai-SB" w:hint="eastAsia"/>
        </w:rPr>
        <w:t xml:space="preserve"> </w:t>
      </w:r>
      <w:proofErr w:type="spellStart"/>
      <w:r>
        <w:rPr>
          <w:rFonts w:ascii="DFKai-SB" w:eastAsia="DFKai-SB" w:hint="eastAsia"/>
          <w:w w:val="95"/>
        </w:rPr>
        <w:t>的費心指導。在每次的討論中，教授們總是不辭辛勞的給予意見，讓我從中</w:t>
      </w:r>
      <w:proofErr w:type="spellEnd"/>
      <w:r>
        <w:rPr>
          <w:rFonts w:ascii="DFKai-SB" w:eastAsia="DFKai-SB" w:hint="eastAsia"/>
          <w:w w:val="95"/>
        </w:rPr>
        <w:t xml:space="preserve"> </w:t>
      </w:r>
      <w:proofErr w:type="spellStart"/>
      <w:r>
        <w:rPr>
          <w:rFonts w:ascii="DFKai-SB" w:eastAsia="DFKai-SB" w:hint="eastAsia"/>
          <w:w w:val="95"/>
        </w:rPr>
        <w:t>能釐清思考的盲點，自己也從中學習到如何進行嚴僅有邏輯的思考，也萬分</w:t>
      </w:r>
      <w:proofErr w:type="spellEnd"/>
      <w:r>
        <w:rPr>
          <w:rFonts w:ascii="DFKai-SB" w:eastAsia="DFKai-SB" w:hint="eastAsia"/>
          <w:w w:val="95"/>
        </w:rPr>
        <w:t xml:space="preserve"> </w:t>
      </w:r>
      <w:proofErr w:type="spellStart"/>
      <w:r>
        <w:rPr>
          <w:rFonts w:ascii="DFKai-SB" w:eastAsia="DFKai-SB" w:hint="eastAsia"/>
          <w:w w:val="95"/>
        </w:rPr>
        <w:t>感謝林盈達教授及賴裕昆教授在修定論文上所花費的時間及心思；此外，還</w:t>
      </w:r>
      <w:proofErr w:type="spellEnd"/>
      <w:r>
        <w:rPr>
          <w:rFonts w:ascii="DFKai-SB" w:eastAsia="DFKai-SB" w:hint="eastAsia"/>
          <w:w w:val="95"/>
        </w:rPr>
        <w:t xml:space="preserve"> </w:t>
      </w:r>
      <w:proofErr w:type="spellStart"/>
      <w:r>
        <w:rPr>
          <w:rFonts w:ascii="DFKai-SB" w:eastAsia="DFKai-SB" w:hint="eastAsia"/>
          <w:w w:val="95"/>
        </w:rPr>
        <w:t>要感謝交大網路測試中心</w:t>
      </w:r>
      <w:proofErr w:type="spellEnd"/>
      <w:r>
        <w:rPr>
          <w:rFonts w:ascii="DFKai-SB" w:eastAsia="DFKai-SB" w:hint="eastAsia"/>
          <w:w w:val="95"/>
        </w:rPr>
        <w:t>（</w:t>
      </w:r>
      <w:r>
        <w:rPr>
          <w:w w:val="95"/>
        </w:rPr>
        <w:t>NBL</w:t>
      </w:r>
      <w:r>
        <w:rPr>
          <w:rFonts w:ascii="DFKai-SB" w:eastAsia="DFKai-SB" w:hint="eastAsia"/>
          <w:w w:val="95"/>
        </w:rPr>
        <w:t>）</w:t>
      </w:r>
      <w:proofErr w:type="spellStart"/>
      <w:r>
        <w:rPr>
          <w:rFonts w:ascii="DFKai-SB" w:eastAsia="DFKai-SB" w:hint="eastAsia"/>
          <w:w w:val="95"/>
        </w:rPr>
        <w:t>所提供的資源及協助，使我能順利完成我</w:t>
      </w:r>
      <w:proofErr w:type="spellEnd"/>
      <w:r>
        <w:rPr>
          <w:rFonts w:ascii="DFKai-SB" w:eastAsia="DFKai-SB" w:hint="eastAsia"/>
          <w:w w:val="95"/>
        </w:rPr>
        <w:t xml:space="preserve"> </w:t>
      </w:r>
      <w:proofErr w:type="spellStart"/>
      <w:r>
        <w:rPr>
          <w:rFonts w:ascii="DFKai-SB" w:eastAsia="DFKai-SB" w:hint="eastAsia"/>
        </w:rPr>
        <w:t>的研究</w:t>
      </w:r>
      <w:proofErr w:type="spellEnd"/>
      <w:r>
        <w:rPr>
          <w:rFonts w:ascii="DFKai-SB" w:eastAsia="DFKai-SB" w:hint="eastAsia"/>
        </w:rPr>
        <w:t>。</w:t>
      </w:r>
    </w:p>
    <w:p w14:paraId="7D8EDB99" w14:textId="77777777" w:rsidR="004B4298" w:rsidRDefault="007908FA">
      <w:pPr>
        <w:pStyle w:val="a3"/>
        <w:spacing w:before="39" w:line="364" w:lineRule="auto"/>
        <w:ind w:left="605" w:right="117" w:firstLine="358"/>
        <w:jc w:val="both"/>
        <w:rPr>
          <w:rFonts w:ascii="DFKai-SB" w:eastAsia="DFKai-SB"/>
        </w:rPr>
      </w:pPr>
      <w:proofErr w:type="spellStart"/>
      <w:r>
        <w:rPr>
          <w:rFonts w:ascii="DFKai-SB" w:eastAsia="DFKai-SB" w:hint="eastAsia"/>
        </w:rPr>
        <w:t>在兩年的研究生涯中，也要感謝所有高速網路實驗室的所有成員，不論</w:t>
      </w:r>
      <w:proofErr w:type="spellEnd"/>
      <w:r>
        <w:rPr>
          <w:rFonts w:ascii="DFKai-SB" w:eastAsia="DFKai-SB" w:hint="eastAsia"/>
        </w:rPr>
        <w:t xml:space="preserve"> </w:t>
      </w:r>
      <w:proofErr w:type="spellStart"/>
      <w:r>
        <w:rPr>
          <w:rFonts w:ascii="DFKai-SB" w:eastAsia="DFKai-SB" w:hint="eastAsia"/>
          <w:w w:val="95"/>
        </w:rPr>
        <w:t>是在學業、生活或研究所給予的支持、鼓勵及建議，透過大家此彼教學相</w:t>
      </w:r>
      <w:proofErr w:type="spellEnd"/>
      <w:r>
        <w:rPr>
          <w:rFonts w:ascii="DFKai-SB" w:eastAsia="DFKai-SB" w:hint="eastAsia"/>
          <w:w w:val="95"/>
        </w:rPr>
        <w:t xml:space="preserve"> </w:t>
      </w:r>
      <w:proofErr w:type="spellStart"/>
      <w:r>
        <w:rPr>
          <w:rFonts w:ascii="DFKai-SB" w:eastAsia="DFKai-SB" w:hint="eastAsia"/>
        </w:rPr>
        <w:t>長，使得自己在這段時間頗有一番收獲</w:t>
      </w:r>
      <w:proofErr w:type="spellEnd"/>
      <w:r>
        <w:rPr>
          <w:rFonts w:ascii="DFKai-SB" w:eastAsia="DFKai-SB" w:hint="eastAsia"/>
        </w:rPr>
        <w:t>。</w:t>
      </w:r>
    </w:p>
    <w:p w14:paraId="6C8B81E1" w14:textId="77777777" w:rsidR="004B4298" w:rsidRDefault="007908FA">
      <w:pPr>
        <w:pStyle w:val="a3"/>
        <w:spacing w:before="39" w:line="364" w:lineRule="auto"/>
        <w:ind w:left="605" w:right="117" w:firstLine="358"/>
        <w:jc w:val="both"/>
        <w:rPr>
          <w:rFonts w:ascii="DFKai-SB" w:eastAsia="DFKai-SB"/>
        </w:rPr>
      </w:pPr>
      <w:proofErr w:type="spellStart"/>
      <w:r>
        <w:rPr>
          <w:rFonts w:ascii="DFKai-SB" w:eastAsia="DFKai-SB" w:hint="eastAsia"/>
        </w:rPr>
        <w:t>最後感謝我的家人，感謝你們長久下來的關心及照顧，讓我能專注於學</w:t>
      </w:r>
      <w:proofErr w:type="spellEnd"/>
      <w:r>
        <w:rPr>
          <w:rFonts w:ascii="DFKai-SB" w:eastAsia="DFKai-SB" w:hint="eastAsia"/>
        </w:rPr>
        <w:t xml:space="preserve"> </w:t>
      </w:r>
      <w:proofErr w:type="spellStart"/>
      <w:r>
        <w:rPr>
          <w:rFonts w:ascii="DFKai-SB" w:eastAsia="DFKai-SB" w:hint="eastAsia"/>
        </w:rPr>
        <w:t>業上，並完成學業</w:t>
      </w:r>
      <w:proofErr w:type="spellEnd"/>
      <w:r>
        <w:rPr>
          <w:rFonts w:ascii="DFKai-SB" w:eastAsia="DFKai-SB" w:hint="eastAsia"/>
        </w:rPr>
        <w:t>。</w:t>
      </w:r>
    </w:p>
    <w:p w14:paraId="3F0273F9" w14:textId="77777777" w:rsidR="004B4298" w:rsidRDefault="004B4298">
      <w:pPr>
        <w:pStyle w:val="a3"/>
        <w:spacing w:before="10"/>
        <w:rPr>
          <w:rFonts w:ascii="DFKai-SB"/>
          <w:sz w:val="22"/>
        </w:rPr>
      </w:pPr>
    </w:p>
    <w:p w14:paraId="5C27EC33" w14:textId="77777777" w:rsidR="004B4298" w:rsidRDefault="007908FA">
      <w:pPr>
        <w:pStyle w:val="a3"/>
        <w:ind w:right="117"/>
        <w:jc w:val="right"/>
        <w:rPr>
          <w:rFonts w:ascii="DFKai-SB" w:eastAsia="DFKai-SB"/>
        </w:rPr>
      </w:pPr>
      <w:proofErr w:type="spellStart"/>
      <w:r>
        <w:rPr>
          <w:rFonts w:ascii="DFKai-SB" w:eastAsia="DFKai-SB" w:hint="eastAsia"/>
        </w:rPr>
        <w:t>王辰佑</w:t>
      </w:r>
      <w:proofErr w:type="spellEnd"/>
      <w:r>
        <w:rPr>
          <w:rFonts w:ascii="DFKai-SB" w:eastAsia="DFKai-SB" w:hint="eastAsia"/>
        </w:rPr>
        <w:t xml:space="preserve"> </w:t>
      </w:r>
      <w:proofErr w:type="spellStart"/>
      <w:r>
        <w:rPr>
          <w:rFonts w:ascii="DFKai-SB" w:eastAsia="DFKai-SB" w:hint="eastAsia"/>
        </w:rPr>
        <w:t>謹致於</w:t>
      </w:r>
      <w:proofErr w:type="spellEnd"/>
    </w:p>
    <w:p w14:paraId="029D4B14" w14:textId="77777777" w:rsidR="004B4298" w:rsidRDefault="007908FA">
      <w:pPr>
        <w:pStyle w:val="a3"/>
        <w:spacing w:before="164"/>
        <w:ind w:right="117"/>
        <w:jc w:val="right"/>
        <w:rPr>
          <w:rFonts w:ascii="DFKai-SB" w:eastAsia="DFKai-SB"/>
        </w:rPr>
      </w:pPr>
      <w:r>
        <w:t xml:space="preserve">2016 </w:t>
      </w:r>
      <w:r>
        <w:rPr>
          <w:rFonts w:ascii="DFKai-SB" w:eastAsia="DFKai-SB" w:hint="eastAsia"/>
        </w:rPr>
        <w:t>年</w:t>
      </w:r>
      <w:r>
        <w:rPr>
          <w:rFonts w:ascii="DFKai-SB" w:eastAsia="DFKai-SB" w:hint="eastAsia"/>
          <w:spacing w:val="-63"/>
        </w:rPr>
        <w:t xml:space="preserve"> </w:t>
      </w:r>
      <w:r>
        <w:t xml:space="preserve">6 </w:t>
      </w:r>
      <w:r>
        <w:rPr>
          <w:rFonts w:ascii="DFKai-SB" w:eastAsia="DFKai-SB" w:hint="eastAsia"/>
        </w:rPr>
        <w:t>月</w:t>
      </w:r>
      <w:r>
        <w:rPr>
          <w:rFonts w:ascii="DFKai-SB" w:eastAsia="DFKai-SB" w:hint="eastAsia"/>
          <w:spacing w:val="-63"/>
        </w:rPr>
        <w:t xml:space="preserve"> </w:t>
      </w:r>
      <w:r>
        <w:t xml:space="preserve">3 </w:t>
      </w:r>
      <w:r>
        <w:rPr>
          <w:rFonts w:ascii="DFKai-SB" w:eastAsia="DFKai-SB" w:hint="eastAsia"/>
        </w:rPr>
        <w:t>日</w:t>
      </w:r>
    </w:p>
    <w:p w14:paraId="6755FCFB" w14:textId="77777777" w:rsidR="004B4298" w:rsidRDefault="004B4298">
      <w:pPr>
        <w:jc w:val="right"/>
        <w:rPr>
          <w:rFonts w:ascii="DFKai-SB" w:eastAsia="DFKai-SB"/>
        </w:rPr>
        <w:sectPr w:rsidR="004B4298">
          <w:footerReference w:type="default" r:id="rId8"/>
          <w:pgSz w:w="11910" w:h="16840"/>
          <w:pgMar w:top="1360" w:right="1600" w:bottom="1000" w:left="1680" w:header="0" w:footer="812" w:gutter="0"/>
          <w:pgNumType w:start="3"/>
          <w:cols w:space="720"/>
        </w:sectPr>
      </w:pPr>
    </w:p>
    <w:p w14:paraId="68D7044C" w14:textId="77777777" w:rsidR="004B4298" w:rsidRDefault="007908FA">
      <w:pPr>
        <w:pStyle w:val="2"/>
        <w:spacing w:before="32"/>
        <w:ind w:left="3967" w:right="3978" w:firstLine="0"/>
        <w:jc w:val="center"/>
      </w:pPr>
      <w:r>
        <w:lastRenderedPageBreak/>
        <w:t>Contents</w:t>
      </w:r>
    </w:p>
    <w:p w14:paraId="1BCCC3A9" w14:textId="77777777" w:rsidR="004B4298" w:rsidRDefault="004B4298">
      <w:pPr>
        <w:pStyle w:val="a3"/>
        <w:rPr>
          <w:b/>
          <w:sz w:val="34"/>
        </w:rPr>
      </w:pPr>
    </w:p>
    <w:p w14:paraId="197ADB07" w14:textId="77777777" w:rsidR="004B4298" w:rsidRDefault="004B4298">
      <w:pPr>
        <w:pStyle w:val="a3"/>
        <w:rPr>
          <w:b/>
          <w:sz w:val="34"/>
        </w:rPr>
      </w:pPr>
    </w:p>
    <w:p w14:paraId="19314A9A" w14:textId="77777777" w:rsidR="004B4298" w:rsidRDefault="004B4298">
      <w:pPr>
        <w:pStyle w:val="a3"/>
        <w:spacing w:before="3"/>
        <w:rPr>
          <w:b/>
          <w:sz w:val="34"/>
        </w:rPr>
      </w:pPr>
    </w:p>
    <w:p w14:paraId="1307AC1F" w14:textId="77777777" w:rsidR="004B4298" w:rsidRDefault="007908FA">
      <w:pPr>
        <w:pStyle w:val="4"/>
        <w:tabs>
          <w:tab w:val="left" w:pos="9052"/>
        </w:tabs>
        <w:spacing w:before="1"/>
        <w:ind w:left="100"/>
        <w:jc w:val="left"/>
      </w:pPr>
      <w:hyperlink w:anchor="_bookmark0" w:history="1">
        <w:r>
          <w:t>List</w:t>
        </w:r>
        <w:r>
          <w:rPr>
            <w:spacing w:val="-4"/>
          </w:rPr>
          <w:t xml:space="preserve"> </w:t>
        </w:r>
        <w:r>
          <w:t>of</w:t>
        </w:r>
        <w:r>
          <w:rPr>
            <w:spacing w:val="-4"/>
          </w:rPr>
          <w:t xml:space="preserve"> </w:t>
        </w:r>
        <w:r>
          <w:t>Figures</w:t>
        </w:r>
      </w:hyperlink>
      <w:r>
        <w:rPr>
          <w:b w:val="0"/>
        </w:rPr>
        <w:tab/>
      </w:r>
      <w:r>
        <w:t>v</w:t>
      </w:r>
    </w:p>
    <w:sdt>
      <w:sdtPr>
        <w:id w:val="721179464"/>
        <w:docPartObj>
          <w:docPartGallery w:val="Table of Contents"/>
          <w:docPartUnique/>
        </w:docPartObj>
      </w:sdtPr>
      <w:sdtContent>
        <w:p w14:paraId="2862E141" w14:textId="77777777" w:rsidR="004B4298" w:rsidRDefault="007908FA">
          <w:pPr>
            <w:pStyle w:val="10"/>
            <w:tabs>
              <w:tab w:val="right" w:pos="9171"/>
            </w:tabs>
            <w:ind w:left="100" w:firstLine="0"/>
          </w:pPr>
          <w:hyperlink w:anchor="_bookmark0" w:history="1">
            <w:r>
              <w:t>List</w:t>
            </w:r>
            <w:r>
              <w:rPr>
                <w:spacing w:val="-2"/>
              </w:rPr>
              <w:t xml:space="preserve"> </w:t>
            </w:r>
            <w:r>
              <w:t>of</w:t>
            </w:r>
            <w:r>
              <w:rPr>
                <w:spacing w:val="-2"/>
              </w:rPr>
              <w:t xml:space="preserve"> </w:t>
            </w:r>
            <w:r>
              <w:rPr>
                <w:spacing w:val="-4"/>
              </w:rPr>
              <w:t>Tables</w:t>
            </w:r>
          </w:hyperlink>
          <w:r>
            <w:rPr>
              <w:b w:val="0"/>
              <w:spacing w:val="-4"/>
            </w:rPr>
            <w:tab/>
          </w:r>
          <w:r>
            <w:t>vi</w:t>
          </w:r>
        </w:p>
        <w:p w14:paraId="746832BB" w14:textId="77777777" w:rsidR="004B4298" w:rsidRDefault="007908FA">
          <w:pPr>
            <w:pStyle w:val="10"/>
            <w:numPr>
              <w:ilvl w:val="0"/>
              <w:numId w:val="5"/>
            </w:numPr>
            <w:tabs>
              <w:tab w:val="left" w:pos="400"/>
              <w:tab w:val="right" w:pos="9171"/>
            </w:tabs>
          </w:pPr>
          <w:hyperlink w:anchor="_bookmark1" w:history="1">
            <w:r>
              <w:t>Introduction</w:t>
            </w:r>
          </w:hyperlink>
          <w:r>
            <w:rPr>
              <w:b w:val="0"/>
            </w:rPr>
            <w:tab/>
          </w:r>
          <w:r>
            <w:t>1</w:t>
          </w:r>
        </w:p>
        <w:p w14:paraId="5C6F3202" w14:textId="77777777" w:rsidR="004B4298" w:rsidRDefault="007908FA">
          <w:pPr>
            <w:pStyle w:val="10"/>
            <w:numPr>
              <w:ilvl w:val="0"/>
              <w:numId w:val="5"/>
            </w:numPr>
            <w:tabs>
              <w:tab w:val="left" w:pos="400"/>
              <w:tab w:val="right" w:pos="9171"/>
            </w:tabs>
          </w:pPr>
          <w:hyperlink w:anchor="_bookmark2" w:history="1">
            <w:r>
              <w:t>Background</w:t>
            </w:r>
          </w:hyperlink>
          <w:r>
            <w:rPr>
              <w:b w:val="0"/>
            </w:rPr>
            <w:tab/>
          </w:r>
          <w:r>
            <w:t>4</w:t>
          </w:r>
        </w:p>
        <w:p w14:paraId="30DE5D28" w14:textId="77777777" w:rsidR="004B4298" w:rsidRDefault="007908FA">
          <w:pPr>
            <w:pStyle w:val="20"/>
            <w:tabs>
              <w:tab w:val="right" w:pos="9171"/>
            </w:tabs>
            <w:ind w:left="399" w:firstLine="0"/>
          </w:pPr>
          <w:hyperlink w:anchor="_bookmark3" w:history="1">
            <w:r>
              <w:t>2.1   OpenFlow</w:t>
            </w:r>
          </w:hyperlink>
          <w:r>
            <w:t xml:space="preserve"> .  .  .  .  .  .  .  .  .  .  .  .  .  .  .  .  .  .  .  .  .  .  .  .  .  .  .  .  .  .  .  .  .  .  .  .</w:t>
          </w:r>
          <w:r>
            <w:rPr>
              <w:spacing w:val="16"/>
            </w:rPr>
            <w:t xml:space="preserve"> </w:t>
          </w:r>
          <w:r>
            <w:t>.</w:t>
          </w:r>
          <w:r>
            <w:rPr>
              <w:spacing w:val="58"/>
            </w:rPr>
            <w:t xml:space="preserve"> </w:t>
          </w:r>
          <w:r>
            <w:t>.</w:t>
          </w:r>
          <w:r>
            <w:tab/>
            <w:t>4</w:t>
          </w:r>
        </w:p>
        <w:p w14:paraId="5DA8869F" w14:textId="77777777" w:rsidR="004B4298" w:rsidRDefault="007908FA">
          <w:pPr>
            <w:pStyle w:val="20"/>
            <w:tabs>
              <w:tab w:val="left" w:pos="4464"/>
              <w:tab w:val="right" w:pos="9171"/>
            </w:tabs>
            <w:ind w:left="399" w:firstLine="0"/>
          </w:pPr>
          <w:hyperlink w:anchor="_bookmark6" w:history="1">
            <w:r>
              <w:t>2.2   OpenFlow</w:t>
            </w:r>
            <w:r>
              <w:rPr>
                <w:spacing w:val="-29"/>
              </w:rPr>
              <w:t xml:space="preserve"> </w:t>
            </w:r>
            <w:r>
              <w:t>performance</w:t>
            </w:r>
            <w:r>
              <w:rPr>
                <w:spacing w:val="-3"/>
              </w:rPr>
              <w:t xml:space="preserve"> </w:t>
            </w:r>
            <w:r>
              <w:t>parameters</w:t>
            </w:r>
          </w:hyperlink>
          <w:r>
            <w:tab/>
            <w:t>.  .  .  .  .  .  .  .  .  .  .  .  .  .  .  .  .  .  .  .  .  .</w:t>
          </w:r>
          <w:r>
            <w:rPr>
              <w:spacing w:val="33"/>
            </w:rPr>
            <w:t xml:space="preserve"> </w:t>
          </w:r>
          <w:r>
            <w:t>.</w:t>
          </w:r>
          <w:r>
            <w:rPr>
              <w:spacing w:val="58"/>
            </w:rPr>
            <w:t xml:space="preserve"> </w:t>
          </w:r>
          <w:r>
            <w:t>.</w:t>
          </w:r>
          <w:r>
            <w:tab/>
            <w:t>5</w:t>
          </w:r>
        </w:p>
        <w:p w14:paraId="2541595B" w14:textId="77777777" w:rsidR="004B4298" w:rsidRDefault="007908FA">
          <w:pPr>
            <w:pStyle w:val="20"/>
            <w:tabs>
              <w:tab w:val="right" w:pos="9171"/>
            </w:tabs>
            <w:ind w:left="399" w:firstLine="0"/>
          </w:pPr>
          <w:hyperlink w:anchor="_bookmark7" w:history="1">
            <w:r>
              <w:t xml:space="preserve">2.3   Related </w:t>
            </w:r>
            <w:r>
              <w:rPr>
                <w:spacing w:val="-5"/>
              </w:rPr>
              <w:t>Work</w:t>
            </w:r>
          </w:hyperlink>
          <w:r>
            <w:rPr>
              <w:spacing w:val="-5"/>
            </w:rPr>
            <w:t xml:space="preserve">  </w:t>
          </w:r>
          <w:r>
            <w:t>.  .  .  .  .  .  .  .  .  .  .  .  .  .  .  .  .  .  .  .  .  .  .  .  .  .  .  .  .  .  .  .  .  .</w:t>
          </w:r>
          <w:r>
            <w:rPr>
              <w:spacing w:val="20"/>
            </w:rPr>
            <w:t xml:space="preserve"> </w:t>
          </w:r>
          <w:r>
            <w:t>.</w:t>
          </w:r>
          <w:r>
            <w:rPr>
              <w:spacing w:val="58"/>
            </w:rPr>
            <w:t xml:space="preserve"> </w:t>
          </w:r>
          <w:r>
            <w:t>.</w:t>
          </w:r>
          <w:r>
            <w:tab/>
            <w:t>6</w:t>
          </w:r>
        </w:p>
        <w:p w14:paraId="570DB87F" w14:textId="77777777" w:rsidR="004B4298" w:rsidRDefault="007908FA">
          <w:pPr>
            <w:pStyle w:val="10"/>
            <w:numPr>
              <w:ilvl w:val="0"/>
              <w:numId w:val="5"/>
            </w:numPr>
            <w:tabs>
              <w:tab w:val="left" w:pos="400"/>
              <w:tab w:val="right" w:pos="9171"/>
            </w:tabs>
          </w:pPr>
          <w:hyperlink w:anchor="_bookmark9" w:history="1">
            <w:r>
              <w:t>Problem</w:t>
            </w:r>
            <w:r>
              <w:rPr>
                <w:spacing w:val="-2"/>
              </w:rPr>
              <w:t xml:space="preserve"> </w:t>
            </w:r>
            <w:r>
              <w:t>Statement</w:t>
            </w:r>
          </w:hyperlink>
          <w:r>
            <w:rPr>
              <w:b w:val="0"/>
            </w:rPr>
            <w:tab/>
          </w:r>
          <w:r>
            <w:t>8</w:t>
          </w:r>
        </w:p>
        <w:p w14:paraId="446BC211" w14:textId="77777777" w:rsidR="004B4298" w:rsidRDefault="007908FA">
          <w:pPr>
            <w:pStyle w:val="20"/>
            <w:tabs>
              <w:tab w:val="right" w:pos="9171"/>
            </w:tabs>
            <w:ind w:left="399" w:firstLine="0"/>
          </w:pPr>
          <w:hyperlink w:anchor="_bookmark10" w:history="1">
            <w:r>
              <w:t>3.1   Notation</w:t>
            </w:r>
          </w:hyperlink>
          <w:r>
            <w:t xml:space="preserve"> .  .  .  .  .  .  .  .  .  .  .  .  .  .  .  .  .  .  .  .  .  .  .  .  .  .  .  .  .  .  .  .  .  .  .  .  .</w:t>
          </w:r>
          <w:r>
            <w:rPr>
              <w:spacing w:val="9"/>
            </w:rPr>
            <w:t xml:space="preserve"> </w:t>
          </w:r>
          <w:r>
            <w:t>.</w:t>
          </w:r>
          <w:r>
            <w:rPr>
              <w:spacing w:val="58"/>
            </w:rPr>
            <w:t xml:space="preserve"> </w:t>
          </w:r>
          <w:r>
            <w:t>.</w:t>
          </w:r>
          <w:r>
            <w:tab/>
            <w:t>8</w:t>
          </w:r>
        </w:p>
        <w:p w14:paraId="7500EF86" w14:textId="77777777" w:rsidR="004B4298" w:rsidRDefault="007908FA">
          <w:pPr>
            <w:pStyle w:val="20"/>
            <w:tabs>
              <w:tab w:val="right" w:pos="9171"/>
            </w:tabs>
            <w:ind w:left="399" w:firstLine="0"/>
          </w:pPr>
          <w:hyperlink w:anchor="_bookmark11" w:history="1">
            <w:r>
              <w:t>3.2   Problem Description</w:t>
            </w:r>
          </w:hyperlink>
          <w:r>
            <w:t xml:space="preserve">   .  .  .  .  .  .  .  .  .  .  .  .  .  .  .  .  .  .  .  .  .  .  .  .  .  .  .  .  .  . .</w:t>
          </w:r>
          <w:r>
            <w:rPr>
              <w:spacing w:val="58"/>
            </w:rPr>
            <w:t xml:space="preserve"> </w:t>
          </w:r>
          <w:r>
            <w:t>.</w:t>
          </w:r>
          <w:r>
            <w:tab/>
            <w:t>8</w:t>
          </w:r>
        </w:p>
        <w:p w14:paraId="3FF1D05B" w14:textId="77777777" w:rsidR="004B4298" w:rsidRDefault="007908FA">
          <w:pPr>
            <w:pStyle w:val="10"/>
            <w:numPr>
              <w:ilvl w:val="0"/>
              <w:numId w:val="5"/>
            </w:numPr>
            <w:tabs>
              <w:tab w:val="left" w:pos="400"/>
              <w:tab w:val="right" w:pos="9171"/>
            </w:tabs>
          </w:pPr>
          <w:hyperlink w:anchor="_bookmark14" w:history="1">
            <w:r>
              <w:t>Methodology</w:t>
            </w:r>
          </w:hyperlink>
          <w:r>
            <w:rPr>
              <w:b w:val="0"/>
            </w:rPr>
            <w:tab/>
          </w:r>
          <w:r>
            <w:t>10</w:t>
          </w:r>
        </w:p>
        <w:p w14:paraId="3AD30375" w14:textId="77777777" w:rsidR="004B4298" w:rsidRDefault="007908FA">
          <w:pPr>
            <w:pStyle w:val="20"/>
            <w:numPr>
              <w:ilvl w:val="1"/>
              <w:numId w:val="5"/>
            </w:numPr>
            <w:tabs>
              <w:tab w:val="left" w:pos="858"/>
              <w:tab w:val="right" w:leader="dot" w:pos="9171"/>
            </w:tabs>
            <w:ind w:hanging="458"/>
          </w:pPr>
          <w:hyperlink w:anchor="_bookmark16" w:history="1">
            <w:r>
              <w:t>Mirror-in-processing</w:t>
            </w:r>
          </w:hyperlink>
          <w:r>
            <w:tab/>
            <w:t>10</w:t>
          </w:r>
        </w:p>
        <w:p w14:paraId="4C387585" w14:textId="77777777" w:rsidR="004B4298" w:rsidRDefault="007908FA">
          <w:pPr>
            <w:pStyle w:val="20"/>
            <w:numPr>
              <w:ilvl w:val="1"/>
              <w:numId w:val="5"/>
            </w:numPr>
            <w:tabs>
              <w:tab w:val="left" w:pos="858"/>
              <w:tab w:val="right" w:leader="dot" w:pos="9171"/>
            </w:tabs>
            <w:ind w:hanging="458"/>
          </w:pPr>
          <w:hyperlink w:anchor="_bookmark19" w:history="1">
            <w:r>
              <w:t>Calculated</w:t>
            </w:r>
            <w:r>
              <w:rPr>
                <w:spacing w:val="-2"/>
              </w:rPr>
              <w:t xml:space="preserve"> </w:t>
            </w:r>
            <w:r>
              <w:t>traffic</w:t>
            </w:r>
          </w:hyperlink>
          <w:r>
            <w:tab/>
            <w:t>12</w:t>
          </w:r>
        </w:p>
        <w:p w14:paraId="2D015D3D" w14:textId="77777777" w:rsidR="004B4298" w:rsidRDefault="007908FA">
          <w:pPr>
            <w:pStyle w:val="20"/>
            <w:numPr>
              <w:ilvl w:val="1"/>
              <w:numId w:val="5"/>
            </w:numPr>
            <w:tabs>
              <w:tab w:val="left" w:pos="858"/>
              <w:tab w:val="right" w:leader="dot" w:pos="9171"/>
            </w:tabs>
            <w:ind w:hanging="458"/>
          </w:pPr>
          <w:hyperlink w:anchor="_bookmark23" w:history="1">
            <w:r>
              <w:t>Masked</w:t>
            </w:r>
            <w:r>
              <w:rPr>
                <w:spacing w:val="-2"/>
              </w:rPr>
              <w:t xml:space="preserve"> </w:t>
            </w:r>
            <w:r>
              <w:t>entry</w:t>
            </w:r>
          </w:hyperlink>
          <w:r>
            <w:tab/>
            <w:t>14</w:t>
          </w:r>
        </w:p>
        <w:p w14:paraId="2862B28C" w14:textId="77777777" w:rsidR="004B4298" w:rsidRDefault="007908FA">
          <w:pPr>
            <w:pStyle w:val="10"/>
            <w:numPr>
              <w:ilvl w:val="0"/>
              <w:numId w:val="5"/>
            </w:numPr>
            <w:tabs>
              <w:tab w:val="left" w:pos="400"/>
              <w:tab w:val="right" w:pos="9171"/>
            </w:tabs>
          </w:pPr>
          <w:hyperlink w:anchor="_bookmark27" w:history="1">
            <w:r>
              <w:t>Numerical</w:t>
            </w:r>
            <w:r>
              <w:rPr>
                <w:spacing w:val="-2"/>
              </w:rPr>
              <w:t xml:space="preserve"> </w:t>
            </w:r>
            <w:r>
              <w:t>Results</w:t>
            </w:r>
          </w:hyperlink>
          <w:r>
            <w:rPr>
              <w:b w:val="0"/>
            </w:rPr>
            <w:tab/>
          </w:r>
          <w:r>
            <w:t>16</w:t>
          </w:r>
        </w:p>
        <w:p w14:paraId="6D685FFA" w14:textId="77777777" w:rsidR="004B4298" w:rsidRDefault="007908FA">
          <w:pPr>
            <w:pStyle w:val="20"/>
            <w:numPr>
              <w:ilvl w:val="1"/>
              <w:numId w:val="5"/>
            </w:numPr>
            <w:tabs>
              <w:tab w:val="left" w:pos="858"/>
              <w:tab w:val="right" w:leader="dot" w:pos="9171"/>
            </w:tabs>
            <w:ind w:hanging="458"/>
          </w:pPr>
          <w:hyperlink w:anchor="_bookmark28" w:history="1">
            <w:r>
              <w:t>Implementation</w:t>
            </w:r>
          </w:hyperlink>
          <w:r>
            <w:tab/>
            <w:t>16</w:t>
          </w:r>
        </w:p>
        <w:p w14:paraId="5836DFB9" w14:textId="77777777" w:rsidR="004B4298" w:rsidRDefault="007908FA">
          <w:pPr>
            <w:pStyle w:val="20"/>
            <w:numPr>
              <w:ilvl w:val="1"/>
              <w:numId w:val="5"/>
            </w:numPr>
            <w:tabs>
              <w:tab w:val="left" w:pos="858"/>
              <w:tab w:val="right" w:leader="dot" w:pos="9171"/>
            </w:tabs>
            <w:ind w:hanging="458"/>
          </w:pPr>
          <w:hyperlink w:anchor="_bookmark30" w:history="1">
            <w:r>
              <w:t>Experiment</w:t>
            </w:r>
            <w:r>
              <w:rPr>
                <w:spacing w:val="-2"/>
              </w:rPr>
              <w:t xml:space="preserve"> </w:t>
            </w:r>
            <w:r>
              <w:t>setup</w:t>
            </w:r>
          </w:hyperlink>
          <w:r>
            <w:tab/>
            <w:t>16</w:t>
          </w:r>
        </w:p>
        <w:p w14:paraId="4C31973F" w14:textId="77777777" w:rsidR="004B4298" w:rsidRDefault="007908FA">
          <w:pPr>
            <w:pStyle w:val="20"/>
            <w:numPr>
              <w:ilvl w:val="1"/>
              <w:numId w:val="5"/>
            </w:numPr>
            <w:tabs>
              <w:tab w:val="left" w:pos="858"/>
              <w:tab w:val="right" w:leader="dot" w:pos="9171"/>
            </w:tabs>
            <w:ind w:hanging="458"/>
          </w:pPr>
          <w:hyperlink w:anchor="_bookmark35" w:history="1">
            <w:r>
              <w:t>Experimental</w:t>
            </w:r>
            <w:r>
              <w:rPr>
                <w:spacing w:val="-2"/>
              </w:rPr>
              <w:t xml:space="preserve"> </w:t>
            </w:r>
            <w:r>
              <w:t>Results</w:t>
            </w:r>
          </w:hyperlink>
          <w:r>
            <w:tab/>
            <w:t>17</w:t>
          </w:r>
        </w:p>
        <w:p w14:paraId="258419F7" w14:textId="77777777" w:rsidR="004B4298" w:rsidRDefault="007908FA">
          <w:pPr>
            <w:pStyle w:val="10"/>
            <w:numPr>
              <w:ilvl w:val="0"/>
              <w:numId w:val="5"/>
            </w:numPr>
            <w:tabs>
              <w:tab w:val="left" w:pos="400"/>
              <w:tab w:val="right" w:pos="9171"/>
            </w:tabs>
          </w:pPr>
          <w:hyperlink w:anchor="_bookmark41" w:history="1">
            <w:r>
              <w:t>Conclusions</w:t>
            </w:r>
          </w:hyperlink>
          <w:r>
            <w:rPr>
              <w:b w:val="0"/>
            </w:rPr>
            <w:tab/>
          </w:r>
          <w:r>
            <w:t>23</w:t>
          </w:r>
        </w:p>
        <w:p w14:paraId="57E4D68C" w14:textId="77777777" w:rsidR="004B4298" w:rsidRDefault="007908FA">
          <w:pPr>
            <w:pStyle w:val="10"/>
            <w:tabs>
              <w:tab w:val="right" w:pos="9171"/>
            </w:tabs>
            <w:ind w:left="100" w:firstLine="0"/>
          </w:pPr>
          <w:hyperlink w:anchor="_bookmark41" w:history="1">
            <w:r>
              <w:t>References</w:t>
            </w:r>
          </w:hyperlink>
          <w:r>
            <w:rPr>
              <w:b w:val="0"/>
            </w:rPr>
            <w:tab/>
          </w:r>
          <w:r>
            <w:t>25</w:t>
          </w:r>
        </w:p>
      </w:sdtContent>
    </w:sdt>
    <w:p w14:paraId="01078D15" w14:textId="77777777" w:rsidR="004B4298" w:rsidRDefault="004B4298">
      <w:pPr>
        <w:sectPr w:rsidR="004B4298">
          <w:pgSz w:w="11910" w:h="16840"/>
          <w:pgMar w:top="1200" w:right="1020" w:bottom="1000" w:left="1600" w:header="0" w:footer="812" w:gutter="0"/>
          <w:cols w:space="720"/>
        </w:sectPr>
      </w:pPr>
    </w:p>
    <w:p w14:paraId="19BC1867" w14:textId="77777777" w:rsidR="004B4298" w:rsidRDefault="007908FA">
      <w:pPr>
        <w:spacing w:before="32"/>
        <w:ind w:left="3482" w:right="3572"/>
        <w:jc w:val="center"/>
        <w:rPr>
          <w:b/>
          <w:sz w:val="34"/>
        </w:rPr>
      </w:pPr>
      <w:r>
        <w:rPr>
          <w:b/>
          <w:sz w:val="34"/>
        </w:rPr>
        <w:lastRenderedPageBreak/>
        <w:t>List of Figures</w:t>
      </w:r>
    </w:p>
    <w:p w14:paraId="6000DC9E" w14:textId="77777777" w:rsidR="004B4298" w:rsidRDefault="004B4298">
      <w:pPr>
        <w:pStyle w:val="a3"/>
        <w:rPr>
          <w:b/>
          <w:sz w:val="34"/>
        </w:rPr>
      </w:pPr>
    </w:p>
    <w:p w14:paraId="1C1C7D65" w14:textId="77777777" w:rsidR="004B4298" w:rsidRDefault="004B4298">
      <w:pPr>
        <w:pStyle w:val="a3"/>
        <w:rPr>
          <w:b/>
          <w:sz w:val="34"/>
        </w:rPr>
      </w:pPr>
    </w:p>
    <w:p w14:paraId="0C033B59" w14:textId="77777777" w:rsidR="004B4298" w:rsidRDefault="007908FA">
      <w:pPr>
        <w:pStyle w:val="a3"/>
        <w:tabs>
          <w:tab w:val="left" w:pos="8971"/>
        </w:tabs>
        <w:spacing w:before="195"/>
        <w:ind w:left="319"/>
      </w:pPr>
      <w:r>
        <w:t xml:space="preserve">Figure </w:t>
      </w:r>
      <w:hyperlink w:anchor="_bookmark4" w:history="1">
        <w:r>
          <w:t>1  : OpenFlow pipeline processing</w:t>
        </w:r>
      </w:hyperlink>
      <w:r>
        <w:t xml:space="preserve">  .  .  .  .  .  .  .  .  .  .  .  .  .  .  .  .  .  .  .  .  .  .</w:t>
      </w:r>
      <w:r>
        <w:rPr>
          <w:spacing w:val="-12"/>
        </w:rPr>
        <w:t xml:space="preserve"> </w:t>
      </w:r>
      <w:r>
        <w:t>.</w:t>
      </w:r>
      <w:r>
        <w:rPr>
          <w:spacing w:val="58"/>
        </w:rPr>
        <w:t xml:space="preserve"> </w:t>
      </w:r>
      <w:r>
        <w:t>.</w:t>
      </w:r>
      <w:r>
        <w:tab/>
        <w:t>4</w:t>
      </w:r>
    </w:p>
    <w:p w14:paraId="73088CE3" w14:textId="77777777" w:rsidR="004B4298" w:rsidRDefault="007908FA">
      <w:pPr>
        <w:pStyle w:val="a3"/>
        <w:tabs>
          <w:tab w:val="left" w:leader="dot" w:pos="8852"/>
        </w:tabs>
        <w:spacing w:before="202" w:line="415" w:lineRule="auto"/>
        <w:ind w:left="319" w:right="112"/>
      </w:pPr>
      <w:r>
        <w:t xml:space="preserve">Figure </w:t>
      </w:r>
      <w:hyperlink w:anchor="_bookmark13" w:history="1">
        <w:r>
          <w:t>2 : OpenFlow performance testing example</w:t>
        </w:r>
      </w:hyperlink>
      <w:r>
        <w:t xml:space="preserve"> . . . . . .  .  .  .  .  .  .  .  .  .  .  .  .  .  9 Figure </w:t>
      </w:r>
      <w:hyperlink w:anchor="_bookmark17" w:history="1">
        <w:r>
          <w:t>3</w:t>
        </w:r>
        <w:r>
          <w:rPr>
            <w:spacing w:val="50"/>
          </w:rPr>
          <w:t xml:space="preserve"> </w:t>
        </w:r>
        <w:r>
          <w:t>:</w:t>
        </w:r>
        <w:r>
          <w:rPr>
            <w:spacing w:val="-4"/>
          </w:rPr>
          <w:t xml:space="preserve"> </w:t>
        </w:r>
        <w:r>
          <w:t>Mirror-first-then-action</w:t>
        </w:r>
      </w:hyperlink>
      <w:r>
        <w:tab/>
        <w:t>12</w:t>
      </w:r>
    </w:p>
    <w:p w14:paraId="2A11CC37" w14:textId="77777777" w:rsidR="004B4298" w:rsidRDefault="007908FA">
      <w:pPr>
        <w:pStyle w:val="a3"/>
        <w:tabs>
          <w:tab w:val="left" w:leader="dot" w:pos="8852"/>
        </w:tabs>
        <w:spacing w:before="8"/>
        <w:ind w:left="319"/>
      </w:pPr>
      <w:r>
        <w:t xml:space="preserve">Figure </w:t>
      </w:r>
      <w:hyperlink w:anchor="_bookmark18" w:history="1">
        <w:r>
          <w:t>4</w:t>
        </w:r>
        <w:r>
          <w:rPr>
            <w:spacing w:val="50"/>
          </w:rPr>
          <w:t xml:space="preserve"> </w:t>
        </w:r>
        <w:r>
          <w:t>:</w:t>
        </w:r>
        <w:r>
          <w:rPr>
            <w:spacing w:val="-4"/>
          </w:rPr>
          <w:t xml:space="preserve"> </w:t>
        </w:r>
        <w:r>
          <w:t>Mirror-first-then-pipeline</w:t>
        </w:r>
      </w:hyperlink>
      <w:r>
        <w:tab/>
        <w:t>12</w:t>
      </w:r>
    </w:p>
    <w:p w14:paraId="07D41541" w14:textId="77777777" w:rsidR="004B4298" w:rsidRDefault="007908FA">
      <w:pPr>
        <w:pStyle w:val="a3"/>
        <w:tabs>
          <w:tab w:val="left" w:leader="dot" w:pos="8852"/>
        </w:tabs>
        <w:spacing w:before="202"/>
        <w:ind w:left="319"/>
      </w:pPr>
      <w:r>
        <w:t xml:space="preserve">Figure </w:t>
      </w:r>
      <w:hyperlink w:anchor="_bookmark21" w:history="1">
        <w:r>
          <w:t>5</w:t>
        </w:r>
        <w:r>
          <w:rPr>
            <w:spacing w:val="53"/>
          </w:rPr>
          <w:t xml:space="preserve"> </w:t>
        </w:r>
        <w:r>
          <w:t>:</w:t>
        </w:r>
        <w:r>
          <w:rPr>
            <w:spacing w:val="-3"/>
          </w:rPr>
          <w:t xml:space="preserve"> </w:t>
        </w:r>
        <w:r>
          <w:t>Burst-until-loss</w:t>
        </w:r>
      </w:hyperlink>
      <w:r>
        <w:tab/>
        <w:t>14</w:t>
      </w:r>
    </w:p>
    <w:p w14:paraId="6E4005B9" w14:textId="77777777" w:rsidR="004B4298" w:rsidRDefault="007908FA">
      <w:pPr>
        <w:pStyle w:val="a3"/>
        <w:tabs>
          <w:tab w:val="left" w:leader="dot" w:pos="8852"/>
        </w:tabs>
        <w:spacing w:before="202"/>
        <w:ind w:left="319"/>
      </w:pPr>
      <w:r>
        <w:t xml:space="preserve">Figure </w:t>
      </w:r>
      <w:hyperlink w:anchor="_bookmark22" w:history="1">
        <w:r>
          <w:t>6</w:t>
        </w:r>
        <w:r>
          <w:rPr>
            <w:spacing w:val="50"/>
          </w:rPr>
          <w:t xml:space="preserve"> </w:t>
        </w:r>
        <w:r>
          <w:t>:</w:t>
        </w:r>
        <w:r>
          <w:rPr>
            <w:spacing w:val="-4"/>
          </w:rPr>
          <w:t xml:space="preserve"> </w:t>
        </w:r>
        <w:r>
          <w:t>Back-to-back-traffic</w:t>
        </w:r>
      </w:hyperlink>
      <w:r>
        <w:tab/>
        <w:t>14</w:t>
      </w:r>
    </w:p>
    <w:p w14:paraId="2928835E" w14:textId="77777777" w:rsidR="004B4298" w:rsidRDefault="007908FA">
      <w:pPr>
        <w:pStyle w:val="a3"/>
        <w:tabs>
          <w:tab w:val="left" w:leader="dot" w:pos="8852"/>
        </w:tabs>
        <w:spacing w:before="202"/>
        <w:ind w:left="319"/>
      </w:pPr>
      <w:r>
        <w:t xml:space="preserve">Figure </w:t>
      </w:r>
      <w:hyperlink w:anchor="_bookmark26" w:history="1">
        <w:r>
          <w:t>7</w:t>
        </w:r>
        <w:r>
          <w:rPr>
            <w:spacing w:val="50"/>
          </w:rPr>
          <w:t xml:space="preserve"> </w:t>
        </w:r>
        <w:r>
          <w:t>:</w:t>
        </w:r>
        <w:r>
          <w:rPr>
            <w:spacing w:val="-4"/>
          </w:rPr>
          <w:t xml:space="preserve"> </w:t>
        </w:r>
        <w:r>
          <w:t>Idle-timeout-derived-by-hard-timeout</w:t>
        </w:r>
      </w:hyperlink>
      <w:r>
        <w:tab/>
        <w:t>15</w:t>
      </w:r>
    </w:p>
    <w:p w14:paraId="12447C0D" w14:textId="77777777" w:rsidR="004B4298" w:rsidRDefault="007908FA">
      <w:pPr>
        <w:pStyle w:val="a3"/>
        <w:tabs>
          <w:tab w:val="left" w:leader="dot" w:pos="8852"/>
        </w:tabs>
        <w:spacing w:before="202"/>
        <w:ind w:left="319"/>
      </w:pPr>
      <w:r>
        <w:t xml:space="preserve">Figure </w:t>
      </w:r>
      <w:hyperlink w:anchor="_bookmark29" w:history="1">
        <w:r>
          <w:t>8  :</w:t>
        </w:r>
        <w:r>
          <w:rPr>
            <w:spacing w:val="-9"/>
          </w:rPr>
          <w:t xml:space="preserve"> </w:t>
        </w:r>
        <w:r>
          <w:t>OFBench</w:t>
        </w:r>
        <w:r>
          <w:rPr>
            <w:spacing w:val="-3"/>
          </w:rPr>
          <w:t xml:space="preserve"> </w:t>
        </w:r>
        <w:r>
          <w:t>architecture</w:t>
        </w:r>
      </w:hyperlink>
      <w:r>
        <w:tab/>
        <w:t>16</w:t>
      </w:r>
    </w:p>
    <w:p w14:paraId="6857BC76" w14:textId="77777777" w:rsidR="004B4298" w:rsidRDefault="007908FA">
      <w:pPr>
        <w:pStyle w:val="a3"/>
        <w:tabs>
          <w:tab w:val="left" w:leader="dot" w:pos="8852"/>
        </w:tabs>
        <w:spacing w:before="202"/>
        <w:ind w:left="319"/>
      </w:pPr>
      <w:r>
        <w:t xml:space="preserve">Figure </w:t>
      </w:r>
      <w:hyperlink w:anchor="_bookmark36" w:history="1">
        <w:r>
          <w:t>9  :</w:t>
        </w:r>
        <w:r>
          <w:rPr>
            <w:spacing w:val="-6"/>
          </w:rPr>
          <w:t xml:space="preserve"> </w:t>
        </w:r>
        <w:r>
          <w:t>Action</w:t>
        </w:r>
        <w:r>
          <w:rPr>
            <w:spacing w:val="-2"/>
          </w:rPr>
          <w:t xml:space="preserve"> </w:t>
        </w:r>
        <w:r>
          <w:rPr>
            <w:spacing w:val="-3"/>
          </w:rPr>
          <w:t>Time</w:t>
        </w:r>
      </w:hyperlink>
      <w:r>
        <w:rPr>
          <w:spacing w:val="-3"/>
        </w:rPr>
        <w:tab/>
      </w:r>
      <w:r>
        <w:t>18</w:t>
      </w:r>
    </w:p>
    <w:p w14:paraId="08E5EE7C" w14:textId="77777777" w:rsidR="004B4298" w:rsidRDefault="007908FA">
      <w:pPr>
        <w:pStyle w:val="a3"/>
        <w:tabs>
          <w:tab w:val="left" w:leader="dot" w:pos="8852"/>
        </w:tabs>
        <w:spacing w:before="202"/>
        <w:ind w:left="319"/>
      </w:pPr>
      <w:r>
        <w:t xml:space="preserve">Figure </w:t>
      </w:r>
      <w:hyperlink w:anchor="_bookmark37" w:history="1">
        <w:r>
          <w:t>10: Packet-in and</w:t>
        </w:r>
        <w:r>
          <w:rPr>
            <w:spacing w:val="-12"/>
          </w:rPr>
          <w:t xml:space="preserve"> </w:t>
        </w:r>
        <w:r>
          <w:t>Packet-out</w:t>
        </w:r>
        <w:r>
          <w:rPr>
            <w:spacing w:val="-3"/>
          </w:rPr>
          <w:t xml:space="preserve"> </w:t>
        </w:r>
        <w:r>
          <w:t>rates</w:t>
        </w:r>
      </w:hyperlink>
      <w:r>
        <w:tab/>
        <w:t>20</w:t>
      </w:r>
    </w:p>
    <w:p w14:paraId="77FAC8EF" w14:textId="77777777" w:rsidR="004B4298" w:rsidRDefault="007908FA">
      <w:pPr>
        <w:pStyle w:val="a3"/>
        <w:tabs>
          <w:tab w:val="left" w:leader="dot" w:pos="8852"/>
        </w:tabs>
        <w:spacing w:before="202"/>
        <w:ind w:left="319"/>
      </w:pPr>
      <w:r>
        <w:t xml:space="preserve">Figure </w:t>
      </w:r>
      <w:hyperlink w:anchor="_bookmark39" w:history="1">
        <w:r>
          <w:t>11: Pipeline gain with different number</w:t>
        </w:r>
        <w:r>
          <w:rPr>
            <w:spacing w:val="-23"/>
          </w:rPr>
          <w:t xml:space="preserve"> </w:t>
        </w:r>
        <w:r>
          <w:t>of</w:t>
        </w:r>
        <w:r>
          <w:rPr>
            <w:spacing w:val="-4"/>
          </w:rPr>
          <w:t xml:space="preserve"> </w:t>
        </w:r>
        <w:r>
          <w:t>tables</w:t>
        </w:r>
      </w:hyperlink>
      <w:r>
        <w:tab/>
        <w:t>21</w:t>
      </w:r>
    </w:p>
    <w:p w14:paraId="6AFB7A5F" w14:textId="77777777" w:rsidR="004B4298" w:rsidRDefault="004B4298">
      <w:pPr>
        <w:sectPr w:rsidR="004B4298">
          <w:pgSz w:w="11910" w:h="16840"/>
          <w:pgMar w:top="1200" w:right="1020" w:bottom="1000" w:left="1680" w:header="0" w:footer="812" w:gutter="0"/>
          <w:cols w:space="720"/>
        </w:sectPr>
      </w:pPr>
    </w:p>
    <w:p w14:paraId="4C9290F6" w14:textId="77777777" w:rsidR="004B4298" w:rsidRDefault="007908FA">
      <w:pPr>
        <w:pStyle w:val="2"/>
        <w:spacing w:before="32"/>
        <w:ind w:left="3481" w:right="3572" w:firstLine="0"/>
        <w:jc w:val="center"/>
      </w:pPr>
      <w:r>
        <w:lastRenderedPageBreak/>
        <w:t>List of Tables</w:t>
      </w:r>
    </w:p>
    <w:p w14:paraId="2DD01059" w14:textId="77777777" w:rsidR="004B4298" w:rsidRDefault="004B4298">
      <w:pPr>
        <w:pStyle w:val="a3"/>
        <w:rPr>
          <w:b/>
          <w:sz w:val="34"/>
        </w:rPr>
      </w:pPr>
    </w:p>
    <w:p w14:paraId="220FFE26" w14:textId="77777777" w:rsidR="004B4298" w:rsidRDefault="004B4298">
      <w:pPr>
        <w:pStyle w:val="a3"/>
        <w:rPr>
          <w:b/>
          <w:sz w:val="34"/>
        </w:rPr>
      </w:pPr>
    </w:p>
    <w:p w14:paraId="5A95CD26" w14:textId="77777777" w:rsidR="004B4298" w:rsidRDefault="007908FA">
      <w:pPr>
        <w:pStyle w:val="a3"/>
        <w:tabs>
          <w:tab w:val="left" w:pos="5818"/>
          <w:tab w:val="left" w:pos="8971"/>
        </w:tabs>
        <w:spacing w:before="195" w:line="415" w:lineRule="auto"/>
        <w:ind w:left="319" w:right="112"/>
      </w:pPr>
      <w:r>
        <w:rPr>
          <w:spacing w:val="-4"/>
        </w:rPr>
        <w:t xml:space="preserve">Table </w:t>
      </w:r>
      <w:hyperlink w:anchor="_bookmark5" w:history="1">
        <w:r>
          <w:t>1  : OpenFlow instruction with</w:t>
        </w:r>
        <w:r>
          <w:rPr>
            <w:spacing w:val="-12"/>
          </w:rPr>
          <w:t xml:space="preserve"> </w:t>
        </w:r>
        <w:r>
          <w:t>executing</w:t>
        </w:r>
        <w:r>
          <w:rPr>
            <w:spacing w:val="-3"/>
          </w:rPr>
          <w:t xml:space="preserve"> </w:t>
        </w:r>
        <w:r>
          <w:t>priority</w:t>
        </w:r>
      </w:hyperlink>
      <w:r>
        <w:tab/>
        <w:t>.  .  .  .  .  .  .  .  .  .  .  .  .  .</w:t>
      </w:r>
      <w:r>
        <w:rPr>
          <w:spacing w:val="42"/>
        </w:rPr>
        <w:t xml:space="preserve"> </w:t>
      </w:r>
      <w:r>
        <w:t>.</w:t>
      </w:r>
      <w:r>
        <w:rPr>
          <w:spacing w:val="58"/>
        </w:rPr>
        <w:t xml:space="preserve"> </w:t>
      </w:r>
      <w:r>
        <w:t>.</w:t>
      </w:r>
      <w:r>
        <w:tab/>
        <w:t xml:space="preserve">5 </w:t>
      </w:r>
      <w:r>
        <w:rPr>
          <w:spacing w:val="-4"/>
        </w:rPr>
        <w:t xml:space="preserve">Table </w:t>
      </w:r>
      <w:hyperlink w:anchor="_bookmark8" w:history="1">
        <w:r>
          <w:t>2  : Related work comparison</w:t>
        </w:r>
      </w:hyperlink>
      <w:r>
        <w:t xml:space="preserve">  .  .  .  .  .  .  .  .  .  .  .  .  .  .  .  .  .  .  .  .  .  .  .  .  .</w:t>
      </w:r>
      <w:r>
        <w:rPr>
          <w:spacing w:val="17"/>
        </w:rPr>
        <w:t xml:space="preserve"> </w:t>
      </w:r>
      <w:r>
        <w:t>.</w:t>
      </w:r>
      <w:r>
        <w:rPr>
          <w:spacing w:val="58"/>
        </w:rPr>
        <w:t xml:space="preserve"> </w:t>
      </w:r>
      <w:r>
        <w:t>.</w:t>
      </w:r>
      <w:r>
        <w:tab/>
        <w:t>7</w:t>
      </w:r>
    </w:p>
    <w:p w14:paraId="3FEC0060" w14:textId="77777777" w:rsidR="004B4298" w:rsidRDefault="007908FA">
      <w:pPr>
        <w:pStyle w:val="a3"/>
        <w:tabs>
          <w:tab w:val="left" w:pos="8971"/>
        </w:tabs>
        <w:spacing w:before="8"/>
        <w:ind w:left="319"/>
      </w:pPr>
      <w:r>
        <w:rPr>
          <w:spacing w:val="-4"/>
        </w:rPr>
        <w:t xml:space="preserve">Table </w:t>
      </w:r>
      <w:hyperlink w:anchor="_bookmark12" w:history="1">
        <w:r>
          <w:t>3  : Notation description</w:t>
        </w:r>
      </w:hyperlink>
      <w:r>
        <w:t xml:space="preserve"> .  .  .  .  .  .  .  .  .  .  .  .  .  .  .  .  .  .  .  .  .  .  .  .  .  .  .  .</w:t>
      </w:r>
      <w:r>
        <w:rPr>
          <w:spacing w:val="35"/>
        </w:rPr>
        <w:t xml:space="preserve"> </w:t>
      </w:r>
      <w:r>
        <w:t>.</w:t>
      </w:r>
      <w:r>
        <w:rPr>
          <w:spacing w:val="58"/>
        </w:rPr>
        <w:t xml:space="preserve"> </w:t>
      </w:r>
      <w:r>
        <w:t>.</w:t>
      </w:r>
      <w:r>
        <w:tab/>
        <w:t>9</w:t>
      </w:r>
    </w:p>
    <w:p w14:paraId="5BD726FC" w14:textId="77777777" w:rsidR="004B4298" w:rsidRDefault="007908FA">
      <w:pPr>
        <w:pStyle w:val="a3"/>
        <w:tabs>
          <w:tab w:val="right" w:leader="dot" w:pos="9091"/>
        </w:tabs>
        <w:spacing w:before="202"/>
        <w:ind w:left="319"/>
      </w:pPr>
      <w:r>
        <w:rPr>
          <w:spacing w:val="-4"/>
        </w:rPr>
        <w:t xml:space="preserve">Table </w:t>
      </w:r>
      <w:hyperlink w:anchor="_bookmark15" w:history="1">
        <w:r>
          <w:t>4  : Approach</w:t>
        </w:r>
        <w:r>
          <w:rPr>
            <w:spacing w:val="-2"/>
          </w:rPr>
          <w:t xml:space="preserve"> </w:t>
        </w:r>
        <w:r>
          <w:t>overview</w:t>
        </w:r>
      </w:hyperlink>
      <w:r>
        <w:tab/>
        <w:t>10</w:t>
      </w:r>
    </w:p>
    <w:p w14:paraId="67FF6FA8" w14:textId="77777777" w:rsidR="004B4298" w:rsidRDefault="007908FA">
      <w:pPr>
        <w:pStyle w:val="a3"/>
        <w:tabs>
          <w:tab w:val="right" w:leader="dot" w:pos="9091"/>
        </w:tabs>
        <w:spacing w:before="202"/>
        <w:ind w:left="319"/>
      </w:pPr>
      <w:r>
        <w:rPr>
          <w:spacing w:val="-4"/>
        </w:rPr>
        <w:t xml:space="preserve">Table </w:t>
      </w:r>
      <w:hyperlink w:anchor="_bookmark33" w:history="1">
        <w:r>
          <w:t>5  : OS and hardware specifications</w:t>
        </w:r>
        <w:r>
          <w:rPr>
            <w:spacing w:val="-6"/>
          </w:rPr>
          <w:t xml:space="preserve"> </w:t>
        </w:r>
        <w:r>
          <w:t>for</w:t>
        </w:r>
        <w:r>
          <w:rPr>
            <w:spacing w:val="-2"/>
          </w:rPr>
          <w:t xml:space="preserve"> </w:t>
        </w:r>
        <w:r>
          <w:t>components</w:t>
        </w:r>
      </w:hyperlink>
      <w:r>
        <w:tab/>
        <w:t>17</w:t>
      </w:r>
    </w:p>
    <w:p w14:paraId="4D6B5F44" w14:textId="77777777" w:rsidR="004B4298" w:rsidRDefault="007908FA">
      <w:pPr>
        <w:pStyle w:val="a3"/>
        <w:tabs>
          <w:tab w:val="right" w:leader="dot" w:pos="9091"/>
        </w:tabs>
        <w:spacing w:before="202"/>
        <w:ind w:left="319"/>
      </w:pPr>
      <w:r>
        <w:rPr>
          <w:spacing w:val="-4"/>
        </w:rPr>
        <w:t xml:space="preserve">Table </w:t>
      </w:r>
      <w:hyperlink w:anchor="_bookmark34" w:history="1">
        <w:r>
          <w:t>6  : Hardware</w:t>
        </w:r>
        <w:r>
          <w:rPr>
            <w:spacing w:val="-1"/>
          </w:rPr>
          <w:t xml:space="preserve"> </w:t>
        </w:r>
        <w:r>
          <w:t>switch</w:t>
        </w:r>
        <w:r>
          <w:rPr>
            <w:spacing w:val="-2"/>
          </w:rPr>
          <w:t xml:space="preserve"> </w:t>
        </w:r>
        <w:r>
          <w:t>specifications</w:t>
        </w:r>
      </w:hyperlink>
      <w:r>
        <w:tab/>
        <w:t>17</w:t>
      </w:r>
    </w:p>
    <w:p w14:paraId="2B328860" w14:textId="77777777" w:rsidR="004B4298" w:rsidRDefault="007908FA">
      <w:pPr>
        <w:pStyle w:val="a3"/>
        <w:tabs>
          <w:tab w:val="right" w:leader="dot" w:pos="9091"/>
        </w:tabs>
        <w:spacing w:before="202"/>
        <w:ind w:left="319"/>
      </w:pPr>
      <w:r>
        <w:rPr>
          <w:spacing w:val="-4"/>
        </w:rPr>
        <w:t xml:space="preserve">Table </w:t>
      </w:r>
      <w:hyperlink w:anchor="_bookmark38" w:history="1">
        <w:r>
          <w:t>7  : Buffer size with different frame size for</w:t>
        </w:r>
        <w:r>
          <w:rPr>
            <w:spacing w:val="-13"/>
          </w:rPr>
          <w:t xml:space="preserve"> </w:t>
        </w:r>
        <w:r>
          <w:t>1Gbps</w:t>
        </w:r>
        <w:r>
          <w:rPr>
            <w:spacing w:val="-2"/>
          </w:rPr>
          <w:t xml:space="preserve"> </w:t>
        </w:r>
        <w:r>
          <w:t>traffic</w:t>
        </w:r>
      </w:hyperlink>
      <w:r>
        <w:tab/>
        <w:t>20</w:t>
      </w:r>
    </w:p>
    <w:p w14:paraId="4CA68817" w14:textId="77777777" w:rsidR="004B4298" w:rsidRDefault="007908FA">
      <w:pPr>
        <w:pStyle w:val="a3"/>
        <w:tabs>
          <w:tab w:val="right" w:leader="dot" w:pos="9091"/>
        </w:tabs>
        <w:spacing w:before="202"/>
        <w:ind w:left="319"/>
      </w:pPr>
      <w:r>
        <w:rPr>
          <w:spacing w:val="-4"/>
        </w:rPr>
        <w:t xml:space="preserve">Table </w:t>
      </w:r>
      <w:hyperlink w:anchor="_bookmark40" w:history="1">
        <w:r>
          <w:t>8  : Timeout</w:t>
        </w:r>
        <w:r>
          <w:rPr>
            <w:spacing w:val="-2"/>
          </w:rPr>
          <w:t xml:space="preserve"> </w:t>
        </w:r>
        <w:r>
          <w:t>accuracy</w:t>
        </w:r>
      </w:hyperlink>
      <w:r>
        <w:tab/>
        <w:t>22</w:t>
      </w:r>
    </w:p>
    <w:p w14:paraId="2BBFC38E" w14:textId="77777777" w:rsidR="004B4298" w:rsidRDefault="004B4298">
      <w:pPr>
        <w:sectPr w:rsidR="004B4298">
          <w:pgSz w:w="11910" w:h="16840"/>
          <w:pgMar w:top="1200" w:right="1020" w:bottom="1000" w:left="1680" w:header="0" w:footer="812" w:gutter="0"/>
          <w:cols w:space="720"/>
        </w:sectPr>
      </w:pPr>
    </w:p>
    <w:p w14:paraId="76BDF952" w14:textId="77777777" w:rsidR="004B4298" w:rsidRDefault="007908FA">
      <w:pPr>
        <w:pStyle w:val="1"/>
        <w:tabs>
          <w:tab w:val="left" w:pos="2730"/>
        </w:tabs>
      </w:pPr>
      <w:bookmarkStart w:id="4" w:name="Introduction"/>
      <w:bookmarkStart w:id="5" w:name="_bookmark1"/>
      <w:bookmarkEnd w:id="4"/>
      <w:bookmarkEnd w:id="5"/>
      <w:r>
        <w:lastRenderedPageBreak/>
        <w:t>Chapter</w:t>
      </w:r>
      <w:r>
        <w:rPr>
          <w:spacing w:val="7"/>
        </w:rPr>
        <w:t xml:space="preserve"> </w:t>
      </w:r>
      <w:r>
        <w:t>1</w:t>
      </w:r>
      <w:r>
        <w:tab/>
        <w:t>Introduction</w:t>
      </w:r>
    </w:p>
    <w:p w14:paraId="7112BDB7" w14:textId="77777777" w:rsidR="004B4298" w:rsidRDefault="007908FA">
      <w:pPr>
        <w:pStyle w:val="a3"/>
        <w:spacing w:before="447" w:line="415" w:lineRule="auto"/>
        <w:ind w:left="100" w:right="110" w:firstLine="351"/>
        <w:jc w:val="both"/>
      </w:pPr>
      <w:r>
        <w:t xml:space="preserve">Software Defined Networking (SDN) is an emerging network architecture. The major </w:t>
      </w:r>
      <w:proofErr w:type="spellStart"/>
      <w:r>
        <w:t>dif</w:t>
      </w:r>
      <w:proofErr w:type="spellEnd"/>
      <w:r>
        <w:t xml:space="preserve">- </w:t>
      </w:r>
      <w:proofErr w:type="spellStart"/>
      <w:r>
        <w:t>ference</w:t>
      </w:r>
      <w:proofErr w:type="spellEnd"/>
      <w:r>
        <w:rPr>
          <w:spacing w:val="-17"/>
        </w:rPr>
        <w:t xml:space="preserve"> </w:t>
      </w:r>
      <w:r>
        <w:t>between</w:t>
      </w:r>
      <w:r>
        <w:rPr>
          <w:spacing w:val="-17"/>
        </w:rPr>
        <w:t xml:space="preserve"> </w:t>
      </w:r>
      <w:r>
        <w:t>SDN</w:t>
      </w:r>
      <w:r>
        <w:rPr>
          <w:spacing w:val="-17"/>
        </w:rPr>
        <w:t xml:space="preserve"> </w:t>
      </w:r>
      <w:r>
        <w:t>and</w:t>
      </w:r>
      <w:r>
        <w:rPr>
          <w:spacing w:val="-17"/>
        </w:rPr>
        <w:t xml:space="preserve"> </w:t>
      </w:r>
      <w:r>
        <w:t>the</w:t>
      </w:r>
      <w:r>
        <w:rPr>
          <w:spacing w:val="-17"/>
        </w:rPr>
        <w:t xml:space="preserve"> </w:t>
      </w:r>
      <w:r>
        <w:t>traditional</w:t>
      </w:r>
      <w:r>
        <w:rPr>
          <w:spacing w:val="-17"/>
        </w:rPr>
        <w:t xml:space="preserve"> </w:t>
      </w:r>
      <w:r>
        <w:t>network</w:t>
      </w:r>
      <w:r>
        <w:rPr>
          <w:spacing w:val="-17"/>
        </w:rPr>
        <w:t xml:space="preserve"> </w:t>
      </w:r>
      <w:r>
        <w:t>is</w:t>
      </w:r>
      <w:r>
        <w:rPr>
          <w:spacing w:val="-17"/>
        </w:rPr>
        <w:t xml:space="preserve"> </w:t>
      </w:r>
      <w:r>
        <w:t>the</w:t>
      </w:r>
      <w:r>
        <w:rPr>
          <w:spacing w:val="-17"/>
        </w:rPr>
        <w:t xml:space="preserve"> </w:t>
      </w:r>
      <w:r>
        <w:t>decoupling</w:t>
      </w:r>
      <w:r>
        <w:rPr>
          <w:spacing w:val="-17"/>
        </w:rPr>
        <w:t xml:space="preserve"> </w:t>
      </w:r>
      <w:r>
        <w:t>of</w:t>
      </w:r>
      <w:r>
        <w:rPr>
          <w:spacing w:val="-17"/>
        </w:rPr>
        <w:t xml:space="preserve"> </w:t>
      </w:r>
      <w:r>
        <w:t>the</w:t>
      </w:r>
      <w:r>
        <w:rPr>
          <w:spacing w:val="-17"/>
        </w:rPr>
        <w:t xml:space="preserve"> </w:t>
      </w:r>
      <w:r>
        <w:t>control</w:t>
      </w:r>
      <w:r>
        <w:rPr>
          <w:spacing w:val="-17"/>
        </w:rPr>
        <w:t xml:space="preserve"> </w:t>
      </w:r>
      <w:r>
        <w:t>and</w:t>
      </w:r>
      <w:r>
        <w:rPr>
          <w:spacing w:val="-17"/>
        </w:rPr>
        <w:t xml:space="preserve"> </w:t>
      </w:r>
      <w:r>
        <w:t>data</w:t>
      </w:r>
      <w:r>
        <w:rPr>
          <w:spacing w:val="-17"/>
        </w:rPr>
        <w:t xml:space="preserve"> </w:t>
      </w:r>
      <w:r>
        <w:t>plane. Therefore,</w:t>
      </w:r>
      <w:r>
        <w:rPr>
          <w:spacing w:val="-7"/>
        </w:rPr>
        <w:t xml:space="preserve"> </w:t>
      </w:r>
      <w:r>
        <w:t>in</w:t>
      </w:r>
      <w:r>
        <w:rPr>
          <w:spacing w:val="-8"/>
        </w:rPr>
        <w:t xml:space="preserve"> </w:t>
      </w:r>
      <w:r>
        <w:t>the</w:t>
      </w:r>
      <w:r>
        <w:rPr>
          <w:spacing w:val="-8"/>
        </w:rPr>
        <w:t xml:space="preserve"> </w:t>
      </w:r>
      <w:r>
        <w:t>operation</w:t>
      </w:r>
      <w:r>
        <w:rPr>
          <w:spacing w:val="-8"/>
        </w:rPr>
        <w:t xml:space="preserve"> </w:t>
      </w:r>
      <w:r>
        <w:t>of</w:t>
      </w:r>
      <w:r>
        <w:rPr>
          <w:spacing w:val="-8"/>
        </w:rPr>
        <w:t xml:space="preserve"> </w:t>
      </w:r>
      <w:r>
        <w:t>SDN,</w:t>
      </w:r>
      <w:r>
        <w:rPr>
          <w:spacing w:val="-8"/>
        </w:rPr>
        <w:t xml:space="preserve"> </w:t>
      </w:r>
      <w:r>
        <w:t>the</w:t>
      </w:r>
      <w:r>
        <w:rPr>
          <w:spacing w:val="-8"/>
        </w:rPr>
        <w:t xml:space="preserve"> </w:t>
      </w:r>
      <w:r>
        <w:t>data</w:t>
      </w:r>
      <w:r>
        <w:rPr>
          <w:spacing w:val="-8"/>
        </w:rPr>
        <w:t xml:space="preserve"> </w:t>
      </w:r>
      <w:r>
        <w:t>plane</w:t>
      </w:r>
      <w:r>
        <w:rPr>
          <w:spacing w:val="-8"/>
        </w:rPr>
        <w:t xml:space="preserve"> </w:t>
      </w:r>
      <w:r>
        <w:t>needs</w:t>
      </w:r>
      <w:r>
        <w:rPr>
          <w:spacing w:val="-8"/>
        </w:rPr>
        <w:t xml:space="preserve"> </w:t>
      </w:r>
      <w:r>
        <w:t>to</w:t>
      </w:r>
      <w:r>
        <w:rPr>
          <w:spacing w:val="-8"/>
        </w:rPr>
        <w:t xml:space="preserve"> </w:t>
      </w:r>
      <w:r>
        <w:t>communicate</w:t>
      </w:r>
      <w:r>
        <w:rPr>
          <w:spacing w:val="-8"/>
        </w:rPr>
        <w:t xml:space="preserve"> </w:t>
      </w:r>
      <w:r>
        <w:t>with</w:t>
      </w:r>
      <w:r>
        <w:rPr>
          <w:spacing w:val="-8"/>
        </w:rPr>
        <w:t xml:space="preserve"> </w:t>
      </w:r>
      <w:r>
        <w:t>the</w:t>
      </w:r>
      <w:r>
        <w:rPr>
          <w:spacing w:val="-8"/>
        </w:rPr>
        <w:t xml:space="preserve"> </w:t>
      </w:r>
      <w:r>
        <w:t>control</w:t>
      </w:r>
      <w:r>
        <w:rPr>
          <w:spacing w:val="-8"/>
        </w:rPr>
        <w:t xml:space="preserve"> </w:t>
      </w:r>
      <w:r>
        <w:t>plane through a specific communications protocol. This change brings the operations of the control plane</w:t>
      </w:r>
      <w:r>
        <w:rPr>
          <w:spacing w:val="-6"/>
        </w:rPr>
        <w:t xml:space="preserve"> </w:t>
      </w:r>
      <w:r>
        <w:t>in</w:t>
      </w:r>
      <w:r>
        <w:rPr>
          <w:spacing w:val="-6"/>
        </w:rPr>
        <w:t xml:space="preserve"> </w:t>
      </w:r>
      <w:r>
        <w:t>the</w:t>
      </w:r>
      <w:r>
        <w:rPr>
          <w:spacing w:val="-6"/>
        </w:rPr>
        <w:t xml:space="preserve"> </w:t>
      </w:r>
      <w:r>
        <w:t>foreground</w:t>
      </w:r>
      <w:r>
        <w:rPr>
          <w:spacing w:val="-6"/>
        </w:rPr>
        <w:t xml:space="preserve"> </w:t>
      </w:r>
      <w:r>
        <w:t>as</w:t>
      </w:r>
      <w:r>
        <w:rPr>
          <w:spacing w:val="-6"/>
        </w:rPr>
        <w:t xml:space="preserve"> </w:t>
      </w:r>
      <w:r>
        <w:t>part</w:t>
      </w:r>
      <w:r>
        <w:rPr>
          <w:spacing w:val="-6"/>
        </w:rPr>
        <w:t xml:space="preserve"> </w:t>
      </w:r>
      <w:r>
        <w:t>of</w:t>
      </w:r>
      <w:r>
        <w:rPr>
          <w:spacing w:val="-6"/>
        </w:rPr>
        <w:t xml:space="preserve"> </w:t>
      </w:r>
      <w:r>
        <w:t>the</w:t>
      </w:r>
      <w:r>
        <w:rPr>
          <w:spacing w:val="-6"/>
        </w:rPr>
        <w:t xml:space="preserve"> </w:t>
      </w:r>
      <w:r>
        <w:t>data</w:t>
      </w:r>
      <w:r>
        <w:rPr>
          <w:spacing w:val="-6"/>
        </w:rPr>
        <w:t xml:space="preserve"> </w:t>
      </w:r>
      <w:r>
        <w:t>packet</w:t>
      </w:r>
      <w:r>
        <w:rPr>
          <w:spacing w:val="-6"/>
        </w:rPr>
        <w:t xml:space="preserve"> </w:t>
      </w:r>
      <w:r>
        <w:t>processing.</w:t>
      </w:r>
      <w:r>
        <w:rPr>
          <w:spacing w:val="15"/>
        </w:rPr>
        <w:t xml:space="preserve"> </w:t>
      </w:r>
      <w:proofErr w:type="spellStart"/>
      <w:r>
        <w:t>OpenFlow</w:t>
      </w:r>
      <w:proofErr w:type="spellEnd"/>
      <w:r>
        <w:rPr>
          <w:spacing w:val="-6"/>
        </w:rPr>
        <w:t xml:space="preserve"> </w:t>
      </w:r>
      <w:r>
        <w:t>is</w:t>
      </w:r>
      <w:r>
        <w:rPr>
          <w:spacing w:val="-6"/>
        </w:rPr>
        <w:t xml:space="preserve"> </w:t>
      </w:r>
      <w:r>
        <w:t>a</w:t>
      </w:r>
      <w:r>
        <w:rPr>
          <w:spacing w:val="-6"/>
        </w:rPr>
        <w:t xml:space="preserve"> </w:t>
      </w:r>
      <w:r>
        <w:t>major</w:t>
      </w:r>
      <w:r>
        <w:rPr>
          <w:spacing w:val="-6"/>
        </w:rPr>
        <w:t xml:space="preserve"> </w:t>
      </w:r>
      <w:r>
        <w:t>standard</w:t>
      </w:r>
      <w:r>
        <w:rPr>
          <w:spacing w:val="-6"/>
        </w:rPr>
        <w:t xml:space="preserve"> </w:t>
      </w:r>
      <w:r>
        <w:t>for SDN which is managed by Open</w:t>
      </w:r>
      <w:r>
        <w:rPr>
          <w:spacing w:val="-20"/>
        </w:rPr>
        <w:t xml:space="preserve"> </w:t>
      </w:r>
      <w:r>
        <w:t>Network</w:t>
      </w:r>
    </w:p>
    <w:p w14:paraId="77050A4A" w14:textId="77777777" w:rsidR="004B4298" w:rsidRDefault="007908FA">
      <w:pPr>
        <w:pStyle w:val="a3"/>
        <w:spacing w:before="8" w:line="415" w:lineRule="auto"/>
        <w:ind w:left="100" w:right="111" w:firstLine="351"/>
        <w:jc w:val="both"/>
      </w:pPr>
      <w:r>
        <w:t xml:space="preserve">Foundation (ONF) </w:t>
      </w:r>
      <w:hyperlink w:anchor="_bookmark42" w:history="1">
        <w:r>
          <w:t>[1</w:t>
        </w:r>
      </w:hyperlink>
      <w:r>
        <w:t>], is a communications protocol used to manipulate the data plane</w:t>
      </w:r>
      <w:r>
        <w:rPr>
          <w:spacing w:val="-17"/>
        </w:rPr>
        <w:t xml:space="preserve"> </w:t>
      </w:r>
      <w:r>
        <w:t xml:space="preserve">op- </w:t>
      </w:r>
      <w:proofErr w:type="spellStart"/>
      <w:r>
        <w:t>erations</w:t>
      </w:r>
      <w:proofErr w:type="spellEnd"/>
      <w:r>
        <w:t xml:space="preserve"> by the controller. Therefore, another distinct difference between </w:t>
      </w:r>
      <w:proofErr w:type="spellStart"/>
      <w:r>
        <w:t>OpenFlow</w:t>
      </w:r>
      <w:proofErr w:type="spellEnd"/>
      <w:r>
        <w:t xml:space="preserve"> and the traditional network is the </w:t>
      </w:r>
      <w:proofErr w:type="spellStart"/>
      <w:r>
        <w:t>stateful</w:t>
      </w:r>
      <w:proofErr w:type="spellEnd"/>
      <w:r>
        <w:t xml:space="preserve"> switching rather than the stateless</w:t>
      </w:r>
      <w:r>
        <w:rPr>
          <w:spacing w:val="-36"/>
        </w:rPr>
        <w:t xml:space="preserve"> </w:t>
      </w:r>
      <w:r>
        <w:t>counterpart.</w:t>
      </w:r>
    </w:p>
    <w:p w14:paraId="1768BFFB" w14:textId="77777777" w:rsidR="004B4298" w:rsidRDefault="007908FA">
      <w:pPr>
        <w:pStyle w:val="a3"/>
        <w:spacing w:before="8" w:line="415" w:lineRule="auto"/>
        <w:ind w:left="100" w:right="110" w:firstLine="351"/>
        <w:jc w:val="both"/>
      </w:pPr>
      <w:r>
        <w:t>As</w:t>
      </w:r>
      <w:r>
        <w:rPr>
          <w:spacing w:val="-8"/>
        </w:rPr>
        <w:t xml:space="preserve"> </w:t>
      </w:r>
      <w:r>
        <w:t>the</w:t>
      </w:r>
      <w:r>
        <w:rPr>
          <w:spacing w:val="-7"/>
        </w:rPr>
        <w:t xml:space="preserve"> </w:t>
      </w:r>
      <w:r>
        <w:t>packet</w:t>
      </w:r>
      <w:r>
        <w:rPr>
          <w:spacing w:val="-7"/>
        </w:rPr>
        <w:t xml:space="preserve"> </w:t>
      </w:r>
      <w:r>
        <w:t>arrives</w:t>
      </w:r>
      <w:r>
        <w:rPr>
          <w:spacing w:val="-7"/>
        </w:rPr>
        <w:t xml:space="preserve"> </w:t>
      </w:r>
      <w:r>
        <w:t>at</w:t>
      </w:r>
      <w:r>
        <w:rPr>
          <w:spacing w:val="-7"/>
        </w:rPr>
        <w:t xml:space="preserve"> </w:t>
      </w:r>
      <w:r>
        <w:t>the</w:t>
      </w:r>
      <w:r>
        <w:rPr>
          <w:spacing w:val="-7"/>
        </w:rPr>
        <w:t xml:space="preserve"> </w:t>
      </w:r>
      <w:proofErr w:type="spellStart"/>
      <w:r>
        <w:t>OpenFlow</w:t>
      </w:r>
      <w:proofErr w:type="spellEnd"/>
      <w:r>
        <w:rPr>
          <w:spacing w:val="-7"/>
        </w:rPr>
        <w:t xml:space="preserve"> </w:t>
      </w:r>
      <w:r>
        <w:t>switch,</w:t>
      </w:r>
      <w:r>
        <w:rPr>
          <w:spacing w:val="-7"/>
        </w:rPr>
        <w:t xml:space="preserve"> </w:t>
      </w:r>
      <w:r>
        <w:t>selected</w:t>
      </w:r>
      <w:r>
        <w:rPr>
          <w:spacing w:val="-7"/>
        </w:rPr>
        <w:t xml:space="preserve"> </w:t>
      </w:r>
      <w:r>
        <w:t>tuples</w:t>
      </w:r>
      <w:r>
        <w:rPr>
          <w:spacing w:val="-7"/>
        </w:rPr>
        <w:t xml:space="preserve"> </w:t>
      </w:r>
      <w:r>
        <w:t>in</w:t>
      </w:r>
      <w:r>
        <w:rPr>
          <w:spacing w:val="-7"/>
        </w:rPr>
        <w:t xml:space="preserve"> </w:t>
      </w:r>
      <w:r>
        <w:t>the</w:t>
      </w:r>
      <w:r>
        <w:rPr>
          <w:spacing w:val="-7"/>
        </w:rPr>
        <w:t xml:space="preserve"> </w:t>
      </w:r>
      <w:r>
        <w:t>packet</w:t>
      </w:r>
      <w:r>
        <w:rPr>
          <w:spacing w:val="-7"/>
        </w:rPr>
        <w:t xml:space="preserve"> </w:t>
      </w:r>
      <w:r>
        <w:t>header</w:t>
      </w:r>
      <w:r>
        <w:rPr>
          <w:spacing w:val="-7"/>
        </w:rPr>
        <w:t xml:space="preserve"> </w:t>
      </w:r>
      <w:r>
        <w:t>fields</w:t>
      </w:r>
      <w:r>
        <w:rPr>
          <w:spacing w:val="-7"/>
        </w:rPr>
        <w:t xml:space="preserve"> </w:t>
      </w:r>
      <w:r>
        <w:t>are compared</w:t>
      </w:r>
      <w:r>
        <w:rPr>
          <w:spacing w:val="-16"/>
        </w:rPr>
        <w:t xml:space="preserve"> </w:t>
      </w:r>
      <w:r>
        <w:t>with</w:t>
      </w:r>
      <w:r>
        <w:rPr>
          <w:spacing w:val="-16"/>
        </w:rPr>
        <w:t xml:space="preserve"> </w:t>
      </w:r>
      <w:r>
        <w:t>the</w:t>
      </w:r>
      <w:r>
        <w:rPr>
          <w:spacing w:val="-16"/>
        </w:rPr>
        <w:t xml:space="preserve"> </w:t>
      </w:r>
      <w:r>
        <w:t>rules</w:t>
      </w:r>
      <w:r>
        <w:rPr>
          <w:spacing w:val="-16"/>
        </w:rPr>
        <w:t xml:space="preserve"> </w:t>
      </w:r>
      <w:r>
        <w:t>in</w:t>
      </w:r>
      <w:r>
        <w:rPr>
          <w:spacing w:val="-16"/>
        </w:rPr>
        <w:t xml:space="preserve"> </w:t>
      </w:r>
      <w:r>
        <w:t>the</w:t>
      </w:r>
      <w:r>
        <w:rPr>
          <w:spacing w:val="-16"/>
        </w:rPr>
        <w:t xml:space="preserve"> </w:t>
      </w:r>
      <w:r>
        <w:t>flow</w:t>
      </w:r>
      <w:r>
        <w:rPr>
          <w:spacing w:val="-16"/>
        </w:rPr>
        <w:t xml:space="preserve"> </w:t>
      </w:r>
      <w:r>
        <w:t>table.</w:t>
      </w:r>
      <w:r>
        <w:rPr>
          <w:spacing w:val="12"/>
        </w:rPr>
        <w:t xml:space="preserve"> </w:t>
      </w:r>
      <w:r>
        <w:t>If</w:t>
      </w:r>
      <w:r>
        <w:rPr>
          <w:spacing w:val="-16"/>
        </w:rPr>
        <w:t xml:space="preserve"> </w:t>
      </w:r>
      <w:r>
        <w:t>there</w:t>
      </w:r>
      <w:r>
        <w:rPr>
          <w:spacing w:val="-16"/>
        </w:rPr>
        <w:t xml:space="preserve"> </w:t>
      </w:r>
      <w:r>
        <w:t>is</w:t>
      </w:r>
      <w:r>
        <w:rPr>
          <w:spacing w:val="-16"/>
        </w:rPr>
        <w:t xml:space="preserve"> </w:t>
      </w:r>
      <w:r>
        <w:t>no</w:t>
      </w:r>
      <w:r>
        <w:rPr>
          <w:spacing w:val="-16"/>
        </w:rPr>
        <w:t xml:space="preserve"> </w:t>
      </w:r>
      <w:r>
        <w:t>match,</w:t>
      </w:r>
      <w:r>
        <w:rPr>
          <w:spacing w:val="-13"/>
        </w:rPr>
        <w:t xml:space="preserve"> </w:t>
      </w:r>
      <w:r>
        <w:t>the</w:t>
      </w:r>
      <w:r>
        <w:rPr>
          <w:spacing w:val="-16"/>
        </w:rPr>
        <w:t xml:space="preserve"> </w:t>
      </w:r>
      <w:r>
        <w:t>packet</w:t>
      </w:r>
      <w:r>
        <w:rPr>
          <w:spacing w:val="-16"/>
        </w:rPr>
        <w:t xml:space="preserve"> </w:t>
      </w:r>
      <w:r>
        <w:t>is</w:t>
      </w:r>
      <w:r>
        <w:rPr>
          <w:spacing w:val="-16"/>
        </w:rPr>
        <w:t xml:space="preserve"> </w:t>
      </w:r>
      <w:r>
        <w:t>treated</w:t>
      </w:r>
      <w:r>
        <w:rPr>
          <w:spacing w:val="-16"/>
        </w:rPr>
        <w:t xml:space="preserve"> </w:t>
      </w:r>
      <w:r>
        <w:t>as</w:t>
      </w:r>
      <w:r>
        <w:rPr>
          <w:spacing w:val="-16"/>
        </w:rPr>
        <w:t xml:space="preserve"> </w:t>
      </w:r>
      <w:r>
        <w:t>a</w:t>
      </w:r>
      <w:r>
        <w:rPr>
          <w:spacing w:val="-16"/>
        </w:rPr>
        <w:t xml:space="preserve"> </w:t>
      </w:r>
      <w:r>
        <w:t>new</w:t>
      </w:r>
      <w:r>
        <w:rPr>
          <w:spacing w:val="-16"/>
        </w:rPr>
        <w:t xml:space="preserve"> </w:t>
      </w:r>
      <w:r>
        <w:t>flow and table-miss operation is triggered. Depending on the configuration, the packet can be either simply</w:t>
      </w:r>
      <w:r>
        <w:rPr>
          <w:spacing w:val="-13"/>
        </w:rPr>
        <w:t xml:space="preserve"> </w:t>
      </w:r>
      <w:r>
        <w:t>dropped</w:t>
      </w:r>
      <w:r>
        <w:rPr>
          <w:spacing w:val="-13"/>
        </w:rPr>
        <w:t xml:space="preserve"> </w:t>
      </w:r>
      <w:r>
        <w:t>or</w:t>
      </w:r>
      <w:r>
        <w:rPr>
          <w:spacing w:val="-12"/>
        </w:rPr>
        <w:t xml:space="preserve"> </w:t>
      </w:r>
      <w:r>
        <w:t>an</w:t>
      </w:r>
      <w:r>
        <w:rPr>
          <w:spacing w:val="-13"/>
        </w:rPr>
        <w:t xml:space="preserve"> </w:t>
      </w:r>
      <w:proofErr w:type="spellStart"/>
      <w:r>
        <w:t>OpenFlow</w:t>
      </w:r>
      <w:proofErr w:type="spellEnd"/>
      <w:r>
        <w:rPr>
          <w:spacing w:val="-12"/>
        </w:rPr>
        <w:t xml:space="preserve"> </w:t>
      </w:r>
      <w:r>
        <w:t>message</w:t>
      </w:r>
      <w:r>
        <w:rPr>
          <w:spacing w:val="-13"/>
        </w:rPr>
        <w:t xml:space="preserve"> </w:t>
      </w:r>
      <w:r>
        <w:t>is</w:t>
      </w:r>
      <w:r>
        <w:rPr>
          <w:spacing w:val="-12"/>
        </w:rPr>
        <w:t xml:space="preserve"> </w:t>
      </w:r>
      <w:r>
        <w:t>sent</w:t>
      </w:r>
      <w:r>
        <w:rPr>
          <w:spacing w:val="-13"/>
        </w:rPr>
        <w:t xml:space="preserve"> </w:t>
      </w:r>
      <w:r>
        <w:t>to</w:t>
      </w:r>
      <w:r>
        <w:rPr>
          <w:spacing w:val="-13"/>
        </w:rPr>
        <w:t xml:space="preserve"> </w:t>
      </w:r>
      <w:r>
        <w:t>the</w:t>
      </w:r>
      <w:r>
        <w:rPr>
          <w:spacing w:val="-12"/>
        </w:rPr>
        <w:t xml:space="preserve"> </w:t>
      </w:r>
      <w:r>
        <w:t>controller</w:t>
      </w:r>
      <w:r>
        <w:rPr>
          <w:spacing w:val="-13"/>
        </w:rPr>
        <w:t xml:space="preserve"> </w:t>
      </w:r>
      <w:r>
        <w:t>waiting</w:t>
      </w:r>
      <w:r>
        <w:rPr>
          <w:spacing w:val="-12"/>
        </w:rPr>
        <w:t xml:space="preserve"> </w:t>
      </w:r>
      <w:r>
        <w:t>for</w:t>
      </w:r>
      <w:r>
        <w:rPr>
          <w:spacing w:val="-13"/>
        </w:rPr>
        <w:t xml:space="preserve"> </w:t>
      </w:r>
      <w:r>
        <w:t>further</w:t>
      </w:r>
      <w:r>
        <w:rPr>
          <w:spacing w:val="-12"/>
        </w:rPr>
        <w:t xml:space="preserve"> </w:t>
      </w:r>
      <w:r>
        <w:t>action.</w:t>
      </w:r>
      <w:r>
        <w:rPr>
          <w:spacing w:val="13"/>
        </w:rPr>
        <w:t xml:space="preserve"> </w:t>
      </w:r>
      <w:r>
        <w:t>The controller</w:t>
      </w:r>
      <w:r>
        <w:rPr>
          <w:spacing w:val="-9"/>
        </w:rPr>
        <w:t xml:space="preserve"> </w:t>
      </w:r>
      <w:r>
        <w:t>may</w:t>
      </w:r>
      <w:r>
        <w:rPr>
          <w:spacing w:val="-9"/>
        </w:rPr>
        <w:t xml:space="preserve"> </w:t>
      </w:r>
      <w:r>
        <w:t>insert</w:t>
      </w:r>
      <w:r>
        <w:rPr>
          <w:spacing w:val="-9"/>
        </w:rPr>
        <w:t xml:space="preserve"> </w:t>
      </w:r>
      <w:r>
        <w:t>a</w:t>
      </w:r>
      <w:r>
        <w:rPr>
          <w:spacing w:val="-9"/>
        </w:rPr>
        <w:t xml:space="preserve"> </w:t>
      </w:r>
      <w:r>
        <w:t>new</w:t>
      </w:r>
      <w:r>
        <w:rPr>
          <w:spacing w:val="-9"/>
        </w:rPr>
        <w:t xml:space="preserve"> </w:t>
      </w:r>
      <w:r>
        <w:t>flow</w:t>
      </w:r>
      <w:r>
        <w:rPr>
          <w:spacing w:val="-9"/>
        </w:rPr>
        <w:t xml:space="preserve"> </w:t>
      </w:r>
      <w:r>
        <w:t>entry</w:t>
      </w:r>
      <w:r>
        <w:rPr>
          <w:spacing w:val="-9"/>
        </w:rPr>
        <w:t xml:space="preserve"> </w:t>
      </w:r>
      <w:r>
        <w:t>in</w:t>
      </w:r>
      <w:r>
        <w:rPr>
          <w:spacing w:val="-9"/>
        </w:rPr>
        <w:t xml:space="preserve"> </w:t>
      </w:r>
      <w:r>
        <w:t>the</w:t>
      </w:r>
      <w:r>
        <w:rPr>
          <w:spacing w:val="-9"/>
        </w:rPr>
        <w:t xml:space="preserve"> </w:t>
      </w:r>
      <w:r>
        <w:t>flow</w:t>
      </w:r>
      <w:r>
        <w:rPr>
          <w:spacing w:val="-9"/>
        </w:rPr>
        <w:t xml:space="preserve"> </w:t>
      </w:r>
      <w:r>
        <w:t>table</w:t>
      </w:r>
      <w:r>
        <w:rPr>
          <w:spacing w:val="-9"/>
        </w:rPr>
        <w:t xml:space="preserve"> </w:t>
      </w:r>
      <w:r>
        <w:t>with</w:t>
      </w:r>
      <w:r>
        <w:rPr>
          <w:spacing w:val="-9"/>
        </w:rPr>
        <w:t xml:space="preserve"> </w:t>
      </w:r>
      <w:r>
        <w:t>action</w:t>
      </w:r>
      <w:r>
        <w:rPr>
          <w:spacing w:val="-9"/>
        </w:rPr>
        <w:t xml:space="preserve"> </w:t>
      </w:r>
      <w:r>
        <w:t>for</w:t>
      </w:r>
      <w:r>
        <w:rPr>
          <w:spacing w:val="-9"/>
        </w:rPr>
        <w:t xml:space="preserve"> </w:t>
      </w:r>
      <w:r>
        <w:t>the</w:t>
      </w:r>
      <w:r>
        <w:rPr>
          <w:spacing w:val="-9"/>
        </w:rPr>
        <w:t xml:space="preserve"> </w:t>
      </w:r>
      <w:r>
        <w:t>matched</w:t>
      </w:r>
      <w:r>
        <w:rPr>
          <w:spacing w:val="-9"/>
        </w:rPr>
        <w:t xml:space="preserve"> </w:t>
      </w:r>
      <w:r>
        <w:t>packet.</w:t>
      </w:r>
      <w:r>
        <w:rPr>
          <w:spacing w:val="14"/>
        </w:rPr>
        <w:t xml:space="preserve"> </w:t>
      </w:r>
      <w:r>
        <w:t>The flow entry is the record of the data packet, which contains information such as packet headers, counters,</w:t>
      </w:r>
      <w:r>
        <w:rPr>
          <w:spacing w:val="-8"/>
        </w:rPr>
        <w:t xml:space="preserve"> </w:t>
      </w:r>
      <w:r>
        <w:t>and</w:t>
      </w:r>
      <w:r>
        <w:rPr>
          <w:spacing w:val="-9"/>
        </w:rPr>
        <w:t xml:space="preserve"> </w:t>
      </w:r>
      <w:r>
        <w:t>instructions</w:t>
      </w:r>
      <w:r>
        <w:rPr>
          <w:spacing w:val="-9"/>
        </w:rPr>
        <w:t xml:space="preserve"> </w:t>
      </w:r>
      <w:r>
        <w:t>[</w:t>
      </w:r>
      <w:hyperlink w:anchor="_bookmark43" w:history="1">
        <w:r>
          <w:t>2</w:t>
        </w:r>
      </w:hyperlink>
      <w:r>
        <w:t>].</w:t>
      </w:r>
      <w:r>
        <w:rPr>
          <w:spacing w:val="13"/>
        </w:rPr>
        <w:t xml:space="preserve"> </w:t>
      </w:r>
      <w:r>
        <w:t>The</w:t>
      </w:r>
      <w:r>
        <w:rPr>
          <w:spacing w:val="-9"/>
        </w:rPr>
        <w:t xml:space="preserve"> </w:t>
      </w:r>
      <w:r>
        <w:t>process</w:t>
      </w:r>
      <w:r>
        <w:rPr>
          <w:spacing w:val="-9"/>
        </w:rPr>
        <w:t xml:space="preserve"> </w:t>
      </w:r>
      <w:r>
        <w:t>of</w:t>
      </w:r>
      <w:r>
        <w:rPr>
          <w:spacing w:val="-9"/>
        </w:rPr>
        <w:t xml:space="preserve"> </w:t>
      </w:r>
      <w:r>
        <w:t>the</w:t>
      </w:r>
      <w:r>
        <w:rPr>
          <w:spacing w:val="-9"/>
        </w:rPr>
        <w:t xml:space="preserve"> </w:t>
      </w:r>
      <w:proofErr w:type="spellStart"/>
      <w:r>
        <w:t>OpenFlow</w:t>
      </w:r>
      <w:proofErr w:type="spellEnd"/>
      <w:r>
        <w:rPr>
          <w:spacing w:val="-9"/>
        </w:rPr>
        <w:t xml:space="preserve"> </w:t>
      </w:r>
      <w:r>
        <w:t>transaction</w:t>
      </w:r>
      <w:r>
        <w:rPr>
          <w:spacing w:val="-9"/>
        </w:rPr>
        <w:t xml:space="preserve"> </w:t>
      </w:r>
      <w:r>
        <w:t>can</w:t>
      </w:r>
      <w:r>
        <w:rPr>
          <w:spacing w:val="-9"/>
        </w:rPr>
        <w:t xml:space="preserve"> </w:t>
      </w:r>
      <w:r>
        <w:t>be</w:t>
      </w:r>
      <w:r>
        <w:rPr>
          <w:spacing w:val="-9"/>
        </w:rPr>
        <w:t xml:space="preserve"> </w:t>
      </w:r>
      <w:r>
        <w:t>categorized</w:t>
      </w:r>
      <w:r>
        <w:rPr>
          <w:spacing w:val="-9"/>
        </w:rPr>
        <w:t xml:space="preserve"> </w:t>
      </w:r>
      <w:r>
        <w:t>into two</w:t>
      </w:r>
      <w:r>
        <w:rPr>
          <w:spacing w:val="-14"/>
        </w:rPr>
        <w:t xml:space="preserve"> </w:t>
      </w:r>
      <w:r>
        <w:t>parts,</w:t>
      </w:r>
      <w:r>
        <w:rPr>
          <w:spacing w:val="-13"/>
        </w:rPr>
        <w:t xml:space="preserve"> </w:t>
      </w:r>
      <w:r>
        <w:t>one</w:t>
      </w:r>
      <w:r>
        <w:rPr>
          <w:spacing w:val="-14"/>
        </w:rPr>
        <w:t xml:space="preserve"> </w:t>
      </w:r>
      <w:r>
        <w:t>is</w:t>
      </w:r>
      <w:r>
        <w:rPr>
          <w:spacing w:val="-14"/>
        </w:rPr>
        <w:t xml:space="preserve"> </w:t>
      </w:r>
      <w:r>
        <w:t>data-plane-trigger-control-plane</w:t>
      </w:r>
      <w:r>
        <w:rPr>
          <w:spacing w:val="-15"/>
        </w:rPr>
        <w:t xml:space="preserve"> </w:t>
      </w:r>
      <w:r>
        <w:t>(D2C),</w:t>
      </w:r>
      <w:r>
        <w:rPr>
          <w:spacing w:val="-14"/>
        </w:rPr>
        <w:t xml:space="preserve"> </w:t>
      </w:r>
      <w:r>
        <w:t>the</w:t>
      </w:r>
      <w:r>
        <w:rPr>
          <w:spacing w:val="-14"/>
        </w:rPr>
        <w:t xml:space="preserve"> </w:t>
      </w:r>
      <w:r>
        <w:t>other</w:t>
      </w:r>
      <w:r>
        <w:rPr>
          <w:spacing w:val="-14"/>
        </w:rPr>
        <w:t xml:space="preserve"> </w:t>
      </w:r>
      <w:r>
        <w:t>is</w:t>
      </w:r>
      <w:r>
        <w:rPr>
          <w:spacing w:val="-14"/>
        </w:rPr>
        <w:t xml:space="preserve"> </w:t>
      </w:r>
      <w:r>
        <w:t>control-plane-trigger-data- plane</w:t>
      </w:r>
      <w:r>
        <w:rPr>
          <w:spacing w:val="-11"/>
        </w:rPr>
        <w:t xml:space="preserve"> </w:t>
      </w:r>
      <w:r>
        <w:t>(C2D).</w:t>
      </w:r>
      <w:r>
        <w:rPr>
          <w:spacing w:val="-11"/>
        </w:rPr>
        <w:t xml:space="preserve"> </w:t>
      </w:r>
      <w:r>
        <w:t>The</w:t>
      </w:r>
      <w:r>
        <w:rPr>
          <w:spacing w:val="-11"/>
        </w:rPr>
        <w:t xml:space="preserve"> </w:t>
      </w:r>
      <w:r>
        <w:t>whole</w:t>
      </w:r>
      <w:r>
        <w:rPr>
          <w:spacing w:val="-11"/>
        </w:rPr>
        <w:t xml:space="preserve"> </w:t>
      </w:r>
      <w:r>
        <w:t>process</w:t>
      </w:r>
      <w:r>
        <w:rPr>
          <w:spacing w:val="-11"/>
        </w:rPr>
        <w:t xml:space="preserve"> </w:t>
      </w:r>
      <w:r>
        <w:t>is</w:t>
      </w:r>
      <w:r>
        <w:rPr>
          <w:spacing w:val="-11"/>
        </w:rPr>
        <w:t xml:space="preserve"> </w:t>
      </w:r>
      <w:r>
        <w:t>abbreviated</w:t>
      </w:r>
      <w:r>
        <w:rPr>
          <w:spacing w:val="-11"/>
        </w:rPr>
        <w:t xml:space="preserve"> </w:t>
      </w:r>
      <w:r>
        <w:t>as</w:t>
      </w:r>
      <w:r>
        <w:rPr>
          <w:spacing w:val="-11"/>
        </w:rPr>
        <w:t xml:space="preserve"> </w:t>
      </w:r>
      <w:r>
        <w:t>D2C2D.</w:t>
      </w:r>
      <w:r>
        <w:rPr>
          <w:spacing w:val="-11"/>
        </w:rPr>
        <w:t xml:space="preserve"> </w:t>
      </w:r>
      <w:r>
        <w:t>As</w:t>
      </w:r>
      <w:r>
        <w:rPr>
          <w:spacing w:val="-11"/>
        </w:rPr>
        <w:t xml:space="preserve"> </w:t>
      </w:r>
      <w:r>
        <w:t>such,</w:t>
      </w:r>
      <w:r>
        <w:rPr>
          <w:spacing w:val="-9"/>
        </w:rPr>
        <w:t xml:space="preserve"> </w:t>
      </w:r>
      <w:proofErr w:type="spellStart"/>
      <w:r>
        <w:t>OpenFlow</w:t>
      </w:r>
      <w:proofErr w:type="spellEnd"/>
      <w:r>
        <w:rPr>
          <w:spacing w:val="-11"/>
        </w:rPr>
        <w:t xml:space="preserve"> </w:t>
      </w:r>
      <w:r>
        <w:t>adds</w:t>
      </w:r>
      <w:r>
        <w:rPr>
          <w:spacing w:val="-11"/>
        </w:rPr>
        <w:t xml:space="preserve"> </w:t>
      </w:r>
      <w:r>
        <w:t>some</w:t>
      </w:r>
      <w:r>
        <w:rPr>
          <w:spacing w:val="-11"/>
        </w:rPr>
        <w:t xml:space="preserve"> </w:t>
      </w:r>
      <w:r>
        <w:t xml:space="preserve">extra data structures and operations to the data plane. These changes make the </w:t>
      </w:r>
      <w:proofErr w:type="spellStart"/>
      <w:r>
        <w:t>OpenFlow</w:t>
      </w:r>
      <w:proofErr w:type="spellEnd"/>
      <w:r>
        <w:t xml:space="preserve"> data plane (OFD) different from the traditional data plane (TD</w:t>
      </w:r>
      <w:proofErr w:type="gramStart"/>
      <w:r>
        <w:t>)</w:t>
      </w:r>
      <w:r>
        <w:rPr>
          <w:spacing w:val="-30"/>
        </w:rPr>
        <w:t xml:space="preserve"> </w:t>
      </w:r>
      <w:r>
        <w:t>.</w:t>
      </w:r>
      <w:proofErr w:type="gramEnd"/>
    </w:p>
    <w:p w14:paraId="2899C6D8" w14:textId="77777777" w:rsidR="004B4298" w:rsidRDefault="007908FA">
      <w:pPr>
        <w:pStyle w:val="a3"/>
        <w:spacing w:before="8" w:line="415" w:lineRule="auto"/>
        <w:ind w:left="100" w:right="111" w:firstLine="351"/>
        <w:jc w:val="both"/>
      </w:pPr>
      <w:r>
        <w:t xml:space="preserve">Currently, there is no performance test standard exist for the </w:t>
      </w:r>
      <w:proofErr w:type="spellStart"/>
      <w:r>
        <w:t>OpenFlow</w:t>
      </w:r>
      <w:proofErr w:type="spellEnd"/>
      <w:r>
        <w:t xml:space="preserve"> switch. In the past, the performance test only focus on the traditional TD part. However, we think the D2C2D process should also be included along with the OFD as part of the testing suite for </w:t>
      </w:r>
      <w:proofErr w:type="spellStart"/>
      <w:r>
        <w:t>OpenFlow</w:t>
      </w:r>
      <w:proofErr w:type="spellEnd"/>
      <w:r>
        <w:t xml:space="preserve"> switch. Cause the packet processing depends on the flow entry which including some actions. The</w:t>
      </w:r>
      <w:r>
        <w:rPr>
          <w:spacing w:val="-14"/>
        </w:rPr>
        <w:t xml:space="preserve"> </w:t>
      </w:r>
      <w:r>
        <w:t>D2C2D</w:t>
      </w:r>
      <w:r>
        <w:rPr>
          <w:spacing w:val="-14"/>
        </w:rPr>
        <w:t xml:space="preserve"> </w:t>
      </w:r>
      <w:r>
        <w:t>process</w:t>
      </w:r>
      <w:r>
        <w:rPr>
          <w:spacing w:val="-14"/>
        </w:rPr>
        <w:t xml:space="preserve"> </w:t>
      </w:r>
      <w:r>
        <w:t>will</w:t>
      </w:r>
      <w:r>
        <w:rPr>
          <w:spacing w:val="-14"/>
        </w:rPr>
        <w:t xml:space="preserve"> </w:t>
      </w:r>
      <w:r>
        <w:t>affect</w:t>
      </w:r>
      <w:r>
        <w:rPr>
          <w:spacing w:val="-14"/>
        </w:rPr>
        <w:t xml:space="preserve"> </w:t>
      </w:r>
      <w:r>
        <w:t>the</w:t>
      </w:r>
      <w:r>
        <w:rPr>
          <w:spacing w:val="-14"/>
        </w:rPr>
        <w:t xml:space="preserve"> </w:t>
      </w:r>
      <w:r>
        <w:t>flow</w:t>
      </w:r>
      <w:r>
        <w:rPr>
          <w:spacing w:val="-14"/>
        </w:rPr>
        <w:t xml:space="preserve"> </w:t>
      </w:r>
      <w:r>
        <w:t>entry</w:t>
      </w:r>
      <w:r>
        <w:rPr>
          <w:spacing w:val="-14"/>
        </w:rPr>
        <w:t xml:space="preserve"> </w:t>
      </w:r>
      <w:r>
        <w:t>setup</w:t>
      </w:r>
      <w:r>
        <w:rPr>
          <w:spacing w:val="-14"/>
        </w:rPr>
        <w:t xml:space="preserve"> </w:t>
      </w:r>
      <w:r>
        <w:t>when</w:t>
      </w:r>
      <w:r>
        <w:rPr>
          <w:spacing w:val="-14"/>
        </w:rPr>
        <w:t xml:space="preserve"> </w:t>
      </w:r>
      <w:r>
        <w:t>the</w:t>
      </w:r>
      <w:r>
        <w:rPr>
          <w:spacing w:val="-14"/>
        </w:rPr>
        <w:t xml:space="preserve"> </w:t>
      </w:r>
      <w:r>
        <w:t>new</w:t>
      </w:r>
      <w:r>
        <w:rPr>
          <w:spacing w:val="-14"/>
        </w:rPr>
        <w:t xml:space="preserve"> </w:t>
      </w:r>
      <w:r>
        <w:t>type</w:t>
      </w:r>
      <w:r>
        <w:rPr>
          <w:spacing w:val="-14"/>
        </w:rPr>
        <w:t xml:space="preserve"> </w:t>
      </w:r>
      <w:r>
        <w:t>flow</w:t>
      </w:r>
      <w:r>
        <w:rPr>
          <w:spacing w:val="-14"/>
        </w:rPr>
        <w:t xml:space="preserve"> </w:t>
      </w:r>
      <w:r>
        <w:t>coming.</w:t>
      </w:r>
      <w:r>
        <w:rPr>
          <w:spacing w:val="11"/>
        </w:rPr>
        <w:t xml:space="preserve"> </w:t>
      </w:r>
      <w:r>
        <w:t xml:space="preserve">Moreover, the OFD process will affect the operation of flow entry in the </w:t>
      </w:r>
      <w:proofErr w:type="spellStart"/>
      <w:r>
        <w:t>OpenFlow</w:t>
      </w:r>
      <w:proofErr w:type="spellEnd"/>
      <w:r>
        <w:t xml:space="preserve"> switch for the</w:t>
      </w:r>
      <w:r>
        <w:rPr>
          <w:spacing w:val="-19"/>
        </w:rPr>
        <w:t xml:space="preserve"> </w:t>
      </w:r>
      <w:r>
        <w:t xml:space="preserve">existed flows. Due to above mentioned, we think the </w:t>
      </w:r>
      <w:proofErr w:type="spellStart"/>
      <w:r>
        <w:t>OpenFlow</w:t>
      </w:r>
      <w:proofErr w:type="spellEnd"/>
      <w:r>
        <w:t xml:space="preserve"> performance testing must be included TD,</w:t>
      </w:r>
      <w:r>
        <w:rPr>
          <w:spacing w:val="-19"/>
        </w:rPr>
        <w:t xml:space="preserve"> </w:t>
      </w:r>
      <w:r>
        <w:t>OFD,</w:t>
      </w:r>
      <w:r>
        <w:rPr>
          <w:spacing w:val="-19"/>
        </w:rPr>
        <w:t xml:space="preserve"> </w:t>
      </w:r>
      <w:r>
        <w:t>D2C,</w:t>
      </w:r>
      <w:r>
        <w:rPr>
          <w:spacing w:val="-19"/>
        </w:rPr>
        <w:t xml:space="preserve"> </w:t>
      </w:r>
      <w:r>
        <w:t>and</w:t>
      </w:r>
      <w:r>
        <w:rPr>
          <w:spacing w:val="-19"/>
        </w:rPr>
        <w:t xml:space="preserve"> </w:t>
      </w:r>
      <w:r>
        <w:t>C2D.</w:t>
      </w:r>
      <w:r>
        <w:rPr>
          <w:spacing w:val="-19"/>
        </w:rPr>
        <w:t xml:space="preserve"> </w:t>
      </w:r>
      <w:r>
        <w:t>The</w:t>
      </w:r>
      <w:r>
        <w:rPr>
          <w:spacing w:val="-19"/>
        </w:rPr>
        <w:t xml:space="preserve"> </w:t>
      </w:r>
      <w:r>
        <w:t>main</w:t>
      </w:r>
      <w:r>
        <w:rPr>
          <w:spacing w:val="-19"/>
        </w:rPr>
        <w:t xml:space="preserve"> </w:t>
      </w:r>
      <w:r>
        <w:t>reason</w:t>
      </w:r>
      <w:r>
        <w:rPr>
          <w:spacing w:val="-19"/>
        </w:rPr>
        <w:t xml:space="preserve"> </w:t>
      </w:r>
      <w:r>
        <w:t>is</w:t>
      </w:r>
      <w:r>
        <w:rPr>
          <w:spacing w:val="-19"/>
        </w:rPr>
        <w:t xml:space="preserve"> </w:t>
      </w:r>
      <w:r>
        <w:t>that</w:t>
      </w:r>
      <w:r>
        <w:rPr>
          <w:spacing w:val="-19"/>
        </w:rPr>
        <w:t xml:space="preserve"> </w:t>
      </w:r>
      <w:r>
        <w:t>the</w:t>
      </w:r>
      <w:r>
        <w:rPr>
          <w:spacing w:val="-19"/>
        </w:rPr>
        <w:t xml:space="preserve"> </w:t>
      </w:r>
      <w:r>
        <w:t>D2C2D</w:t>
      </w:r>
      <w:r>
        <w:rPr>
          <w:spacing w:val="-19"/>
        </w:rPr>
        <w:t xml:space="preserve"> </w:t>
      </w:r>
      <w:r>
        <w:t>process</w:t>
      </w:r>
      <w:r>
        <w:rPr>
          <w:spacing w:val="-19"/>
        </w:rPr>
        <w:t xml:space="preserve"> </w:t>
      </w:r>
      <w:r>
        <w:t>is</w:t>
      </w:r>
      <w:r>
        <w:rPr>
          <w:spacing w:val="-19"/>
        </w:rPr>
        <w:t xml:space="preserve"> </w:t>
      </w:r>
      <w:r>
        <w:t>the</w:t>
      </w:r>
      <w:r>
        <w:rPr>
          <w:spacing w:val="-19"/>
        </w:rPr>
        <w:t xml:space="preserve"> </w:t>
      </w:r>
      <w:r>
        <w:t>core</w:t>
      </w:r>
      <w:r>
        <w:rPr>
          <w:spacing w:val="-19"/>
        </w:rPr>
        <w:t xml:space="preserve"> </w:t>
      </w:r>
      <w:r>
        <w:t>of</w:t>
      </w:r>
      <w:r>
        <w:rPr>
          <w:spacing w:val="-19"/>
        </w:rPr>
        <w:t xml:space="preserve"> </w:t>
      </w:r>
      <w:r>
        <w:t>the</w:t>
      </w:r>
      <w:r>
        <w:rPr>
          <w:spacing w:val="-19"/>
        </w:rPr>
        <w:t xml:space="preserve"> </w:t>
      </w:r>
      <w:r>
        <w:t>operation</w:t>
      </w:r>
    </w:p>
    <w:p w14:paraId="2E6E0AF6" w14:textId="77777777" w:rsidR="004B4298" w:rsidRDefault="004B4298">
      <w:pPr>
        <w:spacing w:line="415" w:lineRule="auto"/>
        <w:jc w:val="both"/>
        <w:sectPr w:rsidR="004B4298">
          <w:footerReference w:type="default" r:id="rId9"/>
          <w:pgSz w:w="11910" w:h="16840"/>
          <w:pgMar w:top="1160" w:right="1020" w:bottom="1000" w:left="1600" w:header="0" w:footer="812" w:gutter="0"/>
          <w:pgNumType w:start="1"/>
          <w:cols w:space="720"/>
        </w:sectPr>
      </w:pPr>
    </w:p>
    <w:p w14:paraId="4EA74593" w14:textId="77777777" w:rsidR="004B4298" w:rsidRDefault="007908FA">
      <w:pPr>
        <w:pStyle w:val="a3"/>
        <w:spacing w:before="54" w:line="415" w:lineRule="auto"/>
        <w:ind w:left="100" w:right="111"/>
        <w:jc w:val="both"/>
      </w:pPr>
      <w:r>
        <w:lastRenderedPageBreak/>
        <w:t>in</w:t>
      </w:r>
      <w:r>
        <w:rPr>
          <w:spacing w:val="-16"/>
        </w:rPr>
        <w:t xml:space="preserve"> </w:t>
      </w:r>
      <w:r>
        <w:t>both</w:t>
      </w:r>
      <w:r>
        <w:rPr>
          <w:spacing w:val="-16"/>
        </w:rPr>
        <w:t xml:space="preserve"> </w:t>
      </w:r>
      <w:r>
        <w:t>data</w:t>
      </w:r>
      <w:r>
        <w:rPr>
          <w:spacing w:val="-16"/>
        </w:rPr>
        <w:t xml:space="preserve"> </w:t>
      </w:r>
      <w:r>
        <w:t>plane</w:t>
      </w:r>
      <w:r>
        <w:rPr>
          <w:spacing w:val="-16"/>
        </w:rPr>
        <w:t xml:space="preserve"> </w:t>
      </w:r>
      <w:r>
        <w:t>and</w:t>
      </w:r>
      <w:r>
        <w:rPr>
          <w:spacing w:val="-16"/>
        </w:rPr>
        <w:t xml:space="preserve"> </w:t>
      </w:r>
      <w:r>
        <w:t>control</w:t>
      </w:r>
      <w:r>
        <w:rPr>
          <w:spacing w:val="-16"/>
        </w:rPr>
        <w:t xml:space="preserve"> </w:t>
      </w:r>
      <w:r>
        <w:t>plane</w:t>
      </w:r>
      <w:r>
        <w:rPr>
          <w:spacing w:val="-16"/>
        </w:rPr>
        <w:t xml:space="preserve"> </w:t>
      </w:r>
      <w:r>
        <w:t>in</w:t>
      </w:r>
      <w:r>
        <w:rPr>
          <w:spacing w:val="-16"/>
        </w:rPr>
        <w:t xml:space="preserve"> </w:t>
      </w:r>
      <w:r>
        <w:t>the</w:t>
      </w:r>
      <w:r>
        <w:rPr>
          <w:spacing w:val="-16"/>
        </w:rPr>
        <w:t xml:space="preserve"> </w:t>
      </w:r>
      <w:proofErr w:type="spellStart"/>
      <w:r>
        <w:t>OpenFlow</w:t>
      </w:r>
      <w:proofErr w:type="spellEnd"/>
      <w:r>
        <w:rPr>
          <w:spacing w:val="-16"/>
        </w:rPr>
        <w:t xml:space="preserve"> </w:t>
      </w:r>
      <w:r>
        <w:t>switch.</w:t>
      </w:r>
      <w:r>
        <w:rPr>
          <w:spacing w:val="10"/>
        </w:rPr>
        <w:t xml:space="preserve"> </w:t>
      </w:r>
      <w:r>
        <w:t>Moreover,</w:t>
      </w:r>
      <w:r>
        <w:rPr>
          <w:spacing w:val="-14"/>
        </w:rPr>
        <w:t xml:space="preserve"> </w:t>
      </w:r>
      <w:r>
        <w:t>the</w:t>
      </w:r>
      <w:r>
        <w:rPr>
          <w:spacing w:val="-16"/>
        </w:rPr>
        <w:t xml:space="preserve"> </w:t>
      </w:r>
      <w:r>
        <w:t>D2C2D</w:t>
      </w:r>
      <w:r>
        <w:rPr>
          <w:spacing w:val="-16"/>
        </w:rPr>
        <w:t xml:space="preserve"> </w:t>
      </w:r>
      <w:r>
        <w:t>process</w:t>
      </w:r>
      <w:r>
        <w:rPr>
          <w:spacing w:val="-16"/>
        </w:rPr>
        <w:t xml:space="preserve"> </w:t>
      </w:r>
      <w:r>
        <w:t>and OFD</w:t>
      </w:r>
      <w:r>
        <w:rPr>
          <w:spacing w:val="-12"/>
        </w:rPr>
        <w:t xml:space="preserve"> </w:t>
      </w:r>
      <w:r>
        <w:t>affect</w:t>
      </w:r>
      <w:r>
        <w:rPr>
          <w:spacing w:val="-12"/>
        </w:rPr>
        <w:t xml:space="preserve"> </w:t>
      </w:r>
      <w:r>
        <w:t>the</w:t>
      </w:r>
      <w:r>
        <w:rPr>
          <w:spacing w:val="-11"/>
        </w:rPr>
        <w:t xml:space="preserve"> </w:t>
      </w:r>
      <w:r>
        <w:t>packet</w:t>
      </w:r>
      <w:r>
        <w:rPr>
          <w:spacing w:val="-11"/>
        </w:rPr>
        <w:t xml:space="preserve"> </w:t>
      </w:r>
      <w:r>
        <w:t>processing</w:t>
      </w:r>
      <w:r>
        <w:rPr>
          <w:spacing w:val="-11"/>
        </w:rPr>
        <w:t xml:space="preserve"> </w:t>
      </w:r>
      <w:r>
        <w:t>in</w:t>
      </w:r>
      <w:r>
        <w:rPr>
          <w:spacing w:val="-12"/>
        </w:rPr>
        <w:t xml:space="preserve"> </w:t>
      </w:r>
      <w:proofErr w:type="spellStart"/>
      <w:r>
        <w:t>OpenFlow</w:t>
      </w:r>
      <w:proofErr w:type="spellEnd"/>
      <w:r>
        <w:rPr>
          <w:spacing w:val="-11"/>
        </w:rPr>
        <w:t xml:space="preserve"> </w:t>
      </w:r>
      <w:r>
        <w:t>switch.</w:t>
      </w:r>
      <w:r>
        <w:rPr>
          <w:spacing w:val="13"/>
        </w:rPr>
        <w:t xml:space="preserve"> </w:t>
      </w:r>
      <w:r>
        <w:t>So</w:t>
      </w:r>
      <w:r>
        <w:rPr>
          <w:spacing w:val="-11"/>
        </w:rPr>
        <w:t xml:space="preserve"> </w:t>
      </w:r>
      <w:r>
        <w:t>we</w:t>
      </w:r>
      <w:r>
        <w:rPr>
          <w:spacing w:val="-12"/>
        </w:rPr>
        <w:t xml:space="preserve"> </w:t>
      </w:r>
      <w:r>
        <w:t>think</w:t>
      </w:r>
      <w:r>
        <w:rPr>
          <w:spacing w:val="-11"/>
        </w:rPr>
        <w:t xml:space="preserve"> </w:t>
      </w:r>
      <w:r>
        <w:t>the</w:t>
      </w:r>
      <w:r>
        <w:rPr>
          <w:spacing w:val="-11"/>
        </w:rPr>
        <w:t xml:space="preserve"> </w:t>
      </w:r>
      <w:proofErr w:type="spellStart"/>
      <w:r>
        <w:t>OpenFlow</w:t>
      </w:r>
      <w:proofErr w:type="spellEnd"/>
      <w:r>
        <w:rPr>
          <w:spacing w:val="-11"/>
        </w:rPr>
        <w:t xml:space="preserve"> </w:t>
      </w:r>
      <w:r>
        <w:t>performance testing must be included TD, OFD, D2C, and</w:t>
      </w:r>
      <w:r>
        <w:rPr>
          <w:spacing w:val="-25"/>
        </w:rPr>
        <w:t xml:space="preserve"> </w:t>
      </w:r>
      <w:r>
        <w:t>C2D.</w:t>
      </w:r>
    </w:p>
    <w:p w14:paraId="0224F9D0" w14:textId="77777777" w:rsidR="004B4298" w:rsidRDefault="007908FA">
      <w:pPr>
        <w:pStyle w:val="a3"/>
        <w:spacing w:before="8" w:line="415" w:lineRule="auto"/>
        <w:ind w:left="100" w:right="111" w:firstLine="351"/>
        <w:jc w:val="both"/>
      </w:pPr>
      <w:r>
        <w:t>In</w:t>
      </w:r>
      <w:r>
        <w:rPr>
          <w:spacing w:val="-7"/>
        </w:rPr>
        <w:t xml:space="preserve"> </w:t>
      </w:r>
      <w:r>
        <w:t>our</w:t>
      </w:r>
      <w:r>
        <w:rPr>
          <w:spacing w:val="-7"/>
        </w:rPr>
        <w:t xml:space="preserve"> </w:t>
      </w:r>
      <w:r>
        <w:rPr>
          <w:spacing w:val="-3"/>
        </w:rPr>
        <w:t>survey,</w:t>
      </w:r>
      <w:r>
        <w:rPr>
          <w:spacing w:val="-7"/>
        </w:rPr>
        <w:t xml:space="preserve"> </w:t>
      </w:r>
      <w:r>
        <w:t>there</w:t>
      </w:r>
      <w:r>
        <w:rPr>
          <w:spacing w:val="-7"/>
        </w:rPr>
        <w:t xml:space="preserve"> </w:t>
      </w:r>
      <w:r>
        <w:t>are</w:t>
      </w:r>
      <w:r>
        <w:rPr>
          <w:spacing w:val="-7"/>
        </w:rPr>
        <w:t xml:space="preserve"> </w:t>
      </w:r>
      <w:r>
        <w:t>some</w:t>
      </w:r>
      <w:r>
        <w:rPr>
          <w:spacing w:val="-7"/>
        </w:rPr>
        <w:t xml:space="preserve"> </w:t>
      </w:r>
      <w:r>
        <w:t>open-source</w:t>
      </w:r>
      <w:r>
        <w:rPr>
          <w:spacing w:val="-7"/>
        </w:rPr>
        <w:t xml:space="preserve"> </w:t>
      </w:r>
      <w:r>
        <w:t>tools</w:t>
      </w:r>
      <w:r>
        <w:rPr>
          <w:spacing w:val="-7"/>
        </w:rPr>
        <w:t xml:space="preserve"> </w:t>
      </w:r>
      <w:r>
        <w:t>such</w:t>
      </w:r>
      <w:r>
        <w:rPr>
          <w:spacing w:val="-7"/>
        </w:rPr>
        <w:t xml:space="preserve"> </w:t>
      </w:r>
      <w:r>
        <w:t>as</w:t>
      </w:r>
      <w:r>
        <w:rPr>
          <w:spacing w:val="-7"/>
        </w:rPr>
        <w:t xml:space="preserve"> </w:t>
      </w:r>
      <w:proofErr w:type="spellStart"/>
      <w:r>
        <w:rPr>
          <w:spacing w:val="-3"/>
        </w:rPr>
        <w:t>OFTest</w:t>
      </w:r>
      <w:proofErr w:type="spellEnd"/>
      <w:r>
        <w:rPr>
          <w:spacing w:val="-8"/>
        </w:rPr>
        <w:t xml:space="preserve"> </w:t>
      </w:r>
      <w:r>
        <w:t>[</w:t>
      </w:r>
      <w:hyperlink w:anchor="_bookmark44" w:history="1">
        <w:r>
          <w:t>3</w:t>
        </w:r>
      </w:hyperlink>
      <w:r>
        <w:t>]</w:t>
      </w:r>
      <w:r>
        <w:rPr>
          <w:spacing w:val="-7"/>
        </w:rPr>
        <w:t xml:space="preserve"> </w:t>
      </w:r>
      <w:r>
        <w:t>and</w:t>
      </w:r>
      <w:r>
        <w:rPr>
          <w:spacing w:val="-7"/>
        </w:rPr>
        <w:t xml:space="preserve"> </w:t>
      </w:r>
      <w:proofErr w:type="spellStart"/>
      <w:r>
        <w:rPr>
          <w:spacing w:val="-4"/>
        </w:rPr>
        <w:t>Ryu</w:t>
      </w:r>
      <w:proofErr w:type="spellEnd"/>
      <w:r>
        <w:rPr>
          <w:spacing w:val="-7"/>
        </w:rPr>
        <w:t xml:space="preserve"> </w:t>
      </w:r>
      <w:r>
        <w:t>certification</w:t>
      </w:r>
      <w:r>
        <w:rPr>
          <w:spacing w:val="-7"/>
        </w:rPr>
        <w:t xml:space="preserve"> </w:t>
      </w:r>
      <w:r>
        <w:t>[</w:t>
      </w:r>
      <w:hyperlink w:anchor="_bookmark45" w:history="1">
        <w:r>
          <w:t>4</w:t>
        </w:r>
      </w:hyperlink>
      <w:r>
        <w:t>] exist</w:t>
      </w:r>
      <w:r>
        <w:rPr>
          <w:spacing w:val="-14"/>
        </w:rPr>
        <w:t xml:space="preserve"> </w:t>
      </w:r>
      <w:r>
        <w:t>for</w:t>
      </w:r>
      <w:r>
        <w:rPr>
          <w:spacing w:val="-14"/>
        </w:rPr>
        <w:t xml:space="preserve"> </w:t>
      </w:r>
      <w:r>
        <w:t>the</w:t>
      </w:r>
      <w:r>
        <w:rPr>
          <w:spacing w:val="-14"/>
        </w:rPr>
        <w:t xml:space="preserve"> </w:t>
      </w:r>
      <w:proofErr w:type="spellStart"/>
      <w:r>
        <w:t>OpenFlow</w:t>
      </w:r>
      <w:proofErr w:type="spellEnd"/>
      <w:r>
        <w:rPr>
          <w:spacing w:val="-14"/>
        </w:rPr>
        <w:t xml:space="preserve"> </w:t>
      </w:r>
      <w:r>
        <w:t>switch</w:t>
      </w:r>
      <w:r>
        <w:rPr>
          <w:spacing w:val="-14"/>
        </w:rPr>
        <w:t xml:space="preserve"> </w:t>
      </w:r>
      <w:r>
        <w:t>conformance</w:t>
      </w:r>
      <w:r>
        <w:rPr>
          <w:spacing w:val="-14"/>
        </w:rPr>
        <w:t xml:space="preserve"> </w:t>
      </w:r>
      <w:r>
        <w:t>test.</w:t>
      </w:r>
      <w:r>
        <w:rPr>
          <w:spacing w:val="12"/>
        </w:rPr>
        <w:t xml:space="preserve"> </w:t>
      </w:r>
      <w:r>
        <w:t>These</w:t>
      </w:r>
      <w:r>
        <w:rPr>
          <w:spacing w:val="-14"/>
        </w:rPr>
        <w:t xml:space="preserve"> </w:t>
      </w:r>
      <w:r>
        <w:t>tools</w:t>
      </w:r>
      <w:r>
        <w:rPr>
          <w:spacing w:val="-14"/>
        </w:rPr>
        <w:t xml:space="preserve"> </w:t>
      </w:r>
      <w:r>
        <w:t>only</w:t>
      </w:r>
      <w:r>
        <w:rPr>
          <w:spacing w:val="-14"/>
        </w:rPr>
        <w:t xml:space="preserve"> </w:t>
      </w:r>
      <w:r>
        <w:t>determine</w:t>
      </w:r>
      <w:r>
        <w:rPr>
          <w:spacing w:val="-14"/>
        </w:rPr>
        <w:t xml:space="preserve"> </w:t>
      </w:r>
      <w:r>
        <w:t>whether</w:t>
      </w:r>
      <w:r>
        <w:rPr>
          <w:spacing w:val="-14"/>
        </w:rPr>
        <w:t xml:space="preserve"> </w:t>
      </w:r>
      <w:r>
        <w:t>the</w:t>
      </w:r>
      <w:r>
        <w:rPr>
          <w:spacing w:val="-14"/>
        </w:rPr>
        <w:t xml:space="preserve"> </w:t>
      </w:r>
      <w:r>
        <w:t xml:space="preserve">switch fit the interoperability of </w:t>
      </w:r>
      <w:proofErr w:type="spellStart"/>
      <w:r>
        <w:t>OpenFlow</w:t>
      </w:r>
      <w:proofErr w:type="spellEnd"/>
      <w:r>
        <w:t xml:space="preserve"> protocol or not. As for commercial tools, there is no one except the white paper proposed by Spirent for </w:t>
      </w:r>
      <w:proofErr w:type="spellStart"/>
      <w:r>
        <w:t>OpenFlow</w:t>
      </w:r>
      <w:proofErr w:type="spellEnd"/>
      <w:r>
        <w:t xml:space="preserve"> performance testing [</w:t>
      </w:r>
      <w:hyperlink w:anchor="_bookmark46" w:history="1">
        <w:r>
          <w:t>5</w:t>
        </w:r>
      </w:hyperlink>
      <w:r>
        <w:t>]. The white paper only addresses some test cases and offers some concepts to evaluate the switch. There are</w:t>
      </w:r>
      <w:r>
        <w:rPr>
          <w:spacing w:val="-5"/>
        </w:rPr>
        <w:t xml:space="preserve"> </w:t>
      </w:r>
      <w:r>
        <w:t>many</w:t>
      </w:r>
      <w:r>
        <w:rPr>
          <w:spacing w:val="-5"/>
        </w:rPr>
        <w:t xml:space="preserve"> </w:t>
      </w:r>
      <w:r>
        <w:t>research</w:t>
      </w:r>
      <w:r>
        <w:rPr>
          <w:spacing w:val="-5"/>
        </w:rPr>
        <w:t xml:space="preserve"> </w:t>
      </w:r>
      <w:r>
        <w:t>works</w:t>
      </w:r>
      <w:r>
        <w:rPr>
          <w:spacing w:val="-5"/>
        </w:rPr>
        <w:t xml:space="preserve"> </w:t>
      </w:r>
      <w:r>
        <w:t>of</w:t>
      </w:r>
      <w:r>
        <w:rPr>
          <w:spacing w:val="-5"/>
        </w:rPr>
        <w:t xml:space="preserve"> </w:t>
      </w:r>
      <w:r>
        <w:t>literature</w:t>
      </w:r>
      <w:r>
        <w:rPr>
          <w:spacing w:val="-5"/>
        </w:rPr>
        <w:t xml:space="preserve"> </w:t>
      </w:r>
      <w:r>
        <w:t>address</w:t>
      </w:r>
      <w:r>
        <w:rPr>
          <w:spacing w:val="-5"/>
        </w:rPr>
        <w:t xml:space="preserve"> </w:t>
      </w:r>
      <w:r>
        <w:t>the</w:t>
      </w:r>
      <w:r>
        <w:rPr>
          <w:spacing w:val="-5"/>
        </w:rPr>
        <w:t xml:space="preserve"> </w:t>
      </w:r>
      <w:r>
        <w:t>issues</w:t>
      </w:r>
      <w:r>
        <w:rPr>
          <w:spacing w:val="-5"/>
        </w:rPr>
        <w:t xml:space="preserve"> </w:t>
      </w:r>
      <w:r>
        <w:t>in</w:t>
      </w:r>
      <w:r>
        <w:rPr>
          <w:spacing w:val="-5"/>
        </w:rPr>
        <w:t xml:space="preserve"> </w:t>
      </w:r>
      <w:r>
        <w:t>this</w:t>
      </w:r>
      <w:r>
        <w:rPr>
          <w:spacing w:val="-5"/>
        </w:rPr>
        <w:t xml:space="preserve"> </w:t>
      </w:r>
      <w:r>
        <w:t>topic</w:t>
      </w:r>
      <w:r>
        <w:rPr>
          <w:spacing w:val="-5"/>
        </w:rPr>
        <w:t xml:space="preserve"> </w:t>
      </w:r>
      <w:r>
        <w:t>as</w:t>
      </w:r>
      <w:r>
        <w:rPr>
          <w:spacing w:val="-5"/>
        </w:rPr>
        <w:t xml:space="preserve"> </w:t>
      </w:r>
      <w:r>
        <w:t>well.</w:t>
      </w:r>
      <w:r>
        <w:rPr>
          <w:spacing w:val="15"/>
        </w:rPr>
        <w:t xml:space="preserve"> </w:t>
      </w:r>
      <w:r>
        <w:t>However,</w:t>
      </w:r>
      <w:r>
        <w:rPr>
          <w:spacing w:val="-5"/>
        </w:rPr>
        <w:t xml:space="preserve"> </w:t>
      </w:r>
      <w:r>
        <w:t>most</w:t>
      </w:r>
      <w:r>
        <w:rPr>
          <w:spacing w:val="-5"/>
        </w:rPr>
        <w:t xml:space="preserve"> </w:t>
      </w:r>
      <w:r>
        <w:t>of them focus on TD testing without addressing the others. The authors in OFLOPS [</w:t>
      </w:r>
      <w:hyperlink w:anchor="_bookmark47" w:history="1">
        <w:r>
          <w:t>6</w:t>
        </w:r>
      </w:hyperlink>
      <w:r>
        <w:t>] discuss the test of OFD and C2D parts without covering all test matrices of these two</w:t>
      </w:r>
      <w:r>
        <w:rPr>
          <w:spacing w:val="-41"/>
        </w:rPr>
        <w:t xml:space="preserve"> </w:t>
      </w:r>
      <w:r>
        <w:t>parts.</w:t>
      </w:r>
    </w:p>
    <w:p w14:paraId="5F905922" w14:textId="77777777" w:rsidR="004B4298" w:rsidRDefault="007908FA">
      <w:pPr>
        <w:pStyle w:val="a3"/>
        <w:spacing w:before="8" w:line="415" w:lineRule="auto"/>
        <w:ind w:left="100" w:right="111" w:firstLine="351"/>
        <w:jc w:val="both"/>
      </w:pPr>
      <w:r>
        <w:t>In</w:t>
      </w:r>
      <w:r>
        <w:rPr>
          <w:spacing w:val="-7"/>
        </w:rPr>
        <w:t xml:space="preserve"> </w:t>
      </w:r>
      <w:r>
        <w:t>this</w:t>
      </w:r>
      <w:r>
        <w:rPr>
          <w:spacing w:val="-7"/>
        </w:rPr>
        <w:t xml:space="preserve"> </w:t>
      </w:r>
      <w:r>
        <w:t>thesis,</w:t>
      </w:r>
      <w:r>
        <w:rPr>
          <w:spacing w:val="-6"/>
        </w:rPr>
        <w:t xml:space="preserve"> </w:t>
      </w:r>
      <w:r>
        <w:t>we</w:t>
      </w:r>
      <w:r>
        <w:rPr>
          <w:spacing w:val="-7"/>
        </w:rPr>
        <w:t xml:space="preserve"> </w:t>
      </w:r>
      <w:r>
        <w:t>propose</w:t>
      </w:r>
      <w:r>
        <w:rPr>
          <w:spacing w:val="-7"/>
        </w:rPr>
        <w:t xml:space="preserve"> </w:t>
      </w:r>
      <w:r>
        <w:t>thirteen</w:t>
      </w:r>
      <w:r>
        <w:rPr>
          <w:spacing w:val="-7"/>
        </w:rPr>
        <w:t xml:space="preserve"> </w:t>
      </w:r>
      <w:r>
        <w:t>test</w:t>
      </w:r>
      <w:r>
        <w:rPr>
          <w:spacing w:val="-7"/>
        </w:rPr>
        <w:t xml:space="preserve"> </w:t>
      </w:r>
      <w:r>
        <w:t>cases</w:t>
      </w:r>
      <w:r>
        <w:rPr>
          <w:spacing w:val="-7"/>
        </w:rPr>
        <w:t xml:space="preserve"> </w:t>
      </w:r>
      <w:r>
        <w:t>based</w:t>
      </w:r>
      <w:r>
        <w:rPr>
          <w:spacing w:val="-7"/>
        </w:rPr>
        <w:t xml:space="preserve"> </w:t>
      </w:r>
      <w:r>
        <w:t>on</w:t>
      </w:r>
      <w:r>
        <w:rPr>
          <w:spacing w:val="-7"/>
        </w:rPr>
        <w:t xml:space="preserve"> </w:t>
      </w:r>
      <w:r>
        <w:t>the</w:t>
      </w:r>
      <w:r>
        <w:rPr>
          <w:spacing w:val="-7"/>
        </w:rPr>
        <w:t xml:space="preserve"> </w:t>
      </w:r>
      <w:r>
        <w:t>white</w:t>
      </w:r>
      <w:r>
        <w:rPr>
          <w:spacing w:val="-7"/>
        </w:rPr>
        <w:t xml:space="preserve"> </w:t>
      </w:r>
      <w:r>
        <w:t>paper</w:t>
      </w:r>
      <w:r>
        <w:rPr>
          <w:spacing w:val="-7"/>
        </w:rPr>
        <w:t xml:space="preserve"> </w:t>
      </w:r>
      <w:r>
        <w:t>[</w:t>
      </w:r>
      <w:hyperlink w:anchor="_bookmark46" w:history="1">
        <w:r>
          <w:t>5</w:t>
        </w:r>
      </w:hyperlink>
      <w:r>
        <w:t>]</w:t>
      </w:r>
      <w:r>
        <w:rPr>
          <w:spacing w:val="-7"/>
        </w:rPr>
        <w:t xml:space="preserve"> </w:t>
      </w:r>
      <w:r>
        <w:t>from</w:t>
      </w:r>
      <w:r>
        <w:rPr>
          <w:spacing w:val="-7"/>
        </w:rPr>
        <w:t xml:space="preserve"> </w:t>
      </w:r>
      <w:r>
        <w:t>Spirent</w:t>
      </w:r>
      <w:r>
        <w:rPr>
          <w:spacing w:val="-7"/>
        </w:rPr>
        <w:t xml:space="preserve"> </w:t>
      </w:r>
      <w:r>
        <w:t>.</w:t>
      </w:r>
      <w:r>
        <w:rPr>
          <w:spacing w:val="15"/>
        </w:rPr>
        <w:t xml:space="preserve"> </w:t>
      </w:r>
      <w:r>
        <w:t>The test cases, including items such as flow action, pipeline, Packet-in, Packet-out, and Flow-mod, address</w:t>
      </w:r>
      <w:r>
        <w:rPr>
          <w:spacing w:val="-5"/>
        </w:rPr>
        <w:t xml:space="preserve"> </w:t>
      </w:r>
      <w:r>
        <w:t>the</w:t>
      </w:r>
      <w:r>
        <w:rPr>
          <w:spacing w:val="-5"/>
        </w:rPr>
        <w:t xml:space="preserve"> </w:t>
      </w:r>
      <w:r>
        <w:t>most</w:t>
      </w:r>
      <w:r>
        <w:rPr>
          <w:spacing w:val="-5"/>
        </w:rPr>
        <w:t xml:space="preserve"> </w:t>
      </w:r>
      <w:r>
        <w:t>critical</w:t>
      </w:r>
      <w:r>
        <w:rPr>
          <w:spacing w:val="-5"/>
        </w:rPr>
        <w:t xml:space="preserve"> </w:t>
      </w:r>
      <w:r>
        <w:t>parts</w:t>
      </w:r>
      <w:r>
        <w:rPr>
          <w:spacing w:val="-4"/>
        </w:rPr>
        <w:t xml:space="preserve"> </w:t>
      </w:r>
      <w:r>
        <w:t>of</w:t>
      </w:r>
      <w:r>
        <w:rPr>
          <w:spacing w:val="-5"/>
        </w:rPr>
        <w:t xml:space="preserve"> </w:t>
      </w:r>
      <w:r>
        <w:t>OFD,</w:t>
      </w:r>
      <w:r>
        <w:rPr>
          <w:spacing w:val="-5"/>
        </w:rPr>
        <w:t xml:space="preserve"> </w:t>
      </w:r>
      <w:r>
        <w:t>D2C,</w:t>
      </w:r>
      <w:r>
        <w:rPr>
          <w:spacing w:val="-5"/>
        </w:rPr>
        <w:t xml:space="preserve"> </w:t>
      </w:r>
      <w:r>
        <w:t>and</w:t>
      </w:r>
      <w:r>
        <w:rPr>
          <w:spacing w:val="-4"/>
        </w:rPr>
        <w:t xml:space="preserve"> </w:t>
      </w:r>
      <w:r>
        <w:t>C2D</w:t>
      </w:r>
      <w:r>
        <w:rPr>
          <w:spacing w:val="-5"/>
        </w:rPr>
        <w:t xml:space="preserve"> </w:t>
      </w:r>
      <w:r>
        <w:t>testing.</w:t>
      </w:r>
      <w:r>
        <w:rPr>
          <w:spacing w:val="16"/>
        </w:rPr>
        <w:t xml:space="preserve"> </w:t>
      </w:r>
      <w:r>
        <w:t>Among</w:t>
      </w:r>
      <w:r>
        <w:rPr>
          <w:spacing w:val="-5"/>
        </w:rPr>
        <w:t xml:space="preserve"> </w:t>
      </w:r>
      <w:r>
        <w:t>these</w:t>
      </w:r>
      <w:r>
        <w:rPr>
          <w:spacing w:val="-5"/>
        </w:rPr>
        <w:t xml:space="preserve"> </w:t>
      </w:r>
      <w:r>
        <w:t>thirteen</w:t>
      </w:r>
      <w:r>
        <w:rPr>
          <w:spacing w:val="-5"/>
        </w:rPr>
        <w:t xml:space="preserve"> </w:t>
      </w:r>
      <w:r>
        <w:t>test</w:t>
      </w:r>
      <w:r>
        <w:rPr>
          <w:spacing w:val="-4"/>
        </w:rPr>
        <w:t xml:space="preserve"> </w:t>
      </w:r>
      <w:r>
        <w:t>cases, there</w:t>
      </w:r>
      <w:r>
        <w:rPr>
          <w:spacing w:val="-18"/>
        </w:rPr>
        <w:t xml:space="preserve"> </w:t>
      </w:r>
      <w:r>
        <w:t>are</w:t>
      </w:r>
      <w:r>
        <w:rPr>
          <w:spacing w:val="-17"/>
        </w:rPr>
        <w:t xml:space="preserve"> </w:t>
      </w:r>
      <w:r>
        <w:t>seven</w:t>
      </w:r>
      <w:r>
        <w:rPr>
          <w:spacing w:val="-17"/>
        </w:rPr>
        <w:t xml:space="preserve"> </w:t>
      </w:r>
      <w:r>
        <w:t>test</w:t>
      </w:r>
      <w:r>
        <w:rPr>
          <w:spacing w:val="-17"/>
        </w:rPr>
        <w:t xml:space="preserve"> </w:t>
      </w:r>
      <w:r>
        <w:t>cases</w:t>
      </w:r>
      <w:r>
        <w:rPr>
          <w:spacing w:val="-18"/>
        </w:rPr>
        <w:t xml:space="preserve"> </w:t>
      </w:r>
      <w:r>
        <w:t>classified</w:t>
      </w:r>
      <w:r>
        <w:rPr>
          <w:spacing w:val="-17"/>
        </w:rPr>
        <w:t xml:space="preserve"> </w:t>
      </w:r>
      <w:r>
        <w:t>as</w:t>
      </w:r>
      <w:r>
        <w:rPr>
          <w:spacing w:val="-17"/>
        </w:rPr>
        <w:t xml:space="preserve"> </w:t>
      </w:r>
      <w:r>
        <w:t>non-trivial.</w:t>
      </w:r>
      <w:r>
        <w:rPr>
          <w:spacing w:val="11"/>
        </w:rPr>
        <w:t xml:space="preserve"> </w:t>
      </w:r>
      <w:r>
        <w:t>And</w:t>
      </w:r>
      <w:r>
        <w:rPr>
          <w:spacing w:val="-17"/>
        </w:rPr>
        <w:t xml:space="preserve"> </w:t>
      </w:r>
      <w:r>
        <w:t>we</w:t>
      </w:r>
      <w:r>
        <w:rPr>
          <w:spacing w:val="-18"/>
        </w:rPr>
        <w:t xml:space="preserve"> </w:t>
      </w:r>
      <w:r>
        <w:t>are</w:t>
      </w:r>
      <w:r>
        <w:rPr>
          <w:spacing w:val="-17"/>
        </w:rPr>
        <w:t xml:space="preserve"> </w:t>
      </w:r>
      <w:r>
        <w:t>going</w:t>
      </w:r>
      <w:r>
        <w:rPr>
          <w:spacing w:val="-17"/>
        </w:rPr>
        <w:t xml:space="preserve"> </w:t>
      </w:r>
      <w:r>
        <w:t>to</w:t>
      </w:r>
      <w:r>
        <w:rPr>
          <w:spacing w:val="-17"/>
        </w:rPr>
        <w:t xml:space="preserve"> </w:t>
      </w:r>
      <w:r>
        <w:t>focus</w:t>
      </w:r>
      <w:r>
        <w:rPr>
          <w:spacing w:val="-18"/>
        </w:rPr>
        <w:t xml:space="preserve"> </w:t>
      </w:r>
      <w:r>
        <w:t>on</w:t>
      </w:r>
      <w:r>
        <w:rPr>
          <w:spacing w:val="-17"/>
        </w:rPr>
        <w:t xml:space="preserve"> </w:t>
      </w:r>
      <w:r>
        <w:t>the</w:t>
      </w:r>
      <w:r>
        <w:rPr>
          <w:spacing w:val="-17"/>
        </w:rPr>
        <w:t xml:space="preserve"> </w:t>
      </w:r>
      <w:r>
        <w:t>development of test tools for these six out of seven non-trivial test</w:t>
      </w:r>
      <w:r>
        <w:rPr>
          <w:spacing w:val="-30"/>
        </w:rPr>
        <w:t xml:space="preserve"> </w:t>
      </w:r>
      <w:r>
        <w:t>cases.</w:t>
      </w:r>
    </w:p>
    <w:p w14:paraId="3FB84C83" w14:textId="77777777" w:rsidR="004B4298" w:rsidRDefault="007908FA">
      <w:pPr>
        <w:pStyle w:val="a3"/>
        <w:spacing w:before="8" w:line="415" w:lineRule="auto"/>
        <w:ind w:left="100" w:right="110" w:firstLine="351"/>
        <w:jc w:val="both"/>
      </w:pPr>
      <w:r>
        <w:t>It</w:t>
      </w:r>
      <w:r>
        <w:rPr>
          <w:spacing w:val="-5"/>
        </w:rPr>
        <w:t xml:space="preserve"> </w:t>
      </w:r>
      <w:r>
        <w:t>is</w:t>
      </w:r>
      <w:r>
        <w:rPr>
          <w:spacing w:val="-5"/>
        </w:rPr>
        <w:t xml:space="preserve"> </w:t>
      </w:r>
      <w:r>
        <w:t>difficult</w:t>
      </w:r>
      <w:r>
        <w:rPr>
          <w:spacing w:val="-5"/>
        </w:rPr>
        <w:t xml:space="preserve"> </w:t>
      </w:r>
      <w:r>
        <w:t>to</w:t>
      </w:r>
      <w:r>
        <w:rPr>
          <w:spacing w:val="-5"/>
        </w:rPr>
        <w:t xml:space="preserve"> </w:t>
      </w:r>
      <w:r>
        <w:t>get</w:t>
      </w:r>
      <w:r>
        <w:rPr>
          <w:spacing w:val="-5"/>
        </w:rPr>
        <w:t xml:space="preserve"> </w:t>
      </w:r>
      <w:r>
        <w:t>the</w:t>
      </w:r>
      <w:r>
        <w:rPr>
          <w:spacing w:val="-5"/>
        </w:rPr>
        <w:t xml:space="preserve"> </w:t>
      </w:r>
      <w:r>
        <w:t>internal</w:t>
      </w:r>
      <w:r>
        <w:rPr>
          <w:spacing w:val="-5"/>
        </w:rPr>
        <w:t xml:space="preserve"> </w:t>
      </w:r>
      <w:r>
        <w:t>parameters</w:t>
      </w:r>
      <w:r>
        <w:rPr>
          <w:spacing w:val="-5"/>
        </w:rPr>
        <w:t xml:space="preserve"> </w:t>
      </w:r>
      <w:r>
        <w:t>from</w:t>
      </w:r>
      <w:r>
        <w:rPr>
          <w:spacing w:val="-5"/>
        </w:rPr>
        <w:t xml:space="preserve"> </w:t>
      </w:r>
      <w:r>
        <w:t>the</w:t>
      </w:r>
      <w:r>
        <w:rPr>
          <w:spacing w:val="-5"/>
        </w:rPr>
        <w:t xml:space="preserve"> </w:t>
      </w:r>
      <w:r>
        <w:t>device-under-test</w:t>
      </w:r>
      <w:r>
        <w:rPr>
          <w:spacing w:val="-5"/>
        </w:rPr>
        <w:t xml:space="preserve"> </w:t>
      </w:r>
      <w:r>
        <w:t>(DUT)</w:t>
      </w:r>
      <w:r>
        <w:rPr>
          <w:spacing w:val="-5"/>
        </w:rPr>
        <w:t xml:space="preserve"> </w:t>
      </w:r>
      <w:r>
        <w:t>for</w:t>
      </w:r>
      <w:r>
        <w:rPr>
          <w:spacing w:val="-5"/>
        </w:rPr>
        <w:t xml:space="preserve"> </w:t>
      </w:r>
      <w:r>
        <w:t xml:space="preserve">evaluation in these non-trivial test cases due to black-box testing.  For example, the action time is hard   to measure because the processes in </w:t>
      </w:r>
      <w:proofErr w:type="spellStart"/>
      <w:r>
        <w:t>OpenFlow</w:t>
      </w:r>
      <w:proofErr w:type="spellEnd"/>
      <w:r>
        <w:t xml:space="preserve"> consist of many steps. Normally, we can only measure</w:t>
      </w:r>
      <w:r>
        <w:rPr>
          <w:spacing w:val="-14"/>
        </w:rPr>
        <w:t xml:space="preserve"> </w:t>
      </w:r>
      <w:r>
        <w:t>the</w:t>
      </w:r>
      <w:r>
        <w:rPr>
          <w:spacing w:val="-13"/>
        </w:rPr>
        <w:t xml:space="preserve"> </w:t>
      </w:r>
      <w:r>
        <w:t>end-to-end</w:t>
      </w:r>
      <w:r>
        <w:rPr>
          <w:spacing w:val="-13"/>
        </w:rPr>
        <w:t xml:space="preserve"> </w:t>
      </w:r>
      <w:r>
        <w:t>delay</w:t>
      </w:r>
      <w:r>
        <w:rPr>
          <w:spacing w:val="-13"/>
        </w:rPr>
        <w:t xml:space="preserve"> </w:t>
      </w:r>
      <w:r>
        <w:t>time</w:t>
      </w:r>
      <w:r>
        <w:rPr>
          <w:spacing w:val="-13"/>
        </w:rPr>
        <w:t xml:space="preserve"> </w:t>
      </w:r>
      <w:r>
        <w:t>without</w:t>
      </w:r>
      <w:r>
        <w:rPr>
          <w:spacing w:val="-13"/>
        </w:rPr>
        <w:t xml:space="preserve"> </w:t>
      </w:r>
      <w:r>
        <w:t>the</w:t>
      </w:r>
      <w:r>
        <w:rPr>
          <w:spacing w:val="-14"/>
        </w:rPr>
        <w:t xml:space="preserve"> </w:t>
      </w:r>
      <w:r>
        <w:t>exact</w:t>
      </w:r>
      <w:r>
        <w:rPr>
          <w:spacing w:val="-13"/>
        </w:rPr>
        <w:t xml:space="preserve"> </w:t>
      </w:r>
      <w:r>
        <w:t>breakdown</w:t>
      </w:r>
      <w:r>
        <w:rPr>
          <w:spacing w:val="-13"/>
        </w:rPr>
        <w:t xml:space="preserve"> </w:t>
      </w:r>
      <w:r>
        <w:t>of</w:t>
      </w:r>
      <w:r>
        <w:rPr>
          <w:spacing w:val="-13"/>
        </w:rPr>
        <w:t xml:space="preserve"> </w:t>
      </w:r>
      <w:r>
        <w:t>individual</w:t>
      </w:r>
      <w:r>
        <w:rPr>
          <w:spacing w:val="-13"/>
        </w:rPr>
        <w:t xml:space="preserve"> </w:t>
      </w:r>
      <w:r>
        <w:t>action</w:t>
      </w:r>
      <w:r>
        <w:rPr>
          <w:spacing w:val="-13"/>
        </w:rPr>
        <w:t xml:space="preserve"> </w:t>
      </w:r>
      <w:r>
        <w:t>time</w:t>
      </w:r>
      <w:r>
        <w:rPr>
          <w:spacing w:val="-13"/>
        </w:rPr>
        <w:t xml:space="preserve"> </w:t>
      </w:r>
      <w:r>
        <w:t>where many</w:t>
      </w:r>
      <w:r>
        <w:rPr>
          <w:spacing w:val="-7"/>
        </w:rPr>
        <w:t xml:space="preserve"> </w:t>
      </w:r>
      <w:r>
        <w:t>variables</w:t>
      </w:r>
      <w:r>
        <w:rPr>
          <w:spacing w:val="-7"/>
        </w:rPr>
        <w:t xml:space="preserve"> </w:t>
      </w:r>
      <w:r>
        <w:t>involved.</w:t>
      </w:r>
      <w:r>
        <w:rPr>
          <w:spacing w:val="15"/>
        </w:rPr>
        <w:t xml:space="preserve"> </w:t>
      </w:r>
      <w:r>
        <w:t>And</w:t>
      </w:r>
      <w:r>
        <w:rPr>
          <w:spacing w:val="-7"/>
        </w:rPr>
        <w:t xml:space="preserve"> </w:t>
      </w:r>
      <w:r>
        <w:t>the</w:t>
      </w:r>
      <w:r>
        <w:rPr>
          <w:spacing w:val="-7"/>
        </w:rPr>
        <w:t xml:space="preserve"> </w:t>
      </w:r>
      <w:r>
        <w:t>idle</w:t>
      </w:r>
      <w:r>
        <w:rPr>
          <w:spacing w:val="-7"/>
        </w:rPr>
        <w:t xml:space="preserve"> </w:t>
      </w:r>
      <w:r>
        <w:t>timeout</w:t>
      </w:r>
      <w:r>
        <w:rPr>
          <w:spacing w:val="-7"/>
        </w:rPr>
        <w:t xml:space="preserve"> </w:t>
      </w:r>
      <w:r>
        <w:t>of</w:t>
      </w:r>
      <w:r>
        <w:rPr>
          <w:spacing w:val="-7"/>
        </w:rPr>
        <w:t xml:space="preserve"> </w:t>
      </w:r>
      <w:r>
        <w:t>flow</w:t>
      </w:r>
      <w:r>
        <w:rPr>
          <w:spacing w:val="-7"/>
        </w:rPr>
        <w:t xml:space="preserve"> </w:t>
      </w:r>
      <w:r>
        <w:t>entry</w:t>
      </w:r>
      <w:r>
        <w:rPr>
          <w:spacing w:val="-7"/>
        </w:rPr>
        <w:t xml:space="preserve"> </w:t>
      </w:r>
      <w:r>
        <w:t>is</w:t>
      </w:r>
      <w:r>
        <w:rPr>
          <w:spacing w:val="-7"/>
        </w:rPr>
        <w:t xml:space="preserve"> </w:t>
      </w:r>
      <w:r>
        <w:t>hard</w:t>
      </w:r>
      <w:r>
        <w:rPr>
          <w:spacing w:val="-7"/>
        </w:rPr>
        <w:t xml:space="preserve"> </w:t>
      </w:r>
      <w:r>
        <w:t>to</w:t>
      </w:r>
      <w:r>
        <w:rPr>
          <w:spacing w:val="-7"/>
        </w:rPr>
        <w:t xml:space="preserve"> </w:t>
      </w:r>
      <w:r>
        <w:t>measure</w:t>
      </w:r>
      <w:r>
        <w:rPr>
          <w:spacing w:val="-7"/>
        </w:rPr>
        <w:t xml:space="preserve"> </w:t>
      </w:r>
      <w:r>
        <w:t>the</w:t>
      </w:r>
      <w:r>
        <w:rPr>
          <w:spacing w:val="-7"/>
        </w:rPr>
        <w:t xml:space="preserve"> </w:t>
      </w:r>
      <w:r>
        <w:t>accuracy</w:t>
      </w:r>
      <w:r>
        <w:rPr>
          <w:spacing w:val="-7"/>
        </w:rPr>
        <w:t xml:space="preserve"> </w:t>
      </w:r>
      <w:r>
        <w:t>by traffic,</w:t>
      </w:r>
      <w:r>
        <w:rPr>
          <w:spacing w:val="-15"/>
        </w:rPr>
        <w:t xml:space="preserve"> </w:t>
      </w:r>
      <w:r>
        <w:t>cause</w:t>
      </w:r>
      <w:r>
        <w:rPr>
          <w:spacing w:val="-18"/>
        </w:rPr>
        <w:t xml:space="preserve"> </w:t>
      </w:r>
      <w:r>
        <w:t>the</w:t>
      </w:r>
      <w:r>
        <w:rPr>
          <w:spacing w:val="-18"/>
        </w:rPr>
        <w:t xml:space="preserve"> </w:t>
      </w:r>
      <w:r>
        <w:t>idle</w:t>
      </w:r>
      <w:r>
        <w:rPr>
          <w:spacing w:val="-18"/>
        </w:rPr>
        <w:t xml:space="preserve"> </w:t>
      </w:r>
      <w:r>
        <w:t>timeout</w:t>
      </w:r>
      <w:r>
        <w:rPr>
          <w:spacing w:val="-18"/>
        </w:rPr>
        <w:t xml:space="preserve"> </w:t>
      </w:r>
      <w:r>
        <w:t>will</w:t>
      </w:r>
      <w:r>
        <w:rPr>
          <w:spacing w:val="-18"/>
        </w:rPr>
        <w:t xml:space="preserve"> </w:t>
      </w:r>
      <w:r>
        <w:t>be</w:t>
      </w:r>
      <w:r>
        <w:rPr>
          <w:spacing w:val="-18"/>
        </w:rPr>
        <w:t xml:space="preserve"> </w:t>
      </w:r>
      <w:r>
        <w:t>reset</w:t>
      </w:r>
      <w:r>
        <w:rPr>
          <w:spacing w:val="-18"/>
        </w:rPr>
        <w:t xml:space="preserve"> </w:t>
      </w:r>
      <w:r>
        <w:t>when</w:t>
      </w:r>
      <w:r>
        <w:rPr>
          <w:spacing w:val="-18"/>
        </w:rPr>
        <w:t xml:space="preserve"> </w:t>
      </w:r>
      <w:r>
        <w:t>packet</w:t>
      </w:r>
      <w:r>
        <w:rPr>
          <w:spacing w:val="-18"/>
        </w:rPr>
        <w:t xml:space="preserve"> </w:t>
      </w:r>
      <w:r>
        <w:t>coming</w:t>
      </w:r>
      <w:r>
        <w:rPr>
          <w:spacing w:val="-18"/>
        </w:rPr>
        <w:t xml:space="preserve"> </w:t>
      </w:r>
      <w:r>
        <w:t>and</w:t>
      </w:r>
      <w:r>
        <w:rPr>
          <w:spacing w:val="-18"/>
        </w:rPr>
        <w:t xml:space="preserve"> </w:t>
      </w:r>
      <w:r>
        <w:t>matched.</w:t>
      </w:r>
      <w:r>
        <w:rPr>
          <w:spacing w:val="10"/>
        </w:rPr>
        <w:t xml:space="preserve"> </w:t>
      </w:r>
      <w:r>
        <w:t>Therefore,</w:t>
      </w:r>
      <w:r>
        <w:rPr>
          <w:spacing w:val="-15"/>
        </w:rPr>
        <w:t xml:space="preserve"> </w:t>
      </w:r>
      <w:r>
        <w:t>we</w:t>
      </w:r>
      <w:r>
        <w:rPr>
          <w:spacing w:val="-18"/>
        </w:rPr>
        <w:t xml:space="preserve"> </w:t>
      </w:r>
      <w:r>
        <w:t xml:space="preserve">pro- pose two methodologies to address these issues. The first one, named as mirror-in-processing, is based on the Apply-Action instruction of </w:t>
      </w:r>
      <w:proofErr w:type="spellStart"/>
      <w:r>
        <w:t>OpenFlow</w:t>
      </w:r>
      <w:proofErr w:type="spellEnd"/>
      <w:r>
        <w:t xml:space="preserve"> to mirror packets in the process. The system</w:t>
      </w:r>
      <w:r>
        <w:rPr>
          <w:spacing w:val="-4"/>
        </w:rPr>
        <w:t xml:space="preserve"> </w:t>
      </w:r>
      <w:r>
        <w:t>is</w:t>
      </w:r>
      <w:r>
        <w:rPr>
          <w:spacing w:val="-4"/>
        </w:rPr>
        <w:t xml:space="preserve"> </w:t>
      </w:r>
      <w:r>
        <w:t>capable</w:t>
      </w:r>
      <w:r>
        <w:rPr>
          <w:spacing w:val="-3"/>
        </w:rPr>
        <w:t xml:space="preserve"> </w:t>
      </w:r>
      <w:r>
        <w:t>of</w:t>
      </w:r>
      <w:r>
        <w:rPr>
          <w:spacing w:val="-4"/>
        </w:rPr>
        <w:t xml:space="preserve"> </w:t>
      </w:r>
      <w:r>
        <w:t>measuring</w:t>
      </w:r>
      <w:r>
        <w:rPr>
          <w:spacing w:val="-3"/>
        </w:rPr>
        <w:t xml:space="preserve"> </w:t>
      </w:r>
      <w:r>
        <w:t>the</w:t>
      </w:r>
      <w:r>
        <w:rPr>
          <w:spacing w:val="-4"/>
        </w:rPr>
        <w:t xml:space="preserve"> </w:t>
      </w:r>
      <w:r>
        <w:t>processing</w:t>
      </w:r>
      <w:r>
        <w:rPr>
          <w:spacing w:val="-3"/>
        </w:rPr>
        <w:t xml:space="preserve"> </w:t>
      </w:r>
      <w:r>
        <w:t>time</w:t>
      </w:r>
      <w:r>
        <w:rPr>
          <w:spacing w:val="-4"/>
        </w:rPr>
        <w:t xml:space="preserve"> </w:t>
      </w:r>
      <w:r>
        <w:t>of</w:t>
      </w:r>
      <w:r>
        <w:rPr>
          <w:spacing w:val="-3"/>
        </w:rPr>
        <w:t xml:space="preserve"> </w:t>
      </w:r>
      <w:r>
        <w:t>each</w:t>
      </w:r>
      <w:r>
        <w:rPr>
          <w:spacing w:val="-4"/>
        </w:rPr>
        <w:t xml:space="preserve"> </w:t>
      </w:r>
      <w:r>
        <w:t>stage</w:t>
      </w:r>
      <w:r>
        <w:rPr>
          <w:spacing w:val="-3"/>
        </w:rPr>
        <w:t xml:space="preserve"> </w:t>
      </w:r>
      <w:r>
        <w:t>in</w:t>
      </w:r>
      <w:r>
        <w:rPr>
          <w:spacing w:val="-4"/>
        </w:rPr>
        <w:t xml:space="preserve"> </w:t>
      </w:r>
      <w:r>
        <w:t>the</w:t>
      </w:r>
      <w:r>
        <w:rPr>
          <w:spacing w:val="-3"/>
        </w:rPr>
        <w:t xml:space="preserve"> </w:t>
      </w:r>
      <w:r>
        <w:t>DUT</w:t>
      </w:r>
      <w:r>
        <w:rPr>
          <w:spacing w:val="-4"/>
        </w:rPr>
        <w:t xml:space="preserve"> </w:t>
      </w:r>
      <w:r>
        <w:t>based</w:t>
      </w:r>
      <w:r>
        <w:rPr>
          <w:spacing w:val="-3"/>
        </w:rPr>
        <w:t xml:space="preserve"> </w:t>
      </w:r>
      <w:r>
        <w:t>on</w:t>
      </w:r>
      <w:r>
        <w:rPr>
          <w:spacing w:val="-4"/>
        </w:rPr>
        <w:t xml:space="preserve"> </w:t>
      </w:r>
      <w:r>
        <w:t>the</w:t>
      </w:r>
      <w:r>
        <w:rPr>
          <w:spacing w:val="-3"/>
        </w:rPr>
        <w:t xml:space="preserve"> </w:t>
      </w:r>
      <w:proofErr w:type="spellStart"/>
      <w:r>
        <w:t>mir</w:t>
      </w:r>
      <w:proofErr w:type="spellEnd"/>
      <w:r>
        <w:t xml:space="preserve">- </w:t>
      </w:r>
      <w:proofErr w:type="spellStart"/>
      <w:r>
        <w:t>rored</w:t>
      </w:r>
      <w:proofErr w:type="spellEnd"/>
      <w:r>
        <w:t xml:space="preserve"> packets. So we can inference some exact results. The second one, named as the masked </w:t>
      </w:r>
      <w:r>
        <w:rPr>
          <w:spacing w:val="-3"/>
        </w:rPr>
        <w:t xml:space="preserve">entry, </w:t>
      </w:r>
      <w:r>
        <w:t>is based on the priority, match fields and actions of flow entry to control the timer</w:t>
      </w:r>
      <w:r>
        <w:rPr>
          <w:spacing w:val="-40"/>
        </w:rPr>
        <w:t xml:space="preserve"> </w:t>
      </w:r>
      <w:r>
        <w:t>where two flow entries can be synchronized for proper</w:t>
      </w:r>
      <w:r>
        <w:rPr>
          <w:spacing w:val="-29"/>
        </w:rPr>
        <w:t xml:space="preserve"> </w:t>
      </w:r>
      <w:r>
        <w:t>measurement.</w:t>
      </w:r>
    </w:p>
    <w:p w14:paraId="1C5C224C" w14:textId="77777777" w:rsidR="004B4298" w:rsidRDefault="007908FA">
      <w:pPr>
        <w:pStyle w:val="a3"/>
        <w:spacing w:before="8"/>
        <w:ind w:left="452"/>
      </w:pPr>
      <w:r>
        <w:t>We propose and design an automatic test framework based on controller-agent architecture.</w:t>
      </w:r>
    </w:p>
    <w:p w14:paraId="159C75E2" w14:textId="77777777" w:rsidR="004B4298" w:rsidRDefault="004B4298">
      <w:pPr>
        <w:sectPr w:rsidR="004B4298">
          <w:pgSz w:w="11910" w:h="16840"/>
          <w:pgMar w:top="1360" w:right="1020" w:bottom="1000" w:left="1600" w:header="0" w:footer="812" w:gutter="0"/>
          <w:cols w:space="720"/>
        </w:sectPr>
      </w:pPr>
    </w:p>
    <w:p w14:paraId="2E632263" w14:textId="77777777" w:rsidR="004B4298" w:rsidRDefault="007908FA">
      <w:pPr>
        <w:pStyle w:val="a3"/>
        <w:spacing w:before="54" w:line="415" w:lineRule="auto"/>
        <w:ind w:left="100" w:right="110"/>
        <w:jc w:val="both"/>
      </w:pPr>
      <w:r>
        <w:lastRenderedPageBreak/>
        <w:t>The</w:t>
      </w:r>
      <w:r>
        <w:rPr>
          <w:spacing w:val="-12"/>
        </w:rPr>
        <w:t xml:space="preserve"> </w:t>
      </w:r>
      <w:r>
        <w:t>framework</w:t>
      </w:r>
      <w:r>
        <w:rPr>
          <w:spacing w:val="-12"/>
        </w:rPr>
        <w:t xml:space="preserve"> </w:t>
      </w:r>
      <w:r>
        <w:t>is</w:t>
      </w:r>
      <w:r>
        <w:rPr>
          <w:spacing w:val="-12"/>
        </w:rPr>
        <w:t xml:space="preserve"> </w:t>
      </w:r>
      <w:r>
        <w:t>capable</w:t>
      </w:r>
      <w:r>
        <w:rPr>
          <w:spacing w:val="-12"/>
        </w:rPr>
        <w:t xml:space="preserve"> </w:t>
      </w:r>
      <w:r>
        <w:t>of</w:t>
      </w:r>
      <w:r>
        <w:rPr>
          <w:spacing w:val="-12"/>
        </w:rPr>
        <w:t xml:space="preserve"> </w:t>
      </w:r>
      <w:r>
        <w:t>controlling</w:t>
      </w:r>
      <w:r>
        <w:rPr>
          <w:spacing w:val="-12"/>
        </w:rPr>
        <w:t xml:space="preserve"> </w:t>
      </w:r>
      <w:r>
        <w:t>remote</w:t>
      </w:r>
      <w:r>
        <w:rPr>
          <w:spacing w:val="-12"/>
        </w:rPr>
        <w:t xml:space="preserve"> </w:t>
      </w:r>
      <w:r>
        <w:t>agents</w:t>
      </w:r>
      <w:r>
        <w:rPr>
          <w:spacing w:val="-12"/>
        </w:rPr>
        <w:t xml:space="preserve"> </w:t>
      </w:r>
      <w:r>
        <w:t>to</w:t>
      </w:r>
      <w:r>
        <w:rPr>
          <w:spacing w:val="-12"/>
        </w:rPr>
        <w:t xml:space="preserve"> </w:t>
      </w:r>
      <w:r>
        <w:t>generate</w:t>
      </w:r>
      <w:r>
        <w:rPr>
          <w:spacing w:val="-12"/>
        </w:rPr>
        <w:t xml:space="preserve"> </w:t>
      </w:r>
      <w:r>
        <w:t>and</w:t>
      </w:r>
      <w:r>
        <w:rPr>
          <w:spacing w:val="-12"/>
        </w:rPr>
        <w:t xml:space="preserve"> </w:t>
      </w:r>
      <w:r>
        <w:t>analyze</w:t>
      </w:r>
      <w:r>
        <w:rPr>
          <w:spacing w:val="-12"/>
        </w:rPr>
        <w:t xml:space="preserve"> </w:t>
      </w:r>
      <w:r>
        <w:t>networking</w:t>
      </w:r>
      <w:r>
        <w:rPr>
          <w:spacing w:val="-12"/>
        </w:rPr>
        <w:t xml:space="preserve"> </w:t>
      </w:r>
      <w:proofErr w:type="spellStart"/>
      <w:r>
        <w:t>traf</w:t>
      </w:r>
      <w:proofErr w:type="spellEnd"/>
      <w:r>
        <w:t>- fic. The agents provide the analysis results to the controller for test</w:t>
      </w:r>
      <w:r>
        <w:rPr>
          <w:spacing w:val="-15"/>
        </w:rPr>
        <w:t xml:space="preserve"> </w:t>
      </w:r>
      <w:r>
        <w:t>cases.</w:t>
      </w:r>
    </w:p>
    <w:p w14:paraId="2C2B0E27" w14:textId="77777777" w:rsidR="004B4298" w:rsidRDefault="007908FA">
      <w:pPr>
        <w:pStyle w:val="a3"/>
        <w:spacing w:before="8" w:line="415" w:lineRule="auto"/>
        <w:ind w:left="100" w:right="109" w:firstLine="351"/>
      </w:pPr>
      <w:r>
        <w:t>The</w:t>
      </w:r>
      <w:r>
        <w:rPr>
          <w:spacing w:val="-12"/>
        </w:rPr>
        <w:t xml:space="preserve"> </w:t>
      </w:r>
      <w:r>
        <w:t>remainder</w:t>
      </w:r>
      <w:r>
        <w:rPr>
          <w:spacing w:val="-12"/>
        </w:rPr>
        <w:t xml:space="preserve"> </w:t>
      </w:r>
      <w:r>
        <w:t>of</w:t>
      </w:r>
      <w:r>
        <w:rPr>
          <w:spacing w:val="-12"/>
        </w:rPr>
        <w:t xml:space="preserve"> </w:t>
      </w:r>
      <w:r>
        <w:t>this</w:t>
      </w:r>
      <w:r>
        <w:rPr>
          <w:spacing w:val="-12"/>
        </w:rPr>
        <w:t xml:space="preserve"> </w:t>
      </w:r>
      <w:r>
        <w:t>work</w:t>
      </w:r>
      <w:r>
        <w:rPr>
          <w:spacing w:val="-12"/>
        </w:rPr>
        <w:t xml:space="preserve"> </w:t>
      </w:r>
      <w:r>
        <w:t>is</w:t>
      </w:r>
      <w:r>
        <w:rPr>
          <w:spacing w:val="-12"/>
        </w:rPr>
        <w:t xml:space="preserve"> </w:t>
      </w:r>
      <w:r>
        <w:t>organized</w:t>
      </w:r>
      <w:r>
        <w:rPr>
          <w:spacing w:val="-13"/>
        </w:rPr>
        <w:t xml:space="preserve"> </w:t>
      </w:r>
      <w:r>
        <w:t>as</w:t>
      </w:r>
      <w:r>
        <w:rPr>
          <w:spacing w:val="-12"/>
        </w:rPr>
        <w:t xml:space="preserve"> </w:t>
      </w:r>
      <w:r>
        <w:t>follows.</w:t>
      </w:r>
      <w:r>
        <w:rPr>
          <w:spacing w:val="12"/>
        </w:rPr>
        <w:t xml:space="preserve"> </w:t>
      </w:r>
      <w:r>
        <w:rPr>
          <w:spacing w:val="-10"/>
        </w:rPr>
        <w:t>We</w:t>
      </w:r>
      <w:r>
        <w:rPr>
          <w:spacing w:val="-13"/>
        </w:rPr>
        <w:t xml:space="preserve"> </w:t>
      </w:r>
      <w:r>
        <w:t>introduce</w:t>
      </w:r>
      <w:r>
        <w:rPr>
          <w:spacing w:val="-12"/>
        </w:rPr>
        <w:t xml:space="preserve"> </w:t>
      </w:r>
      <w:r>
        <w:t>the</w:t>
      </w:r>
      <w:r>
        <w:rPr>
          <w:spacing w:val="-12"/>
        </w:rPr>
        <w:t xml:space="preserve"> </w:t>
      </w:r>
      <w:r>
        <w:t>backgrounds</w:t>
      </w:r>
      <w:r>
        <w:rPr>
          <w:spacing w:val="-12"/>
        </w:rPr>
        <w:t xml:space="preserve"> </w:t>
      </w:r>
      <w:r>
        <w:t>of</w:t>
      </w:r>
      <w:r>
        <w:rPr>
          <w:spacing w:val="-12"/>
        </w:rPr>
        <w:t xml:space="preserve"> </w:t>
      </w:r>
      <w:r>
        <w:t>Open- Flow with emphasis on the performance related issues and related works for testing in</w:t>
      </w:r>
      <w:r>
        <w:rPr>
          <w:spacing w:val="-17"/>
        </w:rPr>
        <w:t xml:space="preserve"> </w:t>
      </w:r>
      <w:r>
        <w:t>Chapter</w:t>
      </w:r>
    </w:p>
    <w:p w14:paraId="0ACAAE03" w14:textId="77777777" w:rsidR="004B4298" w:rsidRDefault="007908FA">
      <w:pPr>
        <w:pStyle w:val="a5"/>
        <w:numPr>
          <w:ilvl w:val="0"/>
          <w:numId w:val="4"/>
        </w:numPr>
        <w:tabs>
          <w:tab w:val="left" w:pos="400"/>
        </w:tabs>
        <w:spacing w:before="8" w:line="415" w:lineRule="auto"/>
        <w:ind w:right="111" w:firstLine="0"/>
        <w:jc w:val="both"/>
        <w:rPr>
          <w:sz w:val="24"/>
        </w:rPr>
      </w:pPr>
      <w:r>
        <w:rPr>
          <w:sz w:val="24"/>
        </w:rPr>
        <w:t>The problem statement is provided in Chapter 3. In Chapter 4, we introduce the proposed methodologies</w:t>
      </w:r>
      <w:r>
        <w:rPr>
          <w:spacing w:val="-14"/>
          <w:sz w:val="24"/>
        </w:rPr>
        <w:t xml:space="preserve"> </w:t>
      </w:r>
      <w:r>
        <w:rPr>
          <w:sz w:val="24"/>
        </w:rPr>
        <w:t>for</w:t>
      </w:r>
      <w:r>
        <w:rPr>
          <w:spacing w:val="-14"/>
          <w:sz w:val="24"/>
        </w:rPr>
        <w:t xml:space="preserve"> </w:t>
      </w:r>
      <w:r>
        <w:rPr>
          <w:sz w:val="24"/>
        </w:rPr>
        <w:t>the</w:t>
      </w:r>
      <w:r>
        <w:rPr>
          <w:spacing w:val="-14"/>
          <w:sz w:val="24"/>
        </w:rPr>
        <w:t xml:space="preserve"> </w:t>
      </w:r>
      <w:r>
        <w:rPr>
          <w:sz w:val="24"/>
        </w:rPr>
        <w:t>mirror-in-processing</w:t>
      </w:r>
      <w:r>
        <w:rPr>
          <w:spacing w:val="-14"/>
          <w:sz w:val="24"/>
        </w:rPr>
        <w:t xml:space="preserve"> </w:t>
      </w:r>
      <w:r>
        <w:rPr>
          <w:sz w:val="24"/>
        </w:rPr>
        <w:t>and</w:t>
      </w:r>
      <w:r>
        <w:rPr>
          <w:spacing w:val="-14"/>
          <w:sz w:val="24"/>
        </w:rPr>
        <w:t xml:space="preserve"> </w:t>
      </w:r>
      <w:r>
        <w:rPr>
          <w:sz w:val="24"/>
        </w:rPr>
        <w:t>the</w:t>
      </w:r>
      <w:r>
        <w:rPr>
          <w:spacing w:val="-14"/>
          <w:sz w:val="24"/>
        </w:rPr>
        <w:t xml:space="preserve"> </w:t>
      </w:r>
      <w:r>
        <w:rPr>
          <w:sz w:val="24"/>
        </w:rPr>
        <w:t>masked</w:t>
      </w:r>
      <w:r>
        <w:rPr>
          <w:spacing w:val="-14"/>
          <w:sz w:val="24"/>
        </w:rPr>
        <w:t xml:space="preserve"> </w:t>
      </w:r>
      <w:r>
        <w:rPr>
          <w:spacing w:val="-3"/>
          <w:sz w:val="24"/>
        </w:rPr>
        <w:t>entry.</w:t>
      </w:r>
      <w:r>
        <w:rPr>
          <w:spacing w:val="11"/>
          <w:sz w:val="24"/>
        </w:rPr>
        <w:t xml:space="preserve"> </w:t>
      </w:r>
      <w:r>
        <w:rPr>
          <w:spacing w:val="-10"/>
          <w:sz w:val="24"/>
        </w:rPr>
        <w:t>We</w:t>
      </w:r>
      <w:r>
        <w:rPr>
          <w:spacing w:val="-14"/>
          <w:sz w:val="24"/>
        </w:rPr>
        <w:t xml:space="preserve"> </w:t>
      </w:r>
      <w:r>
        <w:rPr>
          <w:sz w:val="24"/>
        </w:rPr>
        <w:t>further</w:t>
      </w:r>
      <w:r>
        <w:rPr>
          <w:spacing w:val="-14"/>
          <w:sz w:val="24"/>
        </w:rPr>
        <w:t xml:space="preserve"> </w:t>
      </w:r>
      <w:r>
        <w:rPr>
          <w:sz w:val="24"/>
        </w:rPr>
        <w:t>discuss</w:t>
      </w:r>
      <w:r>
        <w:rPr>
          <w:spacing w:val="-14"/>
          <w:sz w:val="24"/>
        </w:rPr>
        <w:t xml:space="preserve"> </w:t>
      </w:r>
      <w:r>
        <w:rPr>
          <w:sz w:val="24"/>
        </w:rPr>
        <w:t>our</w:t>
      </w:r>
      <w:r>
        <w:rPr>
          <w:spacing w:val="-14"/>
          <w:sz w:val="24"/>
        </w:rPr>
        <w:t xml:space="preserve"> </w:t>
      </w:r>
      <w:proofErr w:type="spellStart"/>
      <w:r>
        <w:rPr>
          <w:sz w:val="24"/>
        </w:rPr>
        <w:t>imple</w:t>
      </w:r>
      <w:proofErr w:type="spellEnd"/>
      <w:r>
        <w:rPr>
          <w:sz w:val="24"/>
        </w:rPr>
        <w:t>- mentation detail and experiment results in Chapter 5. Conclusions and future works are finally presented in Chapter</w:t>
      </w:r>
      <w:r>
        <w:rPr>
          <w:spacing w:val="-11"/>
          <w:sz w:val="24"/>
        </w:rPr>
        <w:t xml:space="preserve"> </w:t>
      </w:r>
      <w:r>
        <w:rPr>
          <w:sz w:val="24"/>
        </w:rPr>
        <w:t>6.</w:t>
      </w:r>
    </w:p>
    <w:p w14:paraId="1C825347" w14:textId="77777777" w:rsidR="004B4298" w:rsidRDefault="004B4298">
      <w:pPr>
        <w:spacing w:line="415" w:lineRule="auto"/>
        <w:jc w:val="both"/>
        <w:rPr>
          <w:sz w:val="24"/>
        </w:rPr>
        <w:sectPr w:rsidR="004B4298">
          <w:pgSz w:w="11910" w:h="16840"/>
          <w:pgMar w:top="1360" w:right="1020" w:bottom="1000" w:left="1600" w:header="0" w:footer="812" w:gutter="0"/>
          <w:cols w:space="720"/>
        </w:sectPr>
      </w:pPr>
    </w:p>
    <w:p w14:paraId="4EC18862" w14:textId="77777777" w:rsidR="004B4298" w:rsidRDefault="007908FA">
      <w:pPr>
        <w:pStyle w:val="1"/>
        <w:tabs>
          <w:tab w:val="left" w:pos="2730"/>
        </w:tabs>
      </w:pPr>
      <w:bookmarkStart w:id="6" w:name="Background"/>
      <w:bookmarkStart w:id="7" w:name="_bookmark2"/>
      <w:bookmarkEnd w:id="6"/>
      <w:bookmarkEnd w:id="7"/>
      <w:r>
        <w:lastRenderedPageBreak/>
        <w:t>Chapter</w:t>
      </w:r>
      <w:r>
        <w:rPr>
          <w:spacing w:val="7"/>
        </w:rPr>
        <w:t xml:space="preserve"> </w:t>
      </w:r>
      <w:r>
        <w:t>2</w:t>
      </w:r>
      <w:r>
        <w:tab/>
        <w:t>Background</w:t>
      </w:r>
    </w:p>
    <w:p w14:paraId="7199FD47" w14:textId="77777777" w:rsidR="004B4298" w:rsidRDefault="004B4298">
      <w:pPr>
        <w:pStyle w:val="a3"/>
        <w:spacing w:before="10"/>
        <w:rPr>
          <w:b/>
          <w:sz w:val="60"/>
        </w:rPr>
      </w:pPr>
    </w:p>
    <w:p w14:paraId="3B96794A" w14:textId="77777777" w:rsidR="004B4298" w:rsidRDefault="007908FA">
      <w:pPr>
        <w:pStyle w:val="2"/>
        <w:numPr>
          <w:ilvl w:val="1"/>
          <w:numId w:val="4"/>
        </w:numPr>
        <w:tabs>
          <w:tab w:val="left" w:pos="875"/>
          <w:tab w:val="left" w:pos="876"/>
        </w:tabs>
      </w:pPr>
      <w:bookmarkStart w:id="8" w:name="OpenFlow"/>
      <w:bookmarkStart w:id="9" w:name="_bookmark3"/>
      <w:bookmarkEnd w:id="8"/>
      <w:bookmarkEnd w:id="9"/>
      <w:proofErr w:type="spellStart"/>
      <w:r>
        <w:t>OpenFlow</w:t>
      </w:r>
      <w:proofErr w:type="spellEnd"/>
    </w:p>
    <w:p w14:paraId="16B7E653" w14:textId="77777777" w:rsidR="004B4298" w:rsidRDefault="004B4298">
      <w:pPr>
        <w:pStyle w:val="a3"/>
        <w:spacing w:before="10"/>
        <w:rPr>
          <w:b/>
          <w:sz w:val="32"/>
        </w:rPr>
      </w:pPr>
    </w:p>
    <w:p w14:paraId="280BBAD9" w14:textId="77777777" w:rsidR="004B4298" w:rsidRDefault="007908FA">
      <w:pPr>
        <w:pStyle w:val="a3"/>
        <w:spacing w:line="415" w:lineRule="auto"/>
        <w:ind w:left="100" w:right="110" w:firstLine="351"/>
        <w:jc w:val="both"/>
      </w:pPr>
      <w:r>
        <w:rPr>
          <w:noProof/>
          <w:lang w:eastAsia="zh-TW"/>
        </w:rPr>
        <w:drawing>
          <wp:anchor distT="0" distB="0" distL="0" distR="0" simplePos="0" relativeHeight="251658240" behindDoc="0" locked="0" layoutInCell="1" allowOverlap="1" wp14:anchorId="097F5F0E" wp14:editId="766E43DF">
            <wp:simplePos x="0" y="0"/>
            <wp:positionH relativeFrom="page">
              <wp:posOffset>1655999</wp:posOffset>
            </wp:positionH>
            <wp:positionV relativeFrom="paragraph">
              <wp:posOffset>3063251</wp:posOffset>
            </wp:positionV>
            <wp:extent cx="4584192" cy="1377696"/>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4584192" cy="1377696"/>
                    </a:xfrm>
                    <a:prstGeom prst="rect">
                      <a:avLst/>
                    </a:prstGeom>
                  </pic:spPr>
                </pic:pic>
              </a:graphicData>
            </a:graphic>
          </wp:anchor>
        </w:drawing>
      </w:r>
      <w:proofErr w:type="spellStart"/>
      <w:r>
        <w:t>OpenFlow</w:t>
      </w:r>
      <w:proofErr w:type="spellEnd"/>
      <w:r>
        <w:t xml:space="preserve">, a communications protocol for SDN architecture, consists of communications messages and mechanisms enabling packet processing for </w:t>
      </w:r>
      <w:proofErr w:type="spellStart"/>
      <w:r>
        <w:t>OpenFlow</w:t>
      </w:r>
      <w:proofErr w:type="spellEnd"/>
      <w:r>
        <w:t xml:space="preserve"> switches and controllers. The packet processing mechanism is based on flow </w:t>
      </w:r>
      <w:r>
        <w:rPr>
          <w:spacing w:val="-3"/>
        </w:rPr>
        <w:t xml:space="preserve">policy, </w:t>
      </w:r>
      <w:r>
        <w:t>which is a combination of match fields and instruction sets. The flow policy is implemented as flow entry and stored in the</w:t>
      </w:r>
      <w:r>
        <w:rPr>
          <w:spacing w:val="-34"/>
        </w:rPr>
        <w:t xml:space="preserve"> </w:t>
      </w:r>
      <w:r>
        <w:t xml:space="preserve">flow table. The whole process for packet processing is illustrated in Figure </w:t>
      </w:r>
      <w:hyperlink w:anchor="_bookmark4" w:history="1">
        <w:r>
          <w:t>1</w:t>
        </w:r>
      </w:hyperlink>
      <w:r>
        <w:t>. As the packet arrives, the switch tries to match the flow entries in the table of multiple stages. For each matching process,</w:t>
      </w:r>
      <w:r>
        <w:rPr>
          <w:spacing w:val="-10"/>
        </w:rPr>
        <w:t xml:space="preserve"> </w:t>
      </w:r>
      <w:r>
        <w:t>an</w:t>
      </w:r>
      <w:r>
        <w:rPr>
          <w:spacing w:val="-12"/>
        </w:rPr>
        <w:t xml:space="preserve"> </w:t>
      </w:r>
      <w:r>
        <w:t>action</w:t>
      </w:r>
      <w:r>
        <w:rPr>
          <w:spacing w:val="-12"/>
        </w:rPr>
        <w:t xml:space="preserve"> </w:t>
      </w:r>
      <w:r>
        <w:t>set</w:t>
      </w:r>
      <w:r>
        <w:rPr>
          <w:spacing w:val="-12"/>
        </w:rPr>
        <w:t xml:space="preserve"> </w:t>
      </w:r>
      <w:r>
        <w:t>(with</w:t>
      </w:r>
      <w:r>
        <w:rPr>
          <w:spacing w:val="-12"/>
        </w:rPr>
        <w:t xml:space="preserve"> </w:t>
      </w:r>
      <w:r>
        <w:t>the</w:t>
      </w:r>
      <w:r>
        <w:rPr>
          <w:spacing w:val="-12"/>
        </w:rPr>
        <w:t xml:space="preserve"> </w:t>
      </w:r>
      <w:r>
        <w:t>default</w:t>
      </w:r>
      <w:r>
        <w:rPr>
          <w:spacing w:val="-12"/>
        </w:rPr>
        <w:t xml:space="preserve"> </w:t>
      </w:r>
      <w:r>
        <w:t>of</w:t>
      </w:r>
      <w:r>
        <w:rPr>
          <w:spacing w:val="-12"/>
        </w:rPr>
        <w:t xml:space="preserve"> </w:t>
      </w:r>
      <w:r>
        <w:t>empty)</w:t>
      </w:r>
      <w:r>
        <w:rPr>
          <w:spacing w:val="-12"/>
        </w:rPr>
        <w:t xml:space="preserve"> </w:t>
      </w:r>
      <w:r>
        <w:t>of</w:t>
      </w:r>
      <w:r>
        <w:rPr>
          <w:spacing w:val="-12"/>
        </w:rPr>
        <w:t xml:space="preserve"> </w:t>
      </w:r>
      <w:r>
        <w:t>the</w:t>
      </w:r>
      <w:r>
        <w:rPr>
          <w:spacing w:val="-12"/>
        </w:rPr>
        <w:t xml:space="preserve"> </w:t>
      </w:r>
      <w:r>
        <w:t>particular</w:t>
      </w:r>
      <w:r>
        <w:rPr>
          <w:spacing w:val="-12"/>
        </w:rPr>
        <w:t xml:space="preserve"> </w:t>
      </w:r>
      <w:r>
        <w:t>action</w:t>
      </w:r>
      <w:r>
        <w:rPr>
          <w:spacing w:val="-12"/>
        </w:rPr>
        <w:t xml:space="preserve"> </w:t>
      </w:r>
      <w:r>
        <w:t>is</w:t>
      </w:r>
      <w:r>
        <w:rPr>
          <w:spacing w:val="-12"/>
        </w:rPr>
        <w:t xml:space="preserve"> </w:t>
      </w:r>
      <w:r>
        <w:t>applied</w:t>
      </w:r>
      <w:r>
        <w:rPr>
          <w:spacing w:val="-12"/>
        </w:rPr>
        <w:t xml:space="preserve"> </w:t>
      </w:r>
      <w:r>
        <w:t>to</w:t>
      </w:r>
      <w:r>
        <w:rPr>
          <w:spacing w:val="-12"/>
        </w:rPr>
        <w:t xml:space="preserve"> </w:t>
      </w:r>
      <w:r>
        <w:t>the</w:t>
      </w:r>
      <w:r>
        <w:rPr>
          <w:spacing w:val="-12"/>
        </w:rPr>
        <w:t xml:space="preserve"> </w:t>
      </w:r>
      <w:r>
        <w:t>packet. Once</w:t>
      </w:r>
      <w:r>
        <w:rPr>
          <w:spacing w:val="-17"/>
        </w:rPr>
        <w:t xml:space="preserve"> </w:t>
      </w:r>
      <w:r>
        <w:t>the</w:t>
      </w:r>
      <w:r>
        <w:rPr>
          <w:spacing w:val="-17"/>
        </w:rPr>
        <w:t xml:space="preserve"> </w:t>
      </w:r>
      <w:r>
        <w:t>packet</w:t>
      </w:r>
      <w:r>
        <w:rPr>
          <w:spacing w:val="-16"/>
        </w:rPr>
        <w:t xml:space="preserve"> </w:t>
      </w:r>
      <w:r>
        <w:t>is</w:t>
      </w:r>
      <w:r>
        <w:rPr>
          <w:spacing w:val="-17"/>
        </w:rPr>
        <w:t xml:space="preserve"> </w:t>
      </w:r>
      <w:r>
        <w:t>matched</w:t>
      </w:r>
      <w:r>
        <w:rPr>
          <w:spacing w:val="-16"/>
        </w:rPr>
        <w:t xml:space="preserve"> </w:t>
      </w:r>
      <w:r>
        <w:t>with</w:t>
      </w:r>
      <w:r>
        <w:rPr>
          <w:spacing w:val="-17"/>
        </w:rPr>
        <w:t xml:space="preserve"> </w:t>
      </w:r>
      <w:r>
        <w:t>the</w:t>
      </w:r>
      <w:r>
        <w:rPr>
          <w:spacing w:val="-16"/>
        </w:rPr>
        <w:t xml:space="preserve"> </w:t>
      </w:r>
      <w:r>
        <w:t>entry</w:t>
      </w:r>
      <w:r>
        <w:rPr>
          <w:spacing w:val="-17"/>
        </w:rPr>
        <w:t xml:space="preserve"> </w:t>
      </w:r>
      <w:r>
        <w:t>in</w:t>
      </w:r>
      <w:r>
        <w:rPr>
          <w:spacing w:val="-16"/>
        </w:rPr>
        <w:t xml:space="preserve"> </w:t>
      </w:r>
      <w:r>
        <w:t>the</w:t>
      </w:r>
      <w:r>
        <w:rPr>
          <w:spacing w:val="-17"/>
        </w:rPr>
        <w:t xml:space="preserve"> </w:t>
      </w:r>
      <w:r>
        <w:t>table,</w:t>
      </w:r>
      <w:r>
        <w:rPr>
          <w:spacing w:val="-14"/>
        </w:rPr>
        <w:t xml:space="preserve"> </w:t>
      </w:r>
      <w:r>
        <w:t>the</w:t>
      </w:r>
      <w:r>
        <w:rPr>
          <w:spacing w:val="-16"/>
        </w:rPr>
        <w:t xml:space="preserve"> </w:t>
      </w:r>
      <w:r>
        <w:t>action</w:t>
      </w:r>
      <w:r>
        <w:rPr>
          <w:spacing w:val="-17"/>
        </w:rPr>
        <w:t xml:space="preserve"> </w:t>
      </w:r>
      <w:r>
        <w:t>set</w:t>
      </w:r>
      <w:r>
        <w:rPr>
          <w:spacing w:val="-16"/>
        </w:rPr>
        <w:t xml:space="preserve"> </w:t>
      </w:r>
      <w:r>
        <w:t>will</w:t>
      </w:r>
      <w:r>
        <w:rPr>
          <w:spacing w:val="-17"/>
        </w:rPr>
        <w:t xml:space="preserve"> </w:t>
      </w:r>
      <w:r>
        <w:t>be</w:t>
      </w:r>
      <w:r>
        <w:rPr>
          <w:spacing w:val="-16"/>
        </w:rPr>
        <w:t xml:space="preserve"> </w:t>
      </w:r>
      <w:r>
        <w:t>updated</w:t>
      </w:r>
      <w:r>
        <w:rPr>
          <w:spacing w:val="-17"/>
        </w:rPr>
        <w:t xml:space="preserve"> </w:t>
      </w:r>
      <w:r>
        <w:t>and</w:t>
      </w:r>
      <w:r>
        <w:rPr>
          <w:spacing w:val="-16"/>
        </w:rPr>
        <w:t xml:space="preserve"> </w:t>
      </w:r>
      <w:r>
        <w:t>possibly directed</w:t>
      </w:r>
      <w:r>
        <w:rPr>
          <w:spacing w:val="-6"/>
        </w:rPr>
        <w:t xml:space="preserve"> </w:t>
      </w:r>
      <w:r>
        <w:t>to</w:t>
      </w:r>
      <w:r>
        <w:rPr>
          <w:spacing w:val="-6"/>
        </w:rPr>
        <w:t xml:space="preserve"> </w:t>
      </w:r>
      <w:r>
        <w:t>other</w:t>
      </w:r>
      <w:r>
        <w:rPr>
          <w:spacing w:val="-6"/>
        </w:rPr>
        <w:t xml:space="preserve"> </w:t>
      </w:r>
      <w:r>
        <w:t>tables</w:t>
      </w:r>
      <w:r>
        <w:rPr>
          <w:spacing w:val="-6"/>
        </w:rPr>
        <w:t xml:space="preserve"> </w:t>
      </w:r>
      <w:r>
        <w:t>in</w:t>
      </w:r>
      <w:r>
        <w:rPr>
          <w:spacing w:val="-6"/>
        </w:rPr>
        <w:t xml:space="preserve"> </w:t>
      </w:r>
      <w:r>
        <w:t>a</w:t>
      </w:r>
      <w:r>
        <w:rPr>
          <w:spacing w:val="-6"/>
        </w:rPr>
        <w:t xml:space="preserve"> </w:t>
      </w:r>
      <w:r>
        <w:t>pipelined</w:t>
      </w:r>
      <w:r>
        <w:rPr>
          <w:spacing w:val="-6"/>
        </w:rPr>
        <w:t xml:space="preserve"> </w:t>
      </w:r>
      <w:r>
        <w:t>fashion.</w:t>
      </w:r>
      <w:r>
        <w:rPr>
          <w:spacing w:val="14"/>
        </w:rPr>
        <w:t xml:space="preserve"> </w:t>
      </w:r>
      <w:r>
        <w:t>Finally,</w:t>
      </w:r>
      <w:r>
        <w:rPr>
          <w:spacing w:val="-6"/>
        </w:rPr>
        <w:t xml:space="preserve"> </w:t>
      </w:r>
      <w:r>
        <w:t>the</w:t>
      </w:r>
      <w:r>
        <w:rPr>
          <w:spacing w:val="-6"/>
        </w:rPr>
        <w:t xml:space="preserve"> </w:t>
      </w:r>
      <w:r>
        <w:t>action</w:t>
      </w:r>
      <w:r>
        <w:rPr>
          <w:spacing w:val="-6"/>
        </w:rPr>
        <w:t xml:space="preserve"> </w:t>
      </w:r>
      <w:r>
        <w:t>set</w:t>
      </w:r>
      <w:r>
        <w:rPr>
          <w:spacing w:val="-6"/>
        </w:rPr>
        <w:t xml:space="preserve"> </w:t>
      </w:r>
      <w:r>
        <w:t>will</w:t>
      </w:r>
      <w:r>
        <w:rPr>
          <w:spacing w:val="-6"/>
        </w:rPr>
        <w:t xml:space="preserve"> </w:t>
      </w:r>
      <w:r>
        <w:t>be</w:t>
      </w:r>
      <w:r>
        <w:rPr>
          <w:spacing w:val="-6"/>
        </w:rPr>
        <w:t xml:space="preserve"> </w:t>
      </w:r>
      <w:r>
        <w:t>executed</w:t>
      </w:r>
      <w:r>
        <w:rPr>
          <w:spacing w:val="-6"/>
        </w:rPr>
        <w:t xml:space="preserve"> </w:t>
      </w:r>
      <w:r>
        <w:t>at</w:t>
      </w:r>
      <w:r>
        <w:rPr>
          <w:spacing w:val="-6"/>
        </w:rPr>
        <w:t xml:space="preserve"> </w:t>
      </w:r>
      <w:r>
        <w:t>the</w:t>
      </w:r>
      <w:r>
        <w:rPr>
          <w:spacing w:val="-6"/>
        </w:rPr>
        <w:t xml:space="preserve"> </w:t>
      </w:r>
      <w:r>
        <w:t>end of the pipeline</w:t>
      </w:r>
      <w:r>
        <w:rPr>
          <w:spacing w:val="-11"/>
        </w:rPr>
        <w:t xml:space="preserve"> </w:t>
      </w:r>
      <w:r>
        <w:t>process.</w:t>
      </w:r>
    </w:p>
    <w:p w14:paraId="650BCF40" w14:textId="77777777" w:rsidR="004B4298" w:rsidRDefault="004B4298">
      <w:pPr>
        <w:pStyle w:val="a3"/>
      </w:pPr>
    </w:p>
    <w:p w14:paraId="111AC1D7" w14:textId="77777777" w:rsidR="004B4298" w:rsidRDefault="007908FA">
      <w:pPr>
        <w:pStyle w:val="a3"/>
        <w:spacing w:before="159"/>
        <w:ind w:left="2700"/>
      </w:pPr>
      <w:r>
        <w:t xml:space="preserve">Figure 1: </w:t>
      </w:r>
      <w:bookmarkStart w:id="10" w:name="_bookmark4"/>
      <w:bookmarkEnd w:id="10"/>
      <w:proofErr w:type="spellStart"/>
      <w:r>
        <w:t>OpenFlow</w:t>
      </w:r>
      <w:proofErr w:type="spellEnd"/>
      <w:r>
        <w:t xml:space="preserve"> pipeline processing</w:t>
      </w:r>
    </w:p>
    <w:p w14:paraId="4A8B04AF" w14:textId="77777777" w:rsidR="004B4298" w:rsidRDefault="004B4298">
      <w:pPr>
        <w:pStyle w:val="a3"/>
      </w:pPr>
    </w:p>
    <w:p w14:paraId="523F9486" w14:textId="77777777" w:rsidR="004B4298" w:rsidRDefault="004B4298">
      <w:pPr>
        <w:pStyle w:val="a3"/>
      </w:pPr>
    </w:p>
    <w:p w14:paraId="6C31C88C" w14:textId="77777777" w:rsidR="004B4298" w:rsidRDefault="007908FA">
      <w:pPr>
        <w:pStyle w:val="a3"/>
        <w:spacing w:before="186" w:line="415" w:lineRule="auto"/>
        <w:ind w:left="100" w:right="110" w:firstLine="351"/>
        <w:jc w:val="both"/>
      </w:pPr>
      <w:r>
        <w:t xml:space="preserve">The flow entry, which is the most important part of the process, consists of priority, </w:t>
      </w:r>
      <w:proofErr w:type="spellStart"/>
      <w:r>
        <w:t>coun</w:t>
      </w:r>
      <w:proofErr w:type="spellEnd"/>
      <w:r>
        <w:t xml:space="preserve">- </w:t>
      </w:r>
      <w:proofErr w:type="spellStart"/>
      <w:r>
        <w:t>ters</w:t>
      </w:r>
      <w:proofErr w:type="spellEnd"/>
      <w:r>
        <w:t>, match fields, timeouts, cookies, and instructions. The priority affects the executing order of flow entries. The timeouts contain timers of hard-timeout and idle-timeout values for flow entry removal when expired. The match fields are a set of records consist of packet headers ranging from layer one to four. And the instruction set contains operations to be executed for the incoming packet which is matched with the match fields.</w:t>
      </w:r>
    </w:p>
    <w:p w14:paraId="4CE783F7" w14:textId="77777777" w:rsidR="004B4298" w:rsidRDefault="007908FA">
      <w:pPr>
        <w:pStyle w:val="a3"/>
        <w:spacing w:before="8"/>
        <w:ind w:left="451"/>
      </w:pPr>
      <w:r>
        <w:t xml:space="preserve">The available instructions and executing order are listed in Table </w:t>
      </w:r>
      <w:hyperlink w:anchor="_bookmark5" w:history="1">
        <w:r>
          <w:t>1</w:t>
        </w:r>
      </w:hyperlink>
      <w:r>
        <w:t>.</w:t>
      </w:r>
    </w:p>
    <w:p w14:paraId="68BE8427" w14:textId="77777777" w:rsidR="004B4298" w:rsidRDefault="004B4298">
      <w:pPr>
        <w:sectPr w:rsidR="004B4298">
          <w:pgSz w:w="11910" w:h="16840"/>
          <w:pgMar w:top="1160" w:right="1020" w:bottom="1000" w:left="1600" w:header="0" w:footer="812" w:gutter="0"/>
          <w:cols w:space="720"/>
        </w:sectPr>
      </w:pPr>
    </w:p>
    <w:p w14:paraId="6FE0BBCF" w14:textId="77777777" w:rsidR="004B4298" w:rsidRDefault="007908FA">
      <w:pPr>
        <w:pStyle w:val="a3"/>
        <w:spacing w:before="41"/>
        <w:ind w:left="2038"/>
      </w:pPr>
      <w:bookmarkStart w:id="11" w:name="_bookmark5"/>
      <w:bookmarkEnd w:id="11"/>
      <w:r>
        <w:lastRenderedPageBreak/>
        <w:t xml:space="preserve">Table 1: </w:t>
      </w:r>
      <w:proofErr w:type="spellStart"/>
      <w:r>
        <w:t>OpenFlow</w:t>
      </w:r>
      <w:proofErr w:type="spellEnd"/>
      <w:r>
        <w:t xml:space="preserve"> instruction with executing priority</w:t>
      </w:r>
    </w:p>
    <w:tbl>
      <w:tblPr>
        <w:tblStyle w:val="TableNormal"/>
        <w:tblW w:w="0" w:type="auto"/>
        <w:tblInd w:w="684"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1751"/>
        <w:gridCol w:w="4018"/>
        <w:gridCol w:w="2007"/>
      </w:tblGrid>
      <w:tr w:rsidR="004B4298" w14:paraId="41E1DE99" w14:textId="77777777">
        <w:trPr>
          <w:trHeight w:hRule="exact" w:val="297"/>
        </w:trPr>
        <w:tc>
          <w:tcPr>
            <w:tcW w:w="1751" w:type="dxa"/>
          </w:tcPr>
          <w:p w14:paraId="1B91E6C4" w14:textId="77777777" w:rsidR="004B4298" w:rsidRDefault="007908FA">
            <w:pPr>
              <w:pStyle w:val="TableParagraph"/>
              <w:rPr>
                <w:sz w:val="24"/>
              </w:rPr>
            </w:pPr>
            <w:r>
              <w:rPr>
                <w:sz w:val="24"/>
              </w:rPr>
              <w:t>Instruction</w:t>
            </w:r>
          </w:p>
        </w:tc>
        <w:tc>
          <w:tcPr>
            <w:tcW w:w="4018" w:type="dxa"/>
          </w:tcPr>
          <w:p w14:paraId="474EBCB4" w14:textId="77777777" w:rsidR="004B4298" w:rsidRDefault="007908FA">
            <w:pPr>
              <w:pStyle w:val="TableParagraph"/>
              <w:rPr>
                <w:sz w:val="24"/>
              </w:rPr>
            </w:pPr>
            <w:r>
              <w:rPr>
                <w:sz w:val="24"/>
              </w:rPr>
              <w:t>Description</w:t>
            </w:r>
          </w:p>
        </w:tc>
        <w:tc>
          <w:tcPr>
            <w:tcW w:w="2007" w:type="dxa"/>
          </w:tcPr>
          <w:p w14:paraId="32AA1484" w14:textId="77777777" w:rsidR="004B4298" w:rsidRDefault="007908FA">
            <w:pPr>
              <w:pStyle w:val="TableParagraph"/>
              <w:rPr>
                <w:sz w:val="24"/>
              </w:rPr>
            </w:pPr>
            <w:r>
              <w:rPr>
                <w:sz w:val="24"/>
              </w:rPr>
              <w:t>Executing Priority</w:t>
            </w:r>
          </w:p>
        </w:tc>
      </w:tr>
      <w:tr w:rsidR="004B4298" w14:paraId="77C4D300" w14:textId="77777777">
        <w:trPr>
          <w:trHeight w:hRule="exact" w:val="297"/>
        </w:trPr>
        <w:tc>
          <w:tcPr>
            <w:tcW w:w="1751" w:type="dxa"/>
          </w:tcPr>
          <w:p w14:paraId="11257AD6" w14:textId="77777777" w:rsidR="004B4298" w:rsidRDefault="007908FA">
            <w:pPr>
              <w:pStyle w:val="TableParagraph"/>
              <w:rPr>
                <w:sz w:val="24"/>
              </w:rPr>
            </w:pPr>
            <w:r>
              <w:rPr>
                <w:sz w:val="24"/>
              </w:rPr>
              <w:t>Meter</w:t>
            </w:r>
          </w:p>
        </w:tc>
        <w:tc>
          <w:tcPr>
            <w:tcW w:w="4018" w:type="dxa"/>
          </w:tcPr>
          <w:p w14:paraId="65E622C1" w14:textId="77777777" w:rsidR="004B4298" w:rsidRDefault="007908FA">
            <w:pPr>
              <w:pStyle w:val="TableParagraph"/>
              <w:rPr>
                <w:sz w:val="24"/>
              </w:rPr>
            </w:pPr>
            <w:r>
              <w:rPr>
                <w:sz w:val="24"/>
              </w:rPr>
              <w:t>Apply the specified metering to packet.</w:t>
            </w:r>
          </w:p>
        </w:tc>
        <w:tc>
          <w:tcPr>
            <w:tcW w:w="2007" w:type="dxa"/>
          </w:tcPr>
          <w:p w14:paraId="48D03D19" w14:textId="77777777" w:rsidR="004B4298" w:rsidRDefault="007908FA">
            <w:pPr>
              <w:pStyle w:val="TableParagraph"/>
              <w:rPr>
                <w:sz w:val="24"/>
              </w:rPr>
            </w:pPr>
            <w:r>
              <w:rPr>
                <w:w w:val="99"/>
                <w:sz w:val="24"/>
              </w:rPr>
              <w:t>6</w:t>
            </w:r>
          </w:p>
        </w:tc>
      </w:tr>
      <w:tr w:rsidR="004B4298" w14:paraId="29493849" w14:textId="77777777">
        <w:trPr>
          <w:trHeight w:hRule="exact" w:val="297"/>
        </w:trPr>
        <w:tc>
          <w:tcPr>
            <w:tcW w:w="1751" w:type="dxa"/>
          </w:tcPr>
          <w:p w14:paraId="54DFAEEB" w14:textId="77777777" w:rsidR="004B4298" w:rsidRDefault="007908FA">
            <w:pPr>
              <w:pStyle w:val="TableParagraph"/>
              <w:rPr>
                <w:sz w:val="24"/>
              </w:rPr>
            </w:pPr>
            <w:r>
              <w:rPr>
                <w:sz w:val="24"/>
              </w:rPr>
              <w:t>Apply-Actions</w:t>
            </w:r>
          </w:p>
        </w:tc>
        <w:tc>
          <w:tcPr>
            <w:tcW w:w="4018" w:type="dxa"/>
          </w:tcPr>
          <w:p w14:paraId="24465A65" w14:textId="77777777" w:rsidR="004B4298" w:rsidRDefault="007908FA">
            <w:pPr>
              <w:pStyle w:val="TableParagraph"/>
              <w:rPr>
                <w:sz w:val="24"/>
              </w:rPr>
            </w:pPr>
            <w:r>
              <w:rPr>
                <w:sz w:val="24"/>
              </w:rPr>
              <w:t>Apply actions immediately to packets.</w:t>
            </w:r>
          </w:p>
        </w:tc>
        <w:tc>
          <w:tcPr>
            <w:tcW w:w="2007" w:type="dxa"/>
          </w:tcPr>
          <w:p w14:paraId="3A06932F" w14:textId="77777777" w:rsidR="004B4298" w:rsidRDefault="007908FA">
            <w:pPr>
              <w:pStyle w:val="TableParagraph"/>
              <w:rPr>
                <w:sz w:val="24"/>
              </w:rPr>
            </w:pPr>
            <w:r>
              <w:rPr>
                <w:w w:val="99"/>
                <w:sz w:val="24"/>
              </w:rPr>
              <w:t>5</w:t>
            </w:r>
          </w:p>
        </w:tc>
      </w:tr>
      <w:tr w:rsidR="004B4298" w14:paraId="6C5CE3EE" w14:textId="77777777">
        <w:trPr>
          <w:trHeight w:hRule="exact" w:val="297"/>
        </w:trPr>
        <w:tc>
          <w:tcPr>
            <w:tcW w:w="1751" w:type="dxa"/>
          </w:tcPr>
          <w:p w14:paraId="7901038F" w14:textId="77777777" w:rsidR="004B4298" w:rsidRDefault="007908FA">
            <w:pPr>
              <w:pStyle w:val="TableParagraph"/>
              <w:rPr>
                <w:sz w:val="24"/>
              </w:rPr>
            </w:pPr>
            <w:r>
              <w:rPr>
                <w:sz w:val="24"/>
              </w:rPr>
              <w:t>Clear-Actions</w:t>
            </w:r>
          </w:p>
        </w:tc>
        <w:tc>
          <w:tcPr>
            <w:tcW w:w="4018" w:type="dxa"/>
          </w:tcPr>
          <w:p w14:paraId="36F28A3F" w14:textId="77777777" w:rsidR="004B4298" w:rsidRDefault="007908FA">
            <w:pPr>
              <w:pStyle w:val="TableParagraph"/>
              <w:rPr>
                <w:sz w:val="24"/>
              </w:rPr>
            </w:pPr>
            <w:r>
              <w:rPr>
                <w:sz w:val="24"/>
              </w:rPr>
              <w:t>Clear action set.</w:t>
            </w:r>
          </w:p>
        </w:tc>
        <w:tc>
          <w:tcPr>
            <w:tcW w:w="2007" w:type="dxa"/>
          </w:tcPr>
          <w:p w14:paraId="11AE7220" w14:textId="77777777" w:rsidR="004B4298" w:rsidRDefault="007908FA">
            <w:pPr>
              <w:pStyle w:val="TableParagraph"/>
              <w:rPr>
                <w:sz w:val="24"/>
              </w:rPr>
            </w:pPr>
            <w:r>
              <w:rPr>
                <w:w w:val="99"/>
                <w:sz w:val="24"/>
              </w:rPr>
              <w:t>4</w:t>
            </w:r>
          </w:p>
        </w:tc>
      </w:tr>
      <w:tr w:rsidR="004B4298" w14:paraId="3F24705B" w14:textId="77777777">
        <w:trPr>
          <w:trHeight w:hRule="exact" w:val="297"/>
        </w:trPr>
        <w:tc>
          <w:tcPr>
            <w:tcW w:w="1751" w:type="dxa"/>
          </w:tcPr>
          <w:p w14:paraId="42A1050A" w14:textId="77777777" w:rsidR="004B4298" w:rsidRDefault="007908FA">
            <w:pPr>
              <w:pStyle w:val="TableParagraph"/>
              <w:rPr>
                <w:sz w:val="24"/>
              </w:rPr>
            </w:pPr>
            <w:r>
              <w:rPr>
                <w:sz w:val="24"/>
              </w:rPr>
              <w:t>Write-Actions</w:t>
            </w:r>
          </w:p>
        </w:tc>
        <w:tc>
          <w:tcPr>
            <w:tcW w:w="4018" w:type="dxa"/>
          </w:tcPr>
          <w:p w14:paraId="364B39E8" w14:textId="77777777" w:rsidR="004B4298" w:rsidRDefault="007908FA">
            <w:pPr>
              <w:pStyle w:val="TableParagraph"/>
              <w:rPr>
                <w:sz w:val="24"/>
              </w:rPr>
            </w:pPr>
            <w:r>
              <w:rPr>
                <w:sz w:val="24"/>
              </w:rPr>
              <w:t>Write actions to action set.</w:t>
            </w:r>
          </w:p>
        </w:tc>
        <w:tc>
          <w:tcPr>
            <w:tcW w:w="2007" w:type="dxa"/>
          </w:tcPr>
          <w:p w14:paraId="7EF95AFC" w14:textId="77777777" w:rsidR="004B4298" w:rsidRDefault="007908FA">
            <w:pPr>
              <w:pStyle w:val="TableParagraph"/>
              <w:rPr>
                <w:sz w:val="24"/>
              </w:rPr>
            </w:pPr>
            <w:r>
              <w:rPr>
                <w:w w:val="99"/>
                <w:sz w:val="24"/>
              </w:rPr>
              <w:t>3</w:t>
            </w:r>
          </w:p>
        </w:tc>
      </w:tr>
      <w:tr w:rsidR="004B4298" w14:paraId="168E2DE7" w14:textId="77777777">
        <w:trPr>
          <w:trHeight w:hRule="exact" w:val="297"/>
        </w:trPr>
        <w:tc>
          <w:tcPr>
            <w:tcW w:w="1751" w:type="dxa"/>
          </w:tcPr>
          <w:p w14:paraId="73F721CE" w14:textId="77777777" w:rsidR="004B4298" w:rsidRDefault="007908FA">
            <w:pPr>
              <w:pStyle w:val="TableParagraph"/>
              <w:rPr>
                <w:sz w:val="24"/>
              </w:rPr>
            </w:pPr>
            <w:r>
              <w:rPr>
                <w:sz w:val="24"/>
              </w:rPr>
              <w:t>Write-Metadata</w:t>
            </w:r>
          </w:p>
        </w:tc>
        <w:tc>
          <w:tcPr>
            <w:tcW w:w="4018" w:type="dxa"/>
          </w:tcPr>
          <w:p w14:paraId="6AD8D85D" w14:textId="77777777" w:rsidR="004B4298" w:rsidRDefault="007908FA">
            <w:pPr>
              <w:pStyle w:val="TableParagraph"/>
              <w:rPr>
                <w:sz w:val="24"/>
              </w:rPr>
            </w:pPr>
            <w:r>
              <w:rPr>
                <w:sz w:val="24"/>
              </w:rPr>
              <w:t>Write the masked metadata value.</w:t>
            </w:r>
          </w:p>
        </w:tc>
        <w:tc>
          <w:tcPr>
            <w:tcW w:w="2007" w:type="dxa"/>
          </w:tcPr>
          <w:p w14:paraId="1BF163CB" w14:textId="77777777" w:rsidR="004B4298" w:rsidRDefault="007908FA">
            <w:pPr>
              <w:pStyle w:val="TableParagraph"/>
              <w:rPr>
                <w:sz w:val="24"/>
              </w:rPr>
            </w:pPr>
            <w:r>
              <w:rPr>
                <w:w w:val="99"/>
                <w:sz w:val="24"/>
              </w:rPr>
              <w:t>2</w:t>
            </w:r>
          </w:p>
        </w:tc>
      </w:tr>
      <w:tr w:rsidR="004B4298" w14:paraId="1F6F3AD7" w14:textId="77777777">
        <w:trPr>
          <w:trHeight w:hRule="exact" w:val="297"/>
        </w:trPr>
        <w:tc>
          <w:tcPr>
            <w:tcW w:w="1751" w:type="dxa"/>
          </w:tcPr>
          <w:p w14:paraId="6783B183" w14:textId="77777777" w:rsidR="004B4298" w:rsidRDefault="007908FA">
            <w:pPr>
              <w:pStyle w:val="TableParagraph"/>
              <w:rPr>
                <w:sz w:val="24"/>
              </w:rPr>
            </w:pPr>
            <w:proofErr w:type="spellStart"/>
            <w:r>
              <w:rPr>
                <w:sz w:val="24"/>
              </w:rPr>
              <w:t>Goto</w:t>
            </w:r>
            <w:proofErr w:type="spellEnd"/>
            <w:r>
              <w:rPr>
                <w:sz w:val="24"/>
              </w:rPr>
              <w:t>-Table</w:t>
            </w:r>
          </w:p>
        </w:tc>
        <w:tc>
          <w:tcPr>
            <w:tcW w:w="4018" w:type="dxa"/>
          </w:tcPr>
          <w:p w14:paraId="423DCA14" w14:textId="77777777" w:rsidR="004B4298" w:rsidRDefault="007908FA">
            <w:pPr>
              <w:pStyle w:val="TableParagraph"/>
              <w:rPr>
                <w:sz w:val="24"/>
              </w:rPr>
            </w:pPr>
            <w:r>
              <w:rPr>
                <w:sz w:val="24"/>
              </w:rPr>
              <w:t>Execute the table pipeline.</w:t>
            </w:r>
          </w:p>
        </w:tc>
        <w:tc>
          <w:tcPr>
            <w:tcW w:w="2007" w:type="dxa"/>
          </w:tcPr>
          <w:p w14:paraId="577E32C9" w14:textId="77777777" w:rsidR="004B4298" w:rsidRDefault="007908FA">
            <w:pPr>
              <w:pStyle w:val="TableParagraph"/>
              <w:rPr>
                <w:sz w:val="24"/>
              </w:rPr>
            </w:pPr>
            <w:r>
              <w:rPr>
                <w:w w:val="99"/>
                <w:sz w:val="24"/>
              </w:rPr>
              <w:t>1</w:t>
            </w:r>
          </w:p>
        </w:tc>
      </w:tr>
    </w:tbl>
    <w:p w14:paraId="0930FA37" w14:textId="77777777" w:rsidR="004B4298" w:rsidRDefault="004B4298">
      <w:pPr>
        <w:pStyle w:val="a3"/>
        <w:spacing w:before="5"/>
        <w:rPr>
          <w:sz w:val="3"/>
        </w:rPr>
      </w:pPr>
    </w:p>
    <w:p w14:paraId="36FBB49F" w14:textId="77777777" w:rsidR="004B4298" w:rsidRDefault="007908FA">
      <w:pPr>
        <w:pStyle w:val="a3"/>
        <w:spacing w:line="20" w:lineRule="exact"/>
        <w:ind w:left="680"/>
        <w:rPr>
          <w:sz w:val="2"/>
        </w:rPr>
      </w:pPr>
      <w:r>
        <w:rPr>
          <w:sz w:val="2"/>
        </w:rPr>
      </w:r>
      <w:r>
        <w:rPr>
          <w:sz w:val="2"/>
        </w:rPr>
        <w:pict w14:anchorId="3CB5CE25">
          <v:group id="_x0000_s1029" style="width:389.6pt;height:.4pt;mso-position-horizontal-relative:char;mso-position-vertical-relative:line" coordsize="7792,8">
            <v:line id="_x0000_s1030" style="position:absolute" from="4,4" to="7788,4" strokeweight="5054emu"/>
            <w10:wrap type="none"/>
            <w10:anchorlock/>
          </v:group>
        </w:pict>
      </w:r>
    </w:p>
    <w:p w14:paraId="714D0AC8" w14:textId="77777777" w:rsidR="004B4298" w:rsidRDefault="004B4298">
      <w:pPr>
        <w:pStyle w:val="a3"/>
        <w:rPr>
          <w:sz w:val="20"/>
        </w:rPr>
      </w:pPr>
    </w:p>
    <w:p w14:paraId="33A37E63" w14:textId="77777777" w:rsidR="004B4298" w:rsidRDefault="004B4298">
      <w:pPr>
        <w:pStyle w:val="a3"/>
        <w:spacing w:before="11"/>
      </w:pPr>
    </w:p>
    <w:p w14:paraId="22346CD1" w14:textId="77777777" w:rsidR="004B4298" w:rsidRDefault="007908FA">
      <w:pPr>
        <w:pStyle w:val="2"/>
        <w:numPr>
          <w:ilvl w:val="1"/>
          <w:numId w:val="4"/>
        </w:numPr>
        <w:tabs>
          <w:tab w:val="left" w:pos="875"/>
          <w:tab w:val="left" w:pos="876"/>
        </w:tabs>
        <w:spacing w:before="60"/>
      </w:pPr>
      <w:bookmarkStart w:id="12" w:name="OpenFlow_performance_parameters"/>
      <w:bookmarkStart w:id="13" w:name="_bookmark6"/>
      <w:bookmarkEnd w:id="12"/>
      <w:bookmarkEnd w:id="13"/>
      <w:proofErr w:type="spellStart"/>
      <w:r>
        <w:t>OpenFlow</w:t>
      </w:r>
      <w:proofErr w:type="spellEnd"/>
      <w:r>
        <w:t xml:space="preserve"> performance</w:t>
      </w:r>
      <w:r>
        <w:rPr>
          <w:spacing w:val="66"/>
        </w:rPr>
        <w:t xml:space="preserve"> </w:t>
      </w:r>
      <w:r>
        <w:t>parameters</w:t>
      </w:r>
    </w:p>
    <w:p w14:paraId="503F4107" w14:textId="77777777" w:rsidR="004B4298" w:rsidRDefault="004B4298">
      <w:pPr>
        <w:pStyle w:val="a3"/>
        <w:spacing w:before="10"/>
        <w:rPr>
          <w:b/>
          <w:sz w:val="32"/>
        </w:rPr>
      </w:pPr>
    </w:p>
    <w:p w14:paraId="25AE7EBD" w14:textId="77777777" w:rsidR="004B4298" w:rsidRDefault="007908FA">
      <w:pPr>
        <w:pStyle w:val="a3"/>
        <w:spacing w:line="415" w:lineRule="auto"/>
        <w:ind w:left="100" w:right="111" w:firstLine="351"/>
        <w:jc w:val="both"/>
      </w:pPr>
      <w:r>
        <w:t xml:space="preserve">In the past, the performance testing focuses on the TD part which includes latency, loss, buffer size, throughput, jitter. However, the most important factor of performance testing for </w:t>
      </w:r>
      <w:proofErr w:type="spellStart"/>
      <w:r>
        <w:t>OpenFlow</w:t>
      </w:r>
      <w:proofErr w:type="spellEnd"/>
      <w:r>
        <w:t xml:space="preserve"> switch should be the interactions between the control plane and the data plane.</w:t>
      </w:r>
      <w:r>
        <w:rPr>
          <w:spacing w:val="-22"/>
        </w:rPr>
        <w:t xml:space="preserve"> </w:t>
      </w:r>
      <w:r>
        <w:t xml:space="preserve">And considering the extra structures or mechanisms for </w:t>
      </w:r>
      <w:proofErr w:type="spellStart"/>
      <w:r>
        <w:t>OpenFlow</w:t>
      </w:r>
      <w:proofErr w:type="spellEnd"/>
      <w:r>
        <w:t xml:space="preserve">, we summarize the </w:t>
      </w:r>
      <w:proofErr w:type="spellStart"/>
      <w:r>
        <w:t>OpenFlow</w:t>
      </w:r>
      <w:proofErr w:type="spellEnd"/>
      <w:r>
        <w:t xml:space="preserve"> performance parameters with C2D, D2C, and OFD</w:t>
      </w:r>
      <w:r>
        <w:rPr>
          <w:spacing w:val="-26"/>
        </w:rPr>
        <w:t xml:space="preserve"> </w:t>
      </w:r>
      <w:r>
        <w:t>parts.</w:t>
      </w:r>
    </w:p>
    <w:p w14:paraId="3240E04B" w14:textId="77777777" w:rsidR="004B4298" w:rsidRDefault="007908FA">
      <w:pPr>
        <w:pStyle w:val="a3"/>
        <w:spacing w:before="8" w:line="415" w:lineRule="auto"/>
        <w:ind w:left="100" w:right="111" w:firstLine="351"/>
        <w:jc w:val="both"/>
      </w:pPr>
      <w:r>
        <w:t>In the C2D part, there are many messages, which include the Flow-mod, configuration, and state query of the switch, sent from the controller to the switches. The switches report messages of some events back to the controller in the D2C part. These messages consist of Packet-in, Flow-removed, status report, and errors. Therefore, these messages could be treated as</w:t>
      </w:r>
      <w:r>
        <w:rPr>
          <w:spacing w:val="-14"/>
        </w:rPr>
        <w:t xml:space="preserve"> </w:t>
      </w:r>
      <w:r>
        <w:t>the</w:t>
      </w:r>
      <w:r>
        <w:rPr>
          <w:spacing w:val="-14"/>
        </w:rPr>
        <w:t xml:space="preserve"> </w:t>
      </w:r>
      <w:r>
        <w:t>important</w:t>
      </w:r>
      <w:r>
        <w:rPr>
          <w:spacing w:val="-14"/>
        </w:rPr>
        <w:t xml:space="preserve"> </w:t>
      </w:r>
      <w:r>
        <w:t>parameters</w:t>
      </w:r>
      <w:r>
        <w:rPr>
          <w:spacing w:val="-14"/>
        </w:rPr>
        <w:t xml:space="preserve"> </w:t>
      </w:r>
      <w:r>
        <w:t>for</w:t>
      </w:r>
      <w:r>
        <w:rPr>
          <w:spacing w:val="-14"/>
        </w:rPr>
        <w:t xml:space="preserve"> </w:t>
      </w:r>
      <w:proofErr w:type="spellStart"/>
      <w:r>
        <w:t>OpenFlow</w:t>
      </w:r>
      <w:proofErr w:type="spellEnd"/>
      <w:r>
        <w:rPr>
          <w:spacing w:val="-14"/>
        </w:rPr>
        <w:t xml:space="preserve"> </w:t>
      </w:r>
      <w:r>
        <w:t>performance</w:t>
      </w:r>
      <w:r>
        <w:rPr>
          <w:spacing w:val="-14"/>
        </w:rPr>
        <w:t xml:space="preserve"> </w:t>
      </w:r>
      <w:r>
        <w:t>measurement.</w:t>
      </w:r>
      <w:r>
        <w:rPr>
          <w:spacing w:val="11"/>
        </w:rPr>
        <w:t xml:space="preserve"> </w:t>
      </w:r>
      <w:r>
        <w:t>Moreover,</w:t>
      </w:r>
      <w:r>
        <w:rPr>
          <w:spacing w:val="-12"/>
        </w:rPr>
        <w:t xml:space="preserve"> </w:t>
      </w:r>
      <w:r>
        <w:t>in</w:t>
      </w:r>
      <w:r>
        <w:rPr>
          <w:spacing w:val="-14"/>
        </w:rPr>
        <w:t xml:space="preserve"> </w:t>
      </w:r>
      <w:r>
        <w:t>most</w:t>
      </w:r>
      <w:r>
        <w:rPr>
          <w:spacing w:val="-14"/>
        </w:rPr>
        <w:t xml:space="preserve"> </w:t>
      </w:r>
      <w:r>
        <w:t>of</w:t>
      </w:r>
      <w:r>
        <w:rPr>
          <w:spacing w:val="-14"/>
        </w:rPr>
        <w:t xml:space="preserve"> </w:t>
      </w:r>
      <w:r>
        <w:t>the cases,</w:t>
      </w:r>
      <w:r>
        <w:rPr>
          <w:spacing w:val="-16"/>
        </w:rPr>
        <w:t xml:space="preserve"> </w:t>
      </w:r>
      <w:r>
        <w:t>the</w:t>
      </w:r>
      <w:r>
        <w:rPr>
          <w:spacing w:val="-19"/>
        </w:rPr>
        <w:t xml:space="preserve"> </w:t>
      </w:r>
      <w:r>
        <w:t>D2C2D</w:t>
      </w:r>
      <w:r>
        <w:rPr>
          <w:spacing w:val="-19"/>
        </w:rPr>
        <w:t xml:space="preserve"> </w:t>
      </w:r>
      <w:r>
        <w:t>process</w:t>
      </w:r>
      <w:r>
        <w:rPr>
          <w:spacing w:val="-19"/>
        </w:rPr>
        <w:t xml:space="preserve"> </w:t>
      </w:r>
      <w:r>
        <w:t>are</w:t>
      </w:r>
      <w:r>
        <w:rPr>
          <w:spacing w:val="-19"/>
        </w:rPr>
        <w:t xml:space="preserve"> </w:t>
      </w:r>
      <w:r>
        <w:t>often</w:t>
      </w:r>
      <w:r>
        <w:rPr>
          <w:spacing w:val="-19"/>
        </w:rPr>
        <w:t xml:space="preserve"> </w:t>
      </w:r>
      <w:r>
        <w:t>executed</w:t>
      </w:r>
      <w:r>
        <w:rPr>
          <w:spacing w:val="-19"/>
        </w:rPr>
        <w:t xml:space="preserve"> </w:t>
      </w:r>
      <w:r>
        <w:t>for</w:t>
      </w:r>
      <w:r>
        <w:rPr>
          <w:spacing w:val="-19"/>
        </w:rPr>
        <w:t xml:space="preserve"> </w:t>
      </w:r>
      <w:r>
        <w:t>the</w:t>
      </w:r>
      <w:r>
        <w:rPr>
          <w:spacing w:val="-19"/>
        </w:rPr>
        <w:t xml:space="preserve"> </w:t>
      </w:r>
      <w:r>
        <w:t>new</w:t>
      </w:r>
      <w:r>
        <w:rPr>
          <w:spacing w:val="-19"/>
        </w:rPr>
        <w:t xml:space="preserve"> </w:t>
      </w:r>
      <w:r>
        <w:t>type</w:t>
      </w:r>
      <w:r>
        <w:rPr>
          <w:spacing w:val="-19"/>
        </w:rPr>
        <w:t xml:space="preserve"> </w:t>
      </w:r>
      <w:r>
        <w:t>of</w:t>
      </w:r>
      <w:r>
        <w:rPr>
          <w:spacing w:val="-19"/>
        </w:rPr>
        <w:t xml:space="preserve"> </w:t>
      </w:r>
      <w:r>
        <w:t>flows.</w:t>
      </w:r>
      <w:r>
        <w:rPr>
          <w:spacing w:val="10"/>
        </w:rPr>
        <w:t xml:space="preserve"> </w:t>
      </w:r>
      <w:r>
        <w:t>The</w:t>
      </w:r>
      <w:r>
        <w:rPr>
          <w:spacing w:val="-19"/>
        </w:rPr>
        <w:t xml:space="preserve"> </w:t>
      </w:r>
      <w:r>
        <w:t>process</w:t>
      </w:r>
      <w:r>
        <w:rPr>
          <w:spacing w:val="-19"/>
        </w:rPr>
        <w:t xml:space="preserve"> </w:t>
      </w:r>
      <w:r>
        <w:t>is</w:t>
      </w:r>
      <w:r>
        <w:rPr>
          <w:spacing w:val="-19"/>
        </w:rPr>
        <w:t xml:space="preserve"> </w:t>
      </w:r>
      <w:r>
        <w:t>consisting message transactions of the Packet-in, Packet-out, and</w:t>
      </w:r>
      <w:r>
        <w:rPr>
          <w:spacing w:val="-29"/>
        </w:rPr>
        <w:t xml:space="preserve"> </w:t>
      </w:r>
      <w:r>
        <w:t>Flow-mod.</w:t>
      </w:r>
    </w:p>
    <w:p w14:paraId="7DE96998" w14:textId="77777777" w:rsidR="004B4298" w:rsidRDefault="007908FA">
      <w:pPr>
        <w:pStyle w:val="a3"/>
        <w:spacing w:before="8" w:line="415" w:lineRule="auto"/>
        <w:ind w:left="100" w:right="110" w:firstLine="351"/>
        <w:jc w:val="both"/>
      </w:pPr>
      <w:r>
        <w:t xml:space="preserve">The rate of Packet-in message generated by </w:t>
      </w:r>
      <w:proofErr w:type="spellStart"/>
      <w:r>
        <w:t>OpenFlow</w:t>
      </w:r>
      <w:proofErr w:type="spellEnd"/>
      <w:r>
        <w:t xml:space="preserve"> switch is an important capability indicator</w:t>
      </w:r>
      <w:r>
        <w:rPr>
          <w:spacing w:val="-15"/>
        </w:rPr>
        <w:t xml:space="preserve"> </w:t>
      </w:r>
      <w:r>
        <w:t>handling</w:t>
      </w:r>
      <w:r>
        <w:rPr>
          <w:spacing w:val="-15"/>
        </w:rPr>
        <w:t xml:space="preserve"> </w:t>
      </w:r>
      <w:r>
        <w:t>the</w:t>
      </w:r>
      <w:r>
        <w:rPr>
          <w:spacing w:val="-14"/>
        </w:rPr>
        <w:t xml:space="preserve"> </w:t>
      </w:r>
      <w:r>
        <w:t>new</w:t>
      </w:r>
      <w:r>
        <w:rPr>
          <w:spacing w:val="-15"/>
        </w:rPr>
        <w:t xml:space="preserve"> </w:t>
      </w:r>
      <w:r>
        <w:t>type</w:t>
      </w:r>
      <w:r>
        <w:rPr>
          <w:spacing w:val="-15"/>
        </w:rPr>
        <w:t xml:space="preserve"> </w:t>
      </w:r>
      <w:r>
        <w:t>of</w:t>
      </w:r>
      <w:r>
        <w:rPr>
          <w:spacing w:val="-14"/>
        </w:rPr>
        <w:t xml:space="preserve"> </w:t>
      </w:r>
      <w:r>
        <w:t>flows.</w:t>
      </w:r>
      <w:r>
        <w:rPr>
          <w:spacing w:val="12"/>
        </w:rPr>
        <w:t xml:space="preserve"> </w:t>
      </w:r>
      <w:r>
        <w:t>If</w:t>
      </w:r>
      <w:r>
        <w:rPr>
          <w:spacing w:val="-14"/>
        </w:rPr>
        <w:t xml:space="preserve"> </w:t>
      </w:r>
      <w:r>
        <w:t>the</w:t>
      </w:r>
      <w:r>
        <w:rPr>
          <w:spacing w:val="-15"/>
        </w:rPr>
        <w:t xml:space="preserve"> </w:t>
      </w:r>
      <w:r>
        <w:t>rate</w:t>
      </w:r>
      <w:r>
        <w:rPr>
          <w:spacing w:val="-14"/>
        </w:rPr>
        <w:t xml:space="preserve"> </w:t>
      </w:r>
      <w:r>
        <w:t>is</w:t>
      </w:r>
      <w:r>
        <w:rPr>
          <w:spacing w:val="-15"/>
        </w:rPr>
        <w:t xml:space="preserve"> </w:t>
      </w:r>
      <w:r>
        <w:rPr>
          <w:spacing w:val="-4"/>
        </w:rPr>
        <w:t>low,</w:t>
      </w:r>
      <w:r>
        <w:rPr>
          <w:spacing w:val="-13"/>
        </w:rPr>
        <w:t xml:space="preserve"> </w:t>
      </w:r>
      <w:r>
        <w:t>the</w:t>
      </w:r>
      <w:r>
        <w:rPr>
          <w:spacing w:val="-14"/>
        </w:rPr>
        <w:t xml:space="preserve"> </w:t>
      </w:r>
      <w:proofErr w:type="spellStart"/>
      <w:r>
        <w:t>OpenFlow</w:t>
      </w:r>
      <w:proofErr w:type="spellEnd"/>
      <w:r>
        <w:rPr>
          <w:spacing w:val="-15"/>
        </w:rPr>
        <w:t xml:space="preserve"> </w:t>
      </w:r>
      <w:r>
        <w:t>switch</w:t>
      </w:r>
      <w:r>
        <w:rPr>
          <w:spacing w:val="-15"/>
        </w:rPr>
        <w:t xml:space="preserve"> </w:t>
      </w:r>
      <w:r>
        <w:t>will</w:t>
      </w:r>
      <w:r>
        <w:rPr>
          <w:spacing w:val="-14"/>
        </w:rPr>
        <w:t xml:space="preserve"> </w:t>
      </w:r>
      <w:r>
        <w:t>not</w:t>
      </w:r>
      <w:r>
        <w:rPr>
          <w:spacing w:val="-15"/>
        </w:rPr>
        <w:t xml:space="preserve"> </w:t>
      </w:r>
      <w:r>
        <w:t>be</w:t>
      </w:r>
      <w:r>
        <w:rPr>
          <w:spacing w:val="-15"/>
        </w:rPr>
        <w:t xml:space="preserve"> </w:t>
      </w:r>
      <w:r>
        <w:t>able to</w:t>
      </w:r>
      <w:r>
        <w:rPr>
          <w:spacing w:val="-7"/>
        </w:rPr>
        <w:t xml:space="preserve"> </w:t>
      </w:r>
      <w:r>
        <w:t>handle</w:t>
      </w:r>
      <w:r>
        <w:rPr>
          <w:spacing w:val="-7"/>
        </w:rPr>
        <w:t xml:space="preserve"> </w:t>
      </w:r>
      <w:r>
        <w:t>a</w:t>
      </w:r>
      <w:r>
        <w:rPr>
          <w:spacing w:val="-7"/>
        </w:rPr>
        <w:t xml:space="preserve"> </w:t>
      </w:r>
      <w:r>
        <w:t>large</w:t>
      </w:r>
      <w:r>
        <w:rPr>
          <w:spacing w:val="-8"/>
        </w:rPr>
        <w:t xml:space="preserve"> </w:t>
      </w:r>
      <w:r>
        <w:t>number</w:t>
      </w:r>
      <w:r>
        <w:rPr>
          <w:spacing w:val="-7"/>
        </w:rPr>
        <w:t xml:space="preserve"> </w:t>
      </w:r>
      <w:r>
        <w:t>of</w:t>
      </w:r>
      <w:r>
        <w:rPr>
          <w:spacing w:val="-7"/>
        </w:rPr>
        <w:t xml:space="preserve"> </w:t>
      </w:r>
      <w:r>
        <w:t>new</w:t>
      </w:r>
      <w:r>
        <w:rPr>
          <w:spacing w:val="-7"/>
        </w:rPr>
        <w:t xml:space="preserve"> </w:t>
      </w:r>
      <w:r>
        <w:t>flows</w:t>
      </w:r>
      <w:r>
        <w:rPr>
          <w:spacing w:val="-7"/>
        </w:rPr>
        <w:t xml:space="preserve"> </w:t>
      </w:r>
      <w:r>
        <w:t>in</w:t>
      </w:r>
      <w:r>
        <w:rPr>
          <w:spacing w:val="-7"/>
        </w:rPr>
        <w:t xml:space="preserve"> </w:t>
      </w:r>
      <w:r>
        <w:t>a</w:t>
      </w:r>
      <w:r>
        <w:rPr>
          <w:spacing w:val="-7"/>
        </w:rPr>
        <w:t xml:space="preserve"> </w:t>
      </w:r>
      <w:r>
        <w:t>short</w:t>
      </w:r>
      <w:r>
        <w:rPr>
          <w:spacing w:val="-7"/>
        </w:rPr>
        <w:t xml:space="preserve"> </w:t>
      </w:r>
      <w:r>
        <w:t>period</w:t>
      </w:r>
      <w:r>
        <w:rPr>
          <w:spacing w:val="-7"/>
        </w:rPr>
        <w:t xml:space="preserve"> </w:t>
      </w:r>
      <w:r>
        <w:t>of</w:t>
      </w:r>
      <w:r>
        <w:rPr>
          <w:spacing w:val="-7"/>
        </w:rPr>
        <w:t xml:space="preserve"> </w:t>
      </w:r>
      <w:r>
        <w:t>time.</w:t>
      </w:r>
      <w:r>
        <w:rPr>
          <w:spacing w:val="14"/>
        </w:rPr>
        <w:t xml:space="preserve"> </w:t>
      </w:r>
      <w:r>
        <w:t>As</w:t>
      </w:r>
      <w:r>
        <w:rPr>
          <w:spacing w:val="-7"/>
        </w:rPr>
        <w:t xml:space="preserve"> </w:t>
      </w:r>
      <w:r>
        <w:t>for</w:t>
      </w:r>
      <w:r>
        <w:rPr>
          <w:spacing w:val="-7"/>
        </w:rPr>
        <w:t xml:space="preserve"> </w:t>
      </w:r>
      <w:r>
        <w:t>the</w:t>
      </w:r>
      <w:r>
        <w:rPr>
          <w:spacing w:val="-7"/>
        </w:rPr>
        <w:t xml:space="preserve"> </w:t>
      </w:r>
      <w:r>
        <w:t>Packet-out</w:t>
      </w:r>
      <w:r>
        <w:rPr>
          <w:spacing w:val="-7"/>
        </w:rPr>
        <w:t xml:space="preserve"> </w:t>
      </w:r>
      <w:r>
        <w:t xml:space="preserve">message, it is used to execute the actions for the Packet-in message in the D2C2D process for the first packet of a new </w:t>
      </w:r>
      <w:r>
        <w:rPr>
          <w:spacing w:val="-4"/>
        </w:rPr>
        <w:t xml:space="preserve">flow. </w:t>
      </w:r>
      <w:r>
        <w:t xml:space="preserve">The rate of Packet-out message, which is generated by the controller, reflects the capability of packet processing for </w:t>
      </w:r>
      <w:proofErr w:type="spellStart"/>
      <w:r>
        <w:t>OpenFlow</w:t>
      </w:r>
      <w:proofErr w:type="spellEnd"/>
      <w:r>
        <w:t xml:space="preserve"> switch. Finally, the duration of how long</w:t>
      </w:r>
      <w:r>
        <w:rPr>
          <w:spacing w:val="-15"/>
        </w:rPr>
        <w:t xml:space="preserve"> </w:t>
      </w:r>
      <w:r>
        <w:t>the</w:t>
      </w:r>
      <w:r>
        <w:rPr>
          <w:spacing w:val="-15"/>
        </w:rPr>
        <w:t xml:space="preserve"> </w:t>
      </w:r>
      <w:r>
        <w:t>flow</w:t>
      </w:r>
      <w:r>
        <w:rPr>
          <w:spacing w:val="-15"/>
        </w:rPr>
        <w:t xml:space="preserve"> </w:t>
      </w:r>
      <w:r>
        <w:t>entry</w:t>
      </w:r>
      <w:r>
        <w:rPr>
          <w:spacing w:val="-15"/>
        </w:rPr>
        <w:t xml:space="preserve"> </w:t>
      </w:r>
      <w:r>
        <w:t>remains</w:t>
      </w:r>
      <w:r>
        <w:rPr>
          <w:spacing w:val="-15"/>
        </w:rPr>
        <w:t xml:space="preserve"> </w:t>
      </w:r>
      <w:r>
        <w:t>active</w:t>
      </w:r>
      <w:r>
        <w:rPr>
          <w:spacing w:val="-15"/>
        </w:rPr>
        <w:t xml:space="preserve"> </w:t>
      </w:r>
      <w:r>
        <w:t>is</w:t>
      </w:r>
      <w:r>
        <w:rPr>
          <w:spacing w:val="-15"/>
        </w:rPr>
        <w:t xml:space="preserve"> </w:t>
      </w:r>
      <w:r>
        <w:t>set</w:t>
      </w:r>
      <w:r>
        <w:rPr>
          <w:spacing w:val="-15"/>
        </w:rPr>
        <w:t xml:space="preserve"> </w:t>
      </w:r>
      <w:r>
        <w:t>by</w:t>
      </w:r>
      <w:r>
        <w:rPr>
          <w:spacing w:val="-15"/>
        </w:rPr>
        <w:t xml:space="preserve"> </w:t>
      </w:r>
      <w:r>
        <w:t>the</w:t>
      </w:r>
      <w:r>
        <w:rPr>
          <w:spacing w:val="-15"/>
        </w:rPr>
        <w:t xml:space="preserve"> </w:t>
      </w:r>
      <w:r>
        <w:t>Flow-mod</w:t>
      </w:r>
      <w:r>
        <w:rPr>
          <w:spacing w:val="-15"/>
        </w:rPr>
        <w:t xml:space="preserve"> </w:t>
      </w:r>
      <w:r>
        <w:t>message</w:t>
      </w:r>
      <w:r>
        <w:rPr>
          <w:spacing w:val="-15"/>
        </w:rPr>
        <w:t xml:space="preserve"> </w:t>
      </w:r>
      <w:r>
        <w:t>sent</w:t>
      </w:r>
      <w:r>
        <w:rPr>
          <w:spacing w:val="-15"/>
        </w:rPr>
        <w:t xml:space="preserve"> </w:t>
      </w:r>
      <w:r>
        <w:t>to</w:t>
      </w:r>
      <w:r>
        <w:rPr>
          <w:spacing w:val="-15"/>
        </w:rPr>
        <w:t xml:space="preserve"> </w:t>
      </w:r>
      <w:r>
        <w:t>the</w:t>
      </w:r>
      <w:r>
        <w:rPr>
          <w:spacing w:val="-15"/>
        </w:rPr>
        <w:t xml:space="preserve"> </w:t>
      </w:r>
      <w:r>
        <w:t>switch.</w:t>
      </w:r>
      <w:r>
        <w:rPr>
          <w:spacing w:val="12"/>
        </w:rPr>
        <w:t xml:space="preserve"> </w:t>
      </w:r>
      <w:r>
        <w:t xml:space="preserve">Therefore, these three messages are the major parameters of </w:t>
      </w:r>
      <w:proofErr w:type="spellStart"/>
      <w:r>
        <w:t>OpenFlow</w:t>
      </w:r>
      <w:proofErr w:type="spellEnd"/>
      <w:r>
        <w:t xml:space="preserve"> performance measurement for the C2D and the D2C</w:t>
      </w:r>
      <w:r>
        <w:rPr>
          <w:spacing w:val="-12"/>
        </w:rPr>
        <w:t xml:space="preserve"> </w:t>
      </w:r>
      <w:r>
        <w:t>parts.</w:t>
      </w:r>
    </w:p>
    <w:p w14:paraId="7E84EFF0" w14:textId="77777777" w:rsidR="004B4298" w:rsidRDefault="007908FA">
      <w:pPr>
        <w:pStyle w:val="a3"/>
        <w:spacing w:before="8"/>
        <w:ind w:left="451"/>
      </w:pPr>
      <w:r>
        <w:t xml:space="preserve">In the OFD part, we summarize the performance parameters in two categories:  </w:t>
      </w:r>
      <w:proofErr w:type="gramStart"/>
      <w:r>
        <w:t>the  packet</w:t>
      </w:r>
      <w:proofErr w:type="gramEnd"/>
    </w:p>
    <w:p w14:paraId="4CF5D6FA" w14:textId="77777777" w:rsidR="004B4298" w:rsidRDefault="004B4298">
      <w:pPr>
        <w:sectPr w:rsidR="004B4298">
          <w:pgSz w:w="11910" w:h="16840"/>
          <w:pgMar w:top="1300" w:right="1020" w:bottom="1000" w:left="1600" w:header="0" w:footer="812" w:gutter="0"/>
          <w:cols w:space="720"/>
        </w:sectPr>
      </w:pPr>
    </w:p>
    <w:p w14:paraId="0E451A5A" w14:textId="77777777" w:rsidR="004B4298" w:rsidRDefault="007908FA">
      <w:pPr>
        <w:pStyle w:val="a3"/>
        <w:spacing w:before="54" w:line="415" w:lineRule="auto"/>
        <w:ind w:left="100" w:right="110"/>
        <w:jc w:val="both"/>
      </w:pPr>
      <w:r>
        <w:lastRenderedPageBreak/>
        <w:t xml:space="preserve">processing and </w:t>
      </w:r>
      <w:proofErr w:type="spellStart"/>
      <w:r>
        <w:t>OpenFlow</w:t>
      </w:r>
      <w:proofErr w:type="spellEnd"/>
      <w:r>
        <w:t xml:space="preserve"> mechanism. The former consists of the table lookup, table pipeline, and</w:t>
      </w:r>
      <w:r>
        <w:rPr>
          <w:spacing w:val="-7"/>
        </w:rPr>
        <w:t xml:space="preserve"> </w:t>
      </w:r>
      <w:r>
        <w:t>time</w:t>
      </w:r>
      <w:r>
        <w:rPr>
          <w:spacing w:val="-7"/>
        </w:rPr>
        <w:t xml:space="preserve"> </w:t>
      </w:r>
      <w:r>
        <w:t>of</w:t>
      </w:r>
      <w:r>
        <w:rPr>
          <w:spacing w:val="-7"/>
        </w:rPr>
        <w:t xml:space="preserve"> </w:t>
      </w:r>
      <w:r>
        <w:t>action</w:t>
      </w:r>
      <w:r>
        <w:rPr>
          <w:spacing w:val="-7"/>
        </w:rPr>
        <w:t xml:space="preserve"> </w:t>
      </w:r>
      <w:r>
        <w:t>set</w:t>
      </w:r>
      <w:r>
        <w:rPr>
          <w:spacing w:val="-7"/>
        </w:rPr>
        <w:t xml:space="preserve"> </w:t>
      </w:r>
      <w:r>
        <w:t>execution.</w:t>
      </w:r>
      <w:r>
        <w:rPr>
          <w:spacing w:val="15"/>
        </w:rPr>
        <w:t xml:space="preserve"> </w:t>
      </w:r>
      <w:r>
        <w:t>The</w:t>
      </w:r>
      <w:r>
        <w:rPr>
          <w:spacing w:val="-7"/>
        </w:rPr>
        <w:t xml:space="preserve"> </w:t>
      </w:r>
      <w:r>
        <w:t>later</w:t>
      </w:r>
      <w:r>
        <w:rPr>
          <w:spacing w:val="-7"/>
        </w:rPr>
        <w:t xml:space="preserve"> </w:t>
      </w:r>
      <w:r>
        <w:t>contains</w:t>
      </w:r>
      <w:r>
        <w:rPr>
          <w:spacing w:val="-7"/>
        </w:rPr>
        <w:t xml:space="preserve"> </w:t>
      </w:r>
      <w:r>
        <w:t>the</w:t>
      </w:r>
      <w:r>
        <w:rPr>
          <w:spacing w:val="-7"/>
        </w:rPr>
        <w:t xml:space="preserve"> </w:t>
      </w:r>
      <w:r>
        <w:t>timeout</w:t>
      </w:r>
      <w:r>
        <w:rPr>
          <w:spacing w:val="-7"/>
        </w:rPr>
        <w:t xml:space="preserve"> </w:t>
      </w:r>
      <w:r>
        <w:t>of</w:t>
      </w:r>
      <w:r>
        <w:rPr>
          <w:spacing w:val="-7"/>
        </w:rPr>
        <w:t xml:space="preserve"> </w:t>
      </w:r>
      <w:r>
        <w:t>flow</w:t>
      </w:r>
      <w:r>
        <w:rPr>
          <w:spacing w:val="-7"/>
        </w:rPr>
        <w:t xml:space="preserve"> </w:t>
      </w:r>
      <w:r>
        <w:t>entry</w:t>
      </w:r>
      <w:r>
        <w:rPr>
          <w:spacing w:val="-7"/>
        </w:rPr>
        <w:t xml:space="preserve"> </w:t>
      </w:r>
      <w:r>
        <w:t>and</w:t>
      </w:r>
      <w:r>
        <w:rPr>
          <w:spacing w:val="-7"/>
        </w:rPr>
        <w:t xml:space="preserve"> </w:t>
      </w:r>
      <w:r>
        <w:t>the</w:t>
      </w:r>
      <w:r>
        <w:rPr>
          <w:spacing w:val="-7"/>
        </w:rPr>
        <w:t xml:space="preserve"> </w:t>
      </w:r>
      <w:r>
        <w:t>size</w:t>
      </w:r>
      <w:r>
        <w:rPr>
          <w:spacing w:val="-7"/>
        </w:rPr>
        <w:t xml:space="preserve"> </w:t>
      </w:r>
      <w:r>
        <w:t>of</w:t>
      </w:r>
      <w:r>
        <w:rPr>
          <w:spacing w:val="-7"/>
        </w:rPr>
        <w:t xml:space="preserve"> </w:t>
      </w:r>
      <w:r>
        <w:t>the flow</w:t>
      </w:r>
      <w:r>
        <w:rPr>
          <w:spacing w:val="-5"/>
        </w:rPr>
        <w:t xml:space="preserve"> </w:t>
      </w:r>
      <w:r>
        <w:t>table.</w:t>
      </w:r>
    </w:p>
    <w:p w14:paraId="0C10A6E5" w14:textId="77777777" w:rsidR="004B4298" w:rsidRDefault="004B4298">
      <w:pPr>
        <w:pStyle w:val="a3"/>
      </w:pPr>
    </w:p>
    <w:p w14:paraId="75DF5B81" w14:textId="77777777" w:rsidR="004B4298" w:rsidRDefault="007908FA">
      <w:pPr>
        <w:pStyle w:val="2"/>
        <w:numPr>
          <w:ilvl w:val="1"/>
          <w:numId w:val="4"/>
        </w:numPr>
        <w:tabs>
          <w:tab w:val="left" w:pos="876"/>
        </w:tabs>
        <w:spacing w:before="186"/>
        <w:jc w:val="both"/>
      </w:pPr>
      <w:bookmarkStart w:id="14" w:name="Related_Work"/>
      <w:bookmarkStart w:id="15" w:name="_bookmark7"/>
      <w:bookmarkEnd w:id="14"/>
      <w:bookmarkEnd w:id="15"/>
      <w:r>
        <w:t>Related</w:t>
      </w:r>
      <w:r>
        <w:rPr>
          <w:spacing w:val="26"/>
        </w:rPr>
        <w:t xml:space="preserve"> </w:t>
      </w:r>
      <w:r>
        <w:rPr>
          <w:spacing w:val="-5"/>
        </w:rPr>
        <w:t>Work</w:t>
      </w:r>
    </w:p>
    <w:p w14:paraId="14C66C89" w14:textId="77777777" w:rsidR="004B4298" w:rsidRDefault="004B4298">
      <w:pPr>
        <w:pStyle w:val="a3"/>
        <w:spacing w:before="10"/>
        <w:rPr>
          <w:b/>
          <w:sz w:val="32"/>
        </w:rPr>
      </w:pPr>
    </w:p>
    <w:p w14:paraId="1B3E833D" w14:textId="77777777" w:rsidR="004B4298" w:rsidRDefault="007908FA">
      <w:pPr>
        <w:pStyle w:val="a3"/>
        <w:spacing w:line="415" w:lineRule="auto"/>
        <w:ind w:left="100" w:right="111" w:firstLine="351"/>
        <w:jc w:val="both"/>
      </w:pPr>
      <w:r>
        <w:t>Currently,</w:t>
      </w:r>
      <w:r>
        <w:rPr>
          <w:spacing w:val="-4"/>
        </w:rPr>
        <w:t xml:space="preserve"> </w:t>
      </w:r>
      <w:r>
        <w:t>there</w:t>
      </w:r>
      <w:r>
        <w:rPr>
          <w:spacing w:val="-4"/>
        </w:rPr>
        <w:t xml:space="preserve"> </w:t>
      </w:r>
      <w:r>
        <w:t>are</w:t>
      </w:r>
      <w:r>
        <w:rPr>
          <w:spacing w:val="-4"/>
        </w:rPr>
        <w:t xml:space="preserve"> </w:t>
      </w:r>
      <w:r>
        <w:t>some</w:t>
      </w:r>
      <w:r>
        <w:rPr>
          <w:spacing w:val="-4"/>
        </w:rPr>
        <w:t xml:space="preserve"> </w:t>
      </w:r>
      <w:r>
        <w:t>testing</w:t>
      </w:r>
      <w:r>
        <w:rPr>
          <w:spacing w:val="-4"/>
        </w:rPr>
        <w:t xml:space="preserve"> </w:t>
      </w:r>
      <w:r>
        <w:t>solutions</w:t>
      </w:r>
      <w:r>
        <w:rPr>
          <w:spacing w:val="-4"/>
        </w:rPr>
        <w:t xml:space="preserve"> </w:t>
      </w:r>
      <w:r>
        <w:t>developed</w:t>
      </w:r>
      <w:r>
        <w:rPr>
          <w:spacing w:val="-4"/>
        </w:rPr>
        <w:t xml:space="preserve"> </w:t>
      </w:r>
      <w:r>
        <w:t>with</w:t>
      </w:r>
      <w:r>
        <w:rPr>
          <w:spacing w:val="-4"/>
        </w:rPr>
        <w:t xml:space="preserve"> </w:t>
      </w:r>
      <w:r>
        <w:t>the</w:t>
      </w:r>
      <w:r>
        <w:rPr>
          <w:spacing w:val="-4"/>
        </w:rPr>
        <w:t xml:space="preserve"> </w:t>
      </w:r>
      <w:r>
        <w:t>focus</w:t>
      </w:r>
      <w:r>
        <w:rPr>
          <w:spacing w:val="-4"/>
        </w:rPr>
        <w:t xml:space="preserve"> </w:t>
      </w:r>
      <w:r>
        <w:t>on</w:t>
      </w:r>
      <w:r>
        <w:rPr>
          <w:spacing w:val="-4"/>
        </w:rPr>
        <w:t xml:space="preserve"> </w:t>
      </w:r>
      <w:r>
        <w:t>TD.</w:t>
      </w:r>
      <w:r>
        <w:rPr>
          <w:spacing w:val="-4"/>
        </w:rPr>
        <w:t xml:space="preserve"> </w:t>
      </w:r>
      <w:r>
        <w:t>Bianco</w:t>
      </w:r>
      <w:r>
        <w:rPr>
          <w:spacing w:val="-4"/>
        </w:rPr>
        <w:t xml:space="preserve"> </w:t>
      </w:r>
      <w:r>
        <w:t>[</w:t>
      </w:r>
      <w:hyperlink w:anchor="_bookmark48" w:history="1">
        <w:r>
          <w:t>7</w:t>
        </w:r>
      </w:hyperlink>
      <w:r>
        <w:t>]</w:t>
      </w:r>
      <w:r>
        <w:rPr>
          <w:spacing w:val="-4"/>
        </w:rPr>
        <w:t xml:space="preserve"> </w:t>
      </w:r>
      <w:r>
        <w:t xml:space="preserve">and </w:t>
      </w:r>
      <w:proofErr w:type="spellStart"/>
      <w:r>
        <w:t>Emmerich</w:t>
      </w:r>
      <w:proofErr w:type="spellEnd"/>
      <w:r>
        <w:rPr>
          <w:spacing w:val="-24"/>
        </w:rPr>
        <w:t xml:space="preserve"> </w:t>
      </w:r>
      <w:r>
        <w:t>[</w:t>
      </w:r>
      <w:hyperlink w:anchor="_bookmark49" w:history="1">
        <w:r>
          <w:t>8</w:t>
        </w:r>
      </w:hyperlink>
      <w:r>
        <w:t>]</w:t>
      </w:r>
      <w:r>
        <w:rPr>
          <w:spacing w:val="-24"/>
        </w:rPr>
        <w:t xml:space="preserve"> </w:t>
      </w:r>
      <w:r>
        <w:t>provide</w:t>
      </w:r>
      <w:r>
        <w:rPr>
          <w:spacing w:val="-24"/>
        </w:rPr>
        <w:t xml:space="preserve"> </w:t>
      </w:r>
      <w:r>
        <w:t>the</w:t>
      </w:r>
      <w:r>
        <w:rPr>
          <w:spacing w:val="-24"/>
        </w:rPr>
        <w:t xml:space="preserve"> </w:t>
      </w:r>
      <w:r>
        <w:t>measurement</w:t>
      </w:r>
      <w:r>
        <w:rPr>
          <w:spacing w:val="-24"/>
        </w:rPr>
        <w:t xml:space="preserve"> </w:t>
      </w:r>
      <w:r>
        <w:t>methodologies</w:t>
      </w:r>
      <w:r>
        <w:rPr>
          <w:spacing w:val="-24"/>
        </w:rPr>
        <w:t xml:space="preserve"> </w:t>
      </w:r>
      <w:r>
        <w:t>for</w:t>
      </w:r>
      <w:r>
        <w:rPr>
          <w:spacing w:val="-24"/>
        </w:rPr>
        <w:t xml:space="preserve"> </w:t>
      </w:r>
      <w:r>
        <w:t>the</w:t>
      </w:r>
      <w:r>
        <w:rPr>
          <w:spacing w:val="-24"/>
        </w:rPr>
        <w:t xml:space="preserve"> </w:t>
      </w:r>
      <w:r>
        <w:t>forwarding</w:t>
      </w:r>
      <w:r>
        <w:rPr>
          <w:spacing w:val="-24"/>
        </w:rPr>
        <w:t xml:space="preserve"> </w:t>
      </w:r>
      <w:r>
        <w:t>throughput</w:t>
      </w:r>
      <w:r>
        <w:rPr>
          <w:spacing w:val="-24"/>
        </w:rPr>
        <w:t xml:space="preserve"> </w:t>
      </w:r>
      <w:r>
        <w:t>and</w:t>
      </w:r>
      <w:r>
        <w:rPr>
          <w:spacing w:val="-24"/>
        </w:rPr>
        <w:t xml:space="preserve"> </w:t>
      </w:r>
      <w:r>
        <w:t>packet latency</w:t>
      </w:r>
      <w:r>
        <w:rPr>
          <w:spacing w:val="-22"/>
        </w:rPr>
        <w:t xml:space="preserve"> </w:t>
      </w:r>
      <w:r>
        <w:t>of</w:t>
      </w:r>
      <w:r>
        <w:rPr>
          <w:spacing w:val="-22"/>
        </w:rPr>
        <w:t xml:space="preserve"> </w:t>
      </w:r>
      <w:r>
        <w:t>switch</w:t>
      </w:r>
      <w:r>
        <w:rPr>
          <w:spacing w:val="-22"/>
        </w:rPr>
        <w:t xml:space="preserve"> </w:t>
      </w:r>
      <w:r>
        <w:t>in</w:t>
      </w:r>
      <w:r>
        <w:rPr>
          <w:spacing w:val="-22"/>
        </w:rPr>
        <w:t xml:space="preserve"> </w:t>
      </w:r>
      <w:proofErr w:type="spellStart"/>
      <w:r>
        <w:t>underloaded</w:t>
      </w:r>
      <w:proofErr w:type="spellEnd"/>
      <w:r>
        <w:rPr>
          <w:spacing w:val="-22"/>
        </w:rPr>
        <w:t xml:space="preserve"> </w:t>
      </w:r>
      <w:r>
        <w:t>and</w:t>
      </w:r>
      <w:r>
        <w:rPr>
          <w:spacing w:val="-22"/>
        </w:rPr>
        <w:t xml:space="preserve"> </w:t>
      </w:r>
      <w:r>
        <w:t>overloaded</w:t>
      </w:r>
      <w:r>
        <w:rPr>
          <w:spacing w:val="-22"/>
        </w:rPr>
        <w:t xml:space="preserve"> </w:t>
      </w:r>
      <w:r>
        <w:t>situations.</w:t>
      </w:r>
      <w:r>
        <w:rPr>
          <w:spacing w:val="8"/>
        </w:rPr>
        <w:t xml:space="preserve"> </w:t>
      </w:r>
      <w:proofErr w:type="spellStart"/>
      <w:r>
        <w:t>Gelberger</w:t>
      </w:r>
      <w:proofErr w:type="spellEnd"/>
      <w:r>
        <w:rPr>
          <w:spacing w:val="-22"/>
        </w:rPr>
        <w:t xml:space="preserve"> </w:t>
      </w:r>
      <w:r>
        <w:t>[</w:t>
      </w:r>
      <w:hyperlink w:anchor="_bookmark50" w:history="1">
        <w:r>
          <w:t>9</w:t>
        </w:r>
      </w:hyperlink>
      <w:r>
        <w:t>]</w:t>
      </w:r>
      <w:r>
        <w:rPr>
          <w:spacing w:val="-22"/>
        </w:rPr>
        <w:t xml:space="preserve"> </w:t>
      </w:r>
      <w:r>
        <w:t>proposes</w:t>
      </w:r>
      <w:r>
        <w:rPr>
          <w:spacing w:val="-22"/>
        </w:rPr>
        <w:t xml:space="preserve"> </w:t>
      </w:r>
      <w:r>
        <w:t>the</w:t>
      </w:r>
      <w:r>
        <w:rPr>
          <w:spacing w:val="-22"/>
        </w:rPr>
        <w:t xml:space="preserve"> </w:t>
      </w:r>
      <w:r>
        <w:t>cost</w:t>
      </w:r>
      <w:r>
        <w:rPr>
          <w:spacing w:val="-22"/>
        </w:rPr>
        <w:t xml:space="preserve"> </w:t>
      </w:r>
      <w:r>
        <w:t xml:space="preserve">mea- </w:t>
      </w:r>
      <w:proofErr w:type="spellStart"/>
      <w:r>
        <w:t>surement</w:t>
      </w:r>
      <w:proofErr w:type="spellEnd"/>
      <w:r>
        <w:rPr>
          <w:spacing w:val="-14"/>
        </w:rPr>
        <w:t xml:space="preserve"> </w:t>
      </w:r>
      <w:r>
        <w:t>which</w:t>
      </w:r>
      <w:r>
        <w:rPr>
          <w:spacing w:val="-14"/>
        </w:rPr>
        <w:t xml:space="preserve"> </w:t>
      </w:r>
      <w:r>
        <w:t>includes</w:t>
      </w:r>
      <w:r>
        <w:rPr>
          <w:spacing w:val="-14"/>
        </w:rPr>
        <w:t xml:space="preserve"> </w:t>
      </w:r>
      <w:r>
        <w:t>throughput,</w:t>
      </w:r>
      <w:r>
        <w:rPr>
          <w:spacing w:val="-12"/>
        </w:rPr>
        <w:t xml:space="preserve"> </w:t>
      </w:r>
      <w:r>
        <w:t>latency,</w:t>
      </w:r>
      <w:r>
        <w:rPr>
          <w:spacing w:val="-12"/>
        </w:rPr>
        <w:t xml:space="preserve"> </w:t>
      </w:r>
      <w:r>
        <w:t>and</w:t>
      </w:r>
      <w:r>
        <w:rPr>
          <w:spacing w:val="-14"/>
        </w:rPr>
        <w:t xml:space="preserve"> </w:t>
      </w:r>
      <w:r>
        <w:t>jitter</w:t>
      </w:r>
      <w:r>
        <w:rPr>
          <w:spacing w:val="-14"/>
        </w:rPr>
        <w:t xml:space="preserve"> </w:t>
      </w:r>
      <w:r>
        <w:t>for</w:t>
      </w:r>
      <w:r>
        <w:rPr>
          <w:spacing w:val="-14"/>
        </w:rPr>
        <w:t xml:space="preserve"> </w:t>
      </w:r>
      <w:r>
        <w:t>switching</w:t>
      </w:r>
      <w:r>
        <w:rPr>
          <w:spacing w:val="-14"/>
        </w:rPr>
        <w:t xml:space="preserve"> </w:t>
      </w:r>
      <w:r>
        <w:t>and</w:t>
      </w:r>
      <w:r>
        <w:rPr>
          <w:spacing w:val="-14"/>
        </w:rPr>
        <w:t xml:space="preserve"> </w:t>
      </w:r>
      <w:r>
        <w:t>routing</w:t>
      </w:r>
      <w:r>
        <w:rPr>
          <w:spacing w:val="-14"/>
        </w:rPr>
        <w:t xml:space="preserve"> </w:t>
      </w:r>
      <w:r>
        <w:t>on</w:t>
      </w:r>
      <w:r>
        <w:rPr>
          <w:spacing w:val="-14"/>
        </w:rPr>
        <w:t xml:space="preserve"> </w:t>
      </w:r>
      <w:proofErr w:type="spellStart"/>
      <w:r>
        <w:t>OpenFlow</w:t>
      </w:r>
      <w:proofErr w:type="spellEnd"/>
      <w:r>
        <w:t xml:space="preserve">. </w:t>
      </w:r>
      <w:proofErr w:type="spellStart"/>
      <w:r>
        <w:t>Jarschel</w:t>
      </w:r>
      <w:proofErr w:type="spellEnd"/>
      <w:r>
        <w:rPr>
          <w:spacing w:val="-14"/>
        </w:rPr>
        <w:t xml:space="preserve"> </w:t>
      </w:r>
      <w:r>
        <w:t>[</w:t>
      </w:r>
      <w:hyperlink w:anchor="_bookmark51" w:history="1">
        <w:r>
          <w:t>10</w:t>
        </w:r>
      </w:hyperlink>
      <w:r>
        <w:t>]</w:t>
      </w:r>
      <w:r>
        <w:rPr>
          <w:spacing w:val="-14"/>
        </w:rPr>
        <w:t xml:space="preserve"> </w:t>
      </w:r>
      <w:r>
        <w:t>propose</w:t>
      </w:r>
      <w:r>
        <w:rPr>
          <w:spacing w:val="-14"/>
        </w:rPr>
        <w:t xml:space="preserve"> </w:t>
      </w:r>
      <w:r>
        <w:t>the</w:t>
      </w:r>
      <w:r>
        <w:rPr>
          <w:spacing w:val="-13"/>
        </w:rPr>
        <w:t xml:space="preserve"> </w:t>
      </w:r>
      <w:r>
        <w:t>model</w:t>
      </w:r>
      <w:r>
        <w:rPr>
          <w:spacing w:val="-13"/>
        </w:rPr>
        <w:t xml:space="preserve"> </w:t>
      </w:r>
      <w:r>
        <w:t>based</w:t>
      </w:r>
      <w:r>
        <w:rPr>
          <w:spacing w:val="-14"/>
        </w:rPr>
        <w:t xml:space="preserve"> </w:t>
      </w:r>
      <w:r>
        <w:t>on</w:t>
      </w:r>
      <w:r>
        <w:rPr>
          <w:spacing w:val="-13"/>
        </w:rPr>
        <w:t xml:space="preserve"> </w:t>
      </w:r>
      <w:r>
        <w:t>forwarding</w:t>
      </w:r>
      <w:r>
        <w:rPr>
          <w:spacing w:val="-13"/>
        </w:rPr>
        <w:t xml:space="preserve"> </w:t>
      </w:r>
      <w:r>
        <w:t>speed</w:t>
      </w:r>
      <w:r>
        <w:rPr>
          <w:spacing w:val="-14"/>
        </w:rPr>
        <w:t xml:space="preserve"> </w:t>
      </w:r>
      <w:r>
        <w:t>and</w:t>
      </w:r>
      <w:r>
        <w:rPr>
          <w:spacing w:val="-13"/>
        </w:rPr>
        <w:t xml:space="preserve"> </w:t>
      </w:r>
      <w:r>
        <w:t>blocking</w:t>
      </w:r>
      <w:r>
        <w:rPr>
          <w:spacing w:val="-14"/>
        </w:rPr>
        <w:t xml:space="preserve"> </w:t>
      </w:r>
      <w:r>
        <w:t>probability</w:t>
      </w:r>
      <w:r>
        <w:rPr>
          <w:spacing w:val="-13"/>
        </w:rPr>
        <w:t xml:space="preserve"> </w:t>
      </w:r>
      <w:r>
        <w:t>to</w:t>
      </w:r>
      <w:r>
        <w:rPr>
          <w:spacing w:val="-13"/>
        </w:rPr>
        <w:t xml:space="preserve"> </w:t>
      </w:r>
      <w:r>
        <w:t>estimate the packet sojourn</w:t>
      </w:r>
      <w:r>
        <w:rPr>
          <w:spacing w:val="-11"/>
        </w:rPr>
        <w:t xml:space="preserve"> </w:t>
      </w:r>
      <w:r>
        <w:t>time.</w:t>
      </w:r>
    </w:p>
    <w:p w14:paraId="483D68DE" w14:textId="77777777" w:rsidR="004B4298" w:rsidRDefault="007908FA">
      <w:pPr>
        <w:pStyle w:val="a3"/>
        <w:spacing w:before="8" w:line="415" w:lineRule="auto"/>
        <w:ind w:left="100" w:right="111" w:firstLine="351"/>
        <w:jc w:val="both"/>
      </w:pPr>
      <w:r>
        <w:t>Recently, Spirent proposes a white paper [</w:t>
      </w:r>
      <w:hyperlink w:anchor="_bookmark46" w:history="1">
        <w:r>
          <w:t>5</w:t>
        </w:r>
      </w:hyperlink>
      <w:r>
        <w:t xml:space="preserve">] for </w:t>
      </w:r>
      <w:proofErr w:type="spellStart"/>
      <w:r>
        <w:t>OpenFlow</w:t>
      </w:r>
      <w:proofErr w:type="spellEnd"/>
      <w:r>
        <w:t xml:space="preserve"> switch performance testing. It focuses on the general concepts of testing and provides suggestions for each test cases. More specifically, the authors in OFLOPS [</w:t>
      </w:r>
      <w:hyperlink w:anchor="_bookmark47" w:history="1">
        <w:r>
          <w:t>6</w:t>
        </w:r>
      </w:hyperlink>
      <w:r>
        <w:t xml:space="preserve">] propose two major test cases for the latency measure- </w:t>
      </w:r>
      <w:proofErr w:type="spellStart"/>
      <w:r>
        <w:t>ment</w:t>
      </w:r>
      <w:proofErr w:type="spellEnd"/>
      <w:r>
        <w:t xml:space="preserve"> of Flow-mod and the execution time of action set.</w:t>
      </w:r>
    </w:p>
    <w:p w14:paraId="76ECDED7" w14:textId="77777777" w:rsidR="004B4298" w:rsidRDefault="007908FA">
      <w:pPr>
        <w:pStyle w:val="a3"/>
        <w:spacing w:before="8" w:line="415" w:lineRule="auto"/>
        <w:ind w:left="100" w:right="110" w:firstLine="351"/>
        <w:jc w:val="both"/>
      </w:pPr>
      <w:r>
        <w:t>Although the latency can be evaluated by the Barrier messages, however, the</w:t>
      </w:r>
      <w:r>
        <w:rPr>
          <w:spacing w:val="-14"/>
        </w:rPr>
        <w:t xml:space="preserve"> </w:t>
      </w:r>
      <w:r>
        <w:t xml:space="preserve">measurement result is not accurate where deviation may </w:t>
      </w:r>
      <w:r>
        <w:rPr>
          <w:spacing w:val="-3"/>
        </w:rPr>
        <w:t xml:space="preserve">occur. </w:t>
      </w:r>
      <w:r>
        <w:t>There are two major reasons. The one is that the Barrier messages need extra time to be processed between the controller and the switch. The</w:t>
      </w:r>
      <w:r>
        <w:rPr>
          <w:spacing w:val="-3"/>
        </w:rPr>
        <w:t xml:space="preserve"> </w:t>
      </w:r>
      <w:r>
        <w:t>other</w:t>
      </w:r>
      <w:r>
        <w:rPr>
          <w:spacing w:val="-3"/>
        </w:rPr>
        <w:t xml:space="preserve"> </w:t>
      </w:r>
      <w:r>
        <w:t>is</w:t>
      </w:r>
      <w:r>
        <w:rPr>
          <w:spacing w:val="-3"/>
        </w:rPr>
        <w:t xml:space="preserve"> </w:t>
      </w:r>
      <w:r>
        <w:t>that</w:t>
      </w:r>
      <w:r>
        <w:rPr>
          <w:spacing w:val="-3"/>
        </w:rPr>
        <w:t xml:space="preserve"> </w:t>
      </w:r>
      <w:r>
        <w:t>the</w:t>
      </w:r>
      <w:r>
        <w:rPr>
          <w:spacing w:val="-3"/>
        </w:rPr>
        <w:t xml:space="preserve"> </w:t>
      </w:r>
      <w:r>
        <w:t>process</w:t>
      </w:r>
      <w:r>
        <w:rPr>
          <w:spacing w:val="-3"/>
        </w:rPr>
        <w:t xml:space="preserve"> </w:t>
      </w:r>
      <w:r>
        <w:t>of</w:t>
      </w:r>
      <w:r>
        <w:rPr>
          <w:spacing w:val="-3"/>
        </w:rPr>
        <w:t xml:space="preserve"> </w:t>
      </w:r>
      <w:r>
        <w:t>Barrier</w:t>
      </w:r>
      <w:r>
        <w:rPr>
          <w:spacing w:val="-3"/>
        </w:rPr>
        <w:t xml:space="preserve"> </w:t>
      </w:r>
      <w:r>
        <w:t>messages</w:t>
      </w:r>
      <w:r>
        <w:rPr>
          <w:spacing w:val="-3"/>
        </w:rPr>
        <w:t xml:space="preserve"> </w:t>
      </w:r>
      <w:r>
        <w:t>in</w:t>
      </w:r>
      <w:r>
        <w:rPr>
          <w:spacing w:val="-3"/>
        </w:rPr>
        <w:t xml:space="preserve"> </w:t>
      </w:r>
      <w:proofErr w:type="spellStart"/>
      <w:r>
        <w:t>OpenFlow</w:t>
      </w:r>
      <w:proofErr w:type="spellEnd"/>
      <w:r>
        <w:rPr>
          <w:spacing w:val="-3"/>
        </w:rPr>
        <w:t xml:space="preserve"> </w:t>
      </w:r>
      <w:r>
        <w:t>switch</w:t>
      </w:r>
      <w:r>
        <w:rPr>
          <w:spacing w:val="-3"/>
        </w:rPr>
        <w:t xml:space="preserve"> </w:t>
      </w:r>
      <w:r>
        <w:t>may</w:t>
      </w:r>
      <w:r>
        <w:rPr>
          <w:spacing w:val="-3"/>
        </w:rPr>
        <w:t xml:space="preserve"> </w:t>
      </w:r>
      <w:r>
        <w:t>not</w:t>
      </w:r>
      <w:r>
        <w:rPr>
          <w:spacing w:val="-3"/>
        </w:rPr>
        <w:t xml:space="preserve"> </w:t>
      </w:r>
      <w:r>
        <w:t>be</w:t>
      </w:r>
      <w:r>
        <w:rPr>
          <w:spacing w:val="-3"/>
        </w:rPr>
        <w:t xml:space="preserve"> </w:t>
      </w:r>
      <w:r>
        <w:t xml:space="preserve">implemented correctly. The methods proposed by OFLOPS </w:t>
      </w:r>
      <w:hyperlink w:anchor="_bookmark47" w:history="1">
        <w:r>
          <w:t>[6</w:t>
        </w:r>
      </w:hyperlink>
      <w:r>
        <w:t xml:space="preserve">] solve these issues by using the traffic to measure the setup time of multi-flow entries. In advance, the authors in OFLOPS propose the OFLOPS-Turbo </w:t>
      </w:r>
      <w:r>
        <w:rPr>
          <w:spacing w:val="-3"/>
        </w:rPr>
        <w:t>[</w:t>
      </w:r>
      <w:hyperlink w:anchor="_bookmark52" w:history="1">
        <w:r>
          <w:rPr>
            <w:spacing w:val="-3"/>
          </w:rPr>
          <w:t>11</w:t>
        </w:r>
      </w:hyperlink>
      <w:r>
        <w:rPr>
          <w:spacing w:val="-3"/>
        </w:rPr>
        <w:t xml:space="preserve">] </w:t>
      </w:r>
      <w:r>
        <w:t xml:space="preserve">which enhances the framework by 10 </w:t>
      </w:r>
      <w:proofErr w:type="spellStart"/>
      <w:r>
        <w:t>Gbps</w:t>
      </w:r>
      <w:proofErr w:type="spellEnd"/>
      <w:r>
        <w:t xml:space="preserve"> Ethernet platform to</w:t>
      </w:r>
      <w:r>
        <w:rPr>
          <w:spacing w:val="-23"/>
        </w:rPr>
        <w:t xml:space="preserve"> </w:t>
      </w:r>
      <w:r>
        <w:t>evaluate the</w:t>
      </w:r>
      <w:r>
        <w:rPr>
          <w:spacing w:val="-24"/>
        </w:rPr>
        <w:t xml:space="preserve"> </w:t>
      </w:r>
      <w:r>
        <w:t>next-generation</w:t>
      </w:r>
      <w:r>
        <w:rPr>
          <w:spacing w:val="-23"/>
        </w:rPr>
        <w:t xml:space="preserve"> </w:t>
      </w:r>
      <w:proofErr w:type="spellStart"/>
      <w:r>
        <w:t>OpenFlow</w:t>
      </w:r>
      <w:proofErr w:type="spellEnd"/>
      <w:r>
        <w:rPr>
          <w:spacing w:val="-23"/>
        </w:rPr>
        <w:t xml:space="preserve"> </w:t>
      </w:r>
      <w:r>
        <w:t>switch.</w:t>
      </w:r>
      <w:r>
        <w:rPr>
          <w:spacing w:val="6"/>
        </w:rPr>
        <w:t xml:space="preserve"> </w:t>
      </w:r>
      <w:r>
        <w:t>However,</w:t>
      </w:r>
      <w:r>
        <w:rPr>
          <w:spacing w:val="-20"/>
        </w:rPr>
        <w:t xml:space="preserve"> </w:t>
      </w:r>
      <w:r>
        <w:t>the</w:t>
      </w:r>
      <w:r>
        <w:rPr>
          <w:spacing w:val="-24"/>
        </w:rPr>
        <w:t xml:space="preserve"> </w:t>
      </w:r>
      <w:r>
        <w:t>system</w:t>
      </w:r>
      <w:r>
        <w:rPr>
          <w:spacing w:val="-23"/>
        </w:rPr>
        <w:t xml:space="preserve"> </w:t>
      </w:r>
      <w:r>
        <w:t>does</w:t>
      </w:r>
      <w:r>
        <w:rPr>
          <w:spacing w:val="-23"/>
        </w:rPr>
        <w:t xml:space="preserve"> </w:t>
      </w:r>
      <w:r>
        <w:t>not</w:t>
      </w:r>
      <w:r>
        <w:rPr>
          <w:spacing w:val="-23"/>
        </w:rPr>
        <w:t xml:space="preserve"> </w:t>
      </w:r>
      <w:r>
        <w:t>address</w:t>
      </w:r>
      <w:r>
        <w:rPr>
          <w:spacing w:val="-23"/>
        </w:rPr>
        <w:t xml:space="preserve"> </w:t>
      </w:r>
      <w:r>
        <w:t>any</w:t>
      </w:r>
      <w:r>
        <w:rPr>
          <w:spacing w:val="-24"/>
        </w:rPr>
        <w:t xml:space="preserve"> </w:t>
      </w:r>
      <w:r>
        <w:t>methodologies for switch testing in</w:t>
      </w:r>
      <w:r>
        <w:rPr>
          <w:spacing w:val="-13"/>
        </w:rPr>
        <w:t xml:space="preserve"> </w:t>
      </w:r>
      <w:r>
        <w:t>detail.</w:t>
      </w:r>
    </w:p>
    <w:p w14:paraId="782DE845" w14:textId="77777777" w:rsidR="004B4298" w:rsidRDefault="007908FA">
      <w:pPr>
        <w:pStyle w:val="a3"/>
        <w:spacing w:before="8" w:line="415" w:lineRule="auto"/>
        <w:ind w:left="100" w:right="112" w:firstLine="351"/>
        <w:jc w:val="both"/>
      </w:pPr>
      <w:r>
        <w:t>Due</w:t>
      </w:r>
      <w:r>
        <w:rPr>
          <w:spacing w:val="-6"/>
        </w:rPr>
        <w:t xml:space="preserve"> </w:t>
      </w:r>
      <w:r>
        <w:t>to</w:t>
      </w:r>
      <w:r>
        <w:rPr>
          <w:spacing w:val="-6"/>
        </w:rPr>
        <w:t xml:space="preserve"> </w:t>
      </w:r>
      <w:r>
        <w:t>the</w:t>
      </w:r>
      <w:r>
        <w:rPr>
          <w:spacing w:val="-6"/>
        </w:rPr>
        <w:t xml:space="preserve"> </w:t>
      </w:r>
      <w:r>
        <w:t>fact</w:t>
      </w:r>
      <w:r>
        <w:rPr>
          <w:spacing w:val="-6"/>
        </w:rPr>
        <w:t xml:space="preserve"> </w:t>
      </w:r>
      <w:r>
        <w:t>where</w:t>
      </w:r>
      <w:r>
        <w:rPr>
          <w:spacing w:val="-6"/>
        </w:rPr>
        <w:t xml:space="preserve"> </w:t>
      </w:r>
      <w:r>
        <w:t>latency</w:t>
      </w:r>
      <w:r>
        <w:rPr>
          <w:spacing w:val="-6"/>
        </w:rPr>
        <w:t xml:space="preserve"> </w:t>
      </w:r>
      <w:r>
        <w:t>of</w:t>
      </w:r>
      <w:r>
        <w:rPr>
          <w:spacing w:val="-6"/>
        </w:rPr>
        <w:t xml:space="preserve"> </w:t>
      </w:r>
      <w:r>
        <w:t>Flow-mod</w:t>
      </w:r>
      <w:r>
        <w:rPr>
          <w:spacing w:val="-6"/>
        </w:rPr>
        <w:t xml:space="preserve"> </w:t>
      </w:r>
      <w:r>
        <w:t>may</w:t>
      </w:r>
      <w:r>
        <w:rPr>
          <w:spacing w:val="-6"/>
        </w:rPr>
        <w:t xml:space="preserve"> </w:t>
      </w:r>
      <w:r>
        <w:t>be</w:t>
      </w:r>
      <w:r>
        <w:rPr>
          <w:spacing w:val="-6"/>
        </w:rPr>
        <w:t xml:space="preserve"> </w:t>
      </w:r>
      <w:r>
        <w:t>varied</w:t>
      </w:r>
      <w:r>
        <w:rPr>
          <w:spacing w:val="-6"/>
        </w:rPr>
        <w:t xml:space="preserve"> </w:t>
      </w:r>
      <w:r>
        <w:t>under</w:t>
      </w:r>
      <w:r>
        <w:rPr>
          <w:spacing w:val="-6"/>
        </w:rPr>
        <w:t xml:space="preserve"> </w:t>
      </w:r>
      <w:r>
        <w:t>different</w:t>
      </w:r>
      <w:r>
        <w:rPr>
          <w:spacing w:val="-6"/>
        </w:rPr>
        <w:t xml:space="preserve"> </w:t>
      </w:r>
      <w:r>
        <w:t>testing</w:t>
      </w:r>
      <w:r>
        <w:rPr>
          <w:spacing w:val="-6"/>
        </w:rPr>
        <w:t xml:space="preserve"> </w:t>
      </w:r>
      <w:r>
        <w:t xml:space="preserve">situations, Handfield </w:t>
      </w:r>
      <w:hyperlink w:anchor="_bookmark53" w:history="1">
        <w:r>
          <w:t>[12</w:t>
        </w:r>
      </w:hyperlink>
      <w:r>
        <w:t>] finds out the major impact factors which include the priority, current flow</w:t>
      </w:r>
      <w:r>
        <w:rPr>
          <w:spacing w:val="-32"/>
        </w:rPr>
        <w:t xml:space="preserve"> </w:t>
      </w:r>
      <w:r>
        <w:t>table size, and the operation of Flow-mod. Bianco [</w:t>
      </w:r>
      <w:hyperlink w:anchor="_bookmark48" w:history="1">
        <w:r>
          <w:t>7</w:t>
        </w:r>
      </w:hyperlink>
      <w:r>
        <w:t xml:space="preserve">] and </w:t>
      </w:r>
      <w:proofErr w:type="spellStart"/>
      <w:r>
        <w:t>Tanyingyong</w:t>
      </w:r>
      <w:proofErr w:type="spellEnd"/>
      <w:r>
        <w:t xml:space="preserve"> [</w:t>
      </w:r>
      <w:hyperlink w:anchor="_bookmark54" w:history="1">
        <w:r>
          <w:t>13</w:t>
        </w:r>
      </w:hyperlink>
      <w:r>
        <w:t xml:space="preserve">] estimate the effects of table lookup for hash and linear </w:t>
      </w:r>
      <w:r>
        <w:rPr>
          <w:spacing w:val="-4"/>
        </w:rPr>
        <w:t xml:space="preserve">flow. </w:t>
      </w:r>
      <w:r>
        <w:t>For the throughput, both of them [</w:t>
      </w:r>
      <w:hyperlink w:anchor="_bookmark48" w:history="1">
        <w:r>
          <w:t>7</w:t>
        </w:r>
      </w:hyperlink>
      <w:r>
        <w:t>][</w:t>
      </w:r>
      <w:hyperlink w:anchor="_bookmark54" w:history="1">
        <w:r>
          <w:t>13</w:t>
        </w:r>
      </w:hyperlink>
      <w:r>
        <w:t>] find out the hash</w:t>
      </w:r>
      <w:r>
        <w:rPr>
          <w:spacing w:val="-7"/>
        </w:rPr>
        <w:t xml:space="preserve"> </w:t>
      </w:r>
      <w:r>
        <w:t>flow</w:t>
      </w:r>
      <w:r>
        <w:rPr>
          <w:spacing w:val="-7"/>
        </w:rPr>
        <w:t xml:space="preserve"> </w:t>
      </w:r>
      <w:r>
        <w:t>have</w:t>
      </w:r>
      <w:r>
        <w:rPr>
          <w:spacing w:val="-7"/>
        </w:rPr>
        <w:t xml:space="preserve"> </w:t>
      </w:r>
      <w:r>
        <w:t>better</w:t>
      </w:r>
      <w:r>
        <w:rPr>
          <w:spacing w:val="-7"/>
        </w:rPr>
        <w:t xml:space="preserve"> </w:t>
      </w:r>
      <w:r>
        <w:t>performance.</w:t>
      </w:r>
      <w:r>
        <w:rPr>
          <w:spacing w:val="15"/>
        </w:rPr>
        <w:t xml:space="preserve"> </w:t>
      </w:r>
      <w:r>
        <w:t>For</w:t>
      </w:r>
      <w:r>
        <w:rPr>
          <w:spacing w:val="-7"/>
        </w:rPr>
        <w:t xml:space="preserve"> </w:t>
      </w:r>
      <w:r>
        <w:t>the</w:t>
      </w:r>
      <w:r>
        <w:rPr>
          <w:spacing w:val="-7"/>
        </w:rPr>
        <w:t xml:space="preserve"> </w:t>
      </w:r>
      <w:r>
        <w:t>processing</w:t>
      </w:r>
      <w:r>
        <w:rPr>
          <w:spacing w:val="-7"/>
        </w:rPr>
        <w:t xml:space="preserve"> </w:t>
      </w:r>
      <w:r>
        <w:t>time,</w:t>
      </w:r>
      <w:r>
        <w:rPr>
          <w:spacing w:val="-7"/>
        </w:rPr>
        <w:t xml:space="preserve"> </w:t>
      </w:r>
      <w:r>
        <w:t>Bianco</w:t>
      </w:r>
      <w:r>
        <w:rPr>
          <w:spacing w:val="-7"/>
        </w:rPr>
        <w:t xml:space="preserve"> </w:t>
      </w:r>
      <w:r>
        <w:t>[</w:t>
      </w:r>
      <w:hyperlink w:anchor="_bookmark48" w:history="1">
        <w:r>
          <w:t>7</w:t>
        </w:r>
      </w:hyperlink>
      <w:r>
        <w:t>]</w:t>
      </w:r>
      <w:r>
        <w:rPr>
          <w:spacing w:val="-7"/>
        </w:rPr>
        <w:t xml:space="preserve"> </w:t>
      </w:r>
      <w:r>
        <w:t>estimate</w:t>
      </w:r>
      <w:r>
        <w:rPr>
          <w:spacing w:val="-7"/>
        </w:rPr>
        <w:t xml:space="preserve"> </w:t>
      </w:r>
      <w:r>
        <w:t>it</w:t>
      </w:r>
      <w:r>
        <w:rPr>
          <w:spacing w:val="-7"/>
        </w:rPr>
        <w:t xml:space="preserve"> </w:t>
      </w:r>
      <w:r>
        <w:t>for</w:t>
      </w:r>
      <w:r>
        <w:rPr>
          <w:spacing w:val="-7"/>
        </w:rPr>
        <w:t xml:space="preserve"> </w:t>
      </w:r>
      <w:r>
        <w:t>hash</w:t>
      </w:r>
      <w:r>
        <w:rPr>
          <w:spacing w:val="-7"/>
        </w:rPr>
        <w:t xml:space="preserve"> </w:t>
      </w:r>
      <w:r>
        <w:t>and</w:t>
      </w:r>
    </w:p>
    <w:p w14:paraId="14349D2C" w14:textId="77777777" w:rsidR="004B4298" w:rsidRDefault="004B4298">
      <w:pPr>
        <w:spacing w:line="415" w:lineRule="auto"/>
        <w:jc w:val="both"/>
        <w:sectPr w:rsidR="004B4298">
          <w:pgSz w:w="11910" w:h="16840"/>
          <w:pgMar w:top="1360" w:right="1020" w:bottom="1000" w:left="1600" w:header="0" w:footer="812" w:gutter="0"/>
          <w:cols w:space="720"/>
        </w:sectPr>
      </w:pPr>
    </w:p>
    <w:p w14:paraId="417E6F6F" w14:textId="77777777" w:rsidR="004B4298" w:rsidRDefault="007908FA">
      <w:pPr>
        <w:pStyle w:val="a3"/>
        <w:spacing w:before="54" w:line="415" w:lineRule="auto"/>
        <w:ind w:left="100" w:right="110"/>
        <w:jc w:val="both"/>
      </w:pPr>
      <w:r>
        <w:lastRenderedPageBreak/>
        <w:t>linear flows with different table size. The results are constant and independent of the table size for</w:t>
      </w:r>
      <w:r>
        <w:rPr>
          <w:spacing w:val="-8"/>
        </w:rPr>
        <w:t xml:space="preserve"> </w:t>
      </w:r>
      <w:r>
        <w:t>both</w:t>
      </w:r>
      <w:r>
        <w:rPr>
          <w:spacing w:val="-8"/>
        </w:rPr>
        <w:t xml:space="preserve"> </w:t>
      </w:r>
      <w:r>
        <w:t>types.</w:t>
      </w:r>
      <w:r>
        <w:rPr>
          <w:spacing w:val="14"/>
        </w:rPr>
        <w:t xml:space="preserve"> </w:t>
      </w:r>
      <w:r>
        <w:t>The</w:t>
      </w:r>
      <w:r>
        <w:rPr>
          <w:spacing w:val="-8"/>
        </w:rPr>
        <w:t xml:space="preserve"> </w:t>
      </w:r>
      <w:r>
        <w:t>author</w:t>
      </w:r>
      <w:r>
        <w:rPr>
          <w:spacing w:val="-8"/>
        </w:rPr>
        <w:t xml:space="preserve"> </w:t>
      </w:r>
      <w:r>
        <w:t>of</w:t>
      </w:r>
      <w:r>
        <w:rPr>
          <w:spacing w:val="-8"/>
        </w:rPr>
        <w:t xml:space="preserve"> </w:t>
      </w:r>
      <w:r>
        <w:t>High-fidelity</w:t>
      </w:r>
      <w:r>
        <w:rPr>
          <w:spacing w:val="-8"/>
        </w:rPr>
        <w:t xml:space="preserve"> </w:t>
      </w:r>
      <w:r>
        <w:t>switch</w:t>
      </w:r>
      <w:r>
        <w:rPr>
          <w:spacing w:val="-8"/>
        </w:rPr>
        <w:t xml:space="preserve"> </w:t>
      </w:r>
      <w:r>
        <w:t>models</w:t>
      </w:r>
      <w:r>
        <w:rPr>
          <w:spacing w:val="-8"/>
        </w:rPr>
        <w:t xml:space="preserve"> </w:t>
      </w:r>
      <w:r>
        <w:t>[</w:t>
      </w:r>
      <w:hyperlink w:anchor="_bookmark55" w:history="1">
        <w:r>
          <w:t>14</w:t>
        </w:r>
      </w:hyperlink>
      <w:r>
        <w:t>]</w:t>
      </w:r>
      <w:r>
        <w:rPr>
          <w:spacing w:val="-8"/>
        </w:rPr>
        <w:t xml:space="preserve"> </w:t>
      </w:r>
      <w:r>
        <w:t>proposed</w:t>
      </w:r>
      <w:r>
        <w:rPr>
          <w:spacing w:val="-8"/>
        </w:rPr>
        <w:t xml:space="preserve"> </w:t>
      </w:r>
      <w:r>
        <w:t>a</w:t>
      </w:r>
      <w:r>
        <w:rPr>
          <w:spacing w:val="-8"/>
        </w:rPr>
        <w:t xml:space="preserve"> </w:t>
      </w:r>
      <w:r>
        <w:t>model</w:t>
      </w:r>
      <w:r>
        <w:rPr>
          <w:spacing w:val="-8"/>
        </w:rPr>
        <w:t xml:space="preserve"> </w:t>
      </w:r>
      <w:r>
        <w:t>to</w:t>
      </w:r>
      <w:r>
        <w:rPr>
          <w:spacing w:val="-8"/>
        </w:rPr>
        <w:t xml:space="preserve"> </w:t>
      </w:r>
      <w:r>
        <w:t>emulate</w:t>
      </w:r>
      <w:r>
        <w:rPr>
          <w:spacing w:val="-8"/>
        </w:rPr>
        <w:t xml:space="preserve"> </w:t>
      </w:r>
      <w:r>
        <w:t>the vendor hardware switches including the Flow-mod rate without stating the</w:t>
      </w:r>
      <w:r>
        <w:rPr>
          <w:spacing w:val="-40"/>
        </w:rPr>
        <w:t xml:space="preserve"> </w:t>
      </w:r>
      <w:r>
        <w:t>methodologies.</w:t>
      </w:r>
    </w:p>
    <w:p w14:paraId="2A85D5FC" w14:textId="77777777" w:rsidR="004B4298" w:rsidRDefault="007908FA">
      <w:pPr>
        <w:pStyle w:val="a3"/>
        <w:spacing w:before="8" w:line="415" w:lineRule="auto"/>
        <w:ind w:left="100" w:right="110" w:firstLine="351"/>
        <w:jc w:val="both"/>
      </w:pPr>
      <w:r>
        <w:t>Obviously,</w:t>
      </w:r>
      <w:r>
        <w:rPr>
          <w:spacing w:val="-4"/>
        </w:rPr>
        <w:t xml:space="preserve"> </w:t>
      </w:r>
      <w:r>
        <w:t>as</w:t>
      </w:r>
      <w:r>
        <w:rPr>
          <w:spacing w:val="-4"/>
        </w:rPr>
        <w:t xml:space="preserve"> </w:t>
      </w:r>
      <w:r>
        <w:t>summarized</w:t>
      </w:r>
      <w:r>
        <w:rPr>
          <w:spacing w:val="-4"/>
        </w:rPr>
        <w:t xml:space="preserve"> </w:t>
      </w:r>
      <w:r>
        <w:t>in</w:t>
      </w:r>
      <w:r>
        <w:rPr>
          <w:spacing w:val="-4"/>
        </w:rPr>
        <w:t xml:space="preserve"> Table </w:t>
      </w:r>
      <w:hyperlink w:anchor="_bookmark8" w:history="1">
        <w:r>
          <w:t>2</w:t>
        </w:r>
      </w:hyperlink>
      <w:r>
        <w:t>,</w:t>
      </w:r>
      <w:r>
        <w:rPr>
          <w:spacing w:val="-4"/>
        </w:rPr>
        <w:t xml:space="preserve"> </w:t>
      </w:r>
      <w:r>
        <w:t>the</w:t>
      </w:r>
      <w:r>
        <w:rPr>
          <w:spacing w:val="-4"/>
        </w:rPr>
        <w:t xml:space="preserve"> </w:t>
      </w:r>
      <w:r>
        <w:t>existing</w:t>
      </w:r>
      <w:r>
        <w:rPr>
          <w:spacing w:val="-4"/>
        </w:rPr>
        <w:t xml:space="preserve"> </w:t>
      </w:r>
      <w:r>
        <w:t>works</w:t>
      </w:r>
      <w:r>
        <w:rPr>
          <w:spacing w:val="-4"/>
        </w:rPr>
        <w:t xml:space="preserve"> </w:t>
      </w:r>
      <w:r>
        <w:t>of</w:t>
      </w:r>
      <w:r>
        <w:rPr>
          <w:spacing w:val="-4"/>
        </w:rPr>
        <w:t xml:space="preserve"> </w:t>
      </w:r>
      <w:r>
        <w:t>literature</w:t>
      </w:r>
      <w:r>
        <w:rPr>
          <w:spacing w:val="-4"/>
        </w:rPr>
        <w:t xml:space="preserve"> </w:t>
      </w:r>
      <w:r>
        <w:t>fail</w:t>
      </w:r>
      <w:r>
        <w:rPr>
          <w:spacing w:val="-3"/>
        </w:rPr>
        <w:t xml:space="preserve"> </w:t>
      </w:r>
      <w:r>
        <w:t>to</w:t>
      </w:r>
      <w:r>
        <w:rPr>
          <w:spacing w:val="-4"/>
        </w:rPr>
        <w:t xml:space="preserve"> </w:t>
      </w:r>
      <w:r>
        <w:t>cover</w:t>
      </w:r>
      <w:r>
        <w:rPr>
          <w:spacing w:val="-4"/>
        </w:rPr>
        <w:t xml:space="preserve"> </w:t>
      </w:r>
      <w:r>
        <w:t>all</w:t>
      </w:r>
      <w:r>
        <w:rPr>
          <w:spacing w:val="-4"/>
        </w:rPr>
        <w:t xml:space="preserve"> </w:t>
      </w:r>
      <w:r>
        <w:t>of</w:t>
      </w:r>
      <w:r>
        <w:rPr>
          <w:spacing w:val="-4"/>
        </w:rPr>
        <w:t xml:space="preserve"> </w:t>
      </w:r>
      <w:r>
        <w:t xml:space="preserve">the performance parameters needed to evaluate the </w:t>
      </w:r>
      <w:proofErr w:type="spellStart"/>
      <w:r>
        <w:t>OpenFlow</w:t>
      </w:r>
      <w:proofErr w:type="spellEnd"/>
      <w:r>
        <w:t xml:space="preserve"> switch under test. Therefore, in this thesis, we propose how to measure all of the major performance parameters except the latency of Flow-mod and the size of the flow</w:t>
      </w:r>
      <w:r>
        <w:rPr>
          <w:spacing w:val="-22"/>
        </w:rPr>
        <w:t xml:space="preserve"> </w:t>
      </w:r>
      <w:r>
        <w:t>table.</w:t>
      </w:r>
    </w:p>
    <w:p w14:paraId="6B6EE429" w14:textId="77777777" w:rsidR="004B4298" w:rsidRDefault="007908FA">
      <w:pPr>
        <w:pStyle w:val="a3"/>
        <w:spacing w:before="8" w:line="415" w:lineRule="auto"/>
        <w:ind w:left="100" w:right="110" w:firstLine="351"/>
        <w:jc w:val="both"/>
      </w:pPr>
      <w:r>
        <w:t>For</w:t>
      </w:r>
      <w:r>
        <w:rPr>
          <w:spacing w:val="-14"/>
        </w:rPr>
        <w:t xml:space="preserve"> </w:t>
      </w:r>
      <w:r>
        <w:t>the</w:t>
      </w:r>
      <w:r>
        <w:rPr>
          <w:spacing w:val="-14"/>
        </w:rPr>
        <w:t xml:space="preserve"> </w:t>
      </w:r>
      <w:r>
        <w:t>size</w:t>
      </w:r>
      <w:r>
        <w:rPr>
          <w:spacing w:val="-14"/>
        </w:rPr>
        <w:t xml:space="preserve"> </w:t>
      </w:r>
      <w:r>
        <w:t>of</w:t>
      </w:r>
      <w:r>
        <w:rPr>
          <w:spacing w:val="-14"/>
        </w:rPr>
        <w:t xml:space="preserve"> </w:t>
      </w:r>
      <w:r>
        <w:t>the</w:t>
      </w:r>
      <w:r>
        <w:rPr>
          <w:spacing w:val="-14"/>
        </w:rPr>
        <w:t xml:space="preserve"> </w:t>
      </w:r>
      <w:r>
        <w:t>flow</w:t>
      </w:r>
      <w:r>
        <w:rPr>
          <w:spacing w:val="-14"/>
        </w:rPr>
        <w:t xml:space="preserve"> </w:t>
      </w:r>
      <w:r>
        <w:t>table</w:t>
      </w:r>
      <w:r>
        <w:rPr>
          <w:spacing w:val="-14"/>
        </w:rPr>
        <w:t xml:space="preserve"> </w:t>
      </w:r>
      <w:r>
        <w:t>measurement,</w:t>
      </w:r>
      <w:r>
        <w:rPr>
          <w:spacing w:val="-12"/>
        </w:rPr>
        <w:t xml:space="preserve"> </w:t>
      </w:r>
      <w:r>
        <w:t>we</w:t>
      </w:r>
      <w:r>
        <w:rPr>
          <w:spacing w:val="-14"/>
        </w:rPr>
        <w:t xml:space="preserve"> </w:t>
      </w:r>
      <w:r>
        <w:t>can</w:t>
      </w:r>
      <w:r>
        <w:rPr>
          <w:spacing w:val="-14"/>
        </w:rPr>
        <w:t xml:space="preserve"> </w:t>
      </w:r>
      <w:r>
        <w:t>simply</w:t>
      </w:r>
      <w:r>
        <w:rPr>
          <w:spacing w:val="-14"/>
        </w:rPr>
        <w:t xml:space="preserve"> </w:t>
      </w:r>
      <w:r>
        <w:t>use</w:t>
      </w:r>
      <w:r>
        <w:rPr>
          <w:spacing w:val="-14"/>
        </w:rPr>
        <w:t xml:space="preserve"> </w:t>
      </w:r>
      <w:r>
        <w:t>a</w:t>
      </w:r>
      <w:r>
        <w:rPr>
          <w:spacing w:val="-14"/>
        </w:rPr>
        <w:t xml:space="preserve"> </w:t>
      </w:r>
      <w:r>
        <w:t>basic</w:t>
      </w:r>
      <w:r>
        <w:rPr>
          <w:spacing w:val="-14"/>
        </w:rPr>
        <w:t xml:space="preserve"> </w:t>
      </w:r>
      <w:r>
        <w:t>Flow-mod</w:t>
      </w:r>
      <w:r>
        <w:rPr>
          <w:spacing w:val="-14"/>
        </w:rPr>
        <w:t xml:space="preserve"> </w:t>
      </w:r>
      <w:r>
        <w:t>with</w:t>
      </w:r>
      <w:r>
        <w:rPr>
          <w:spacing w:val="-14"/>
        </w:rPr>
        <w:t xml:space="preserve"> </w:t>
      </w:r>
      <w:r>
        <w:t>an</w:t>
      </w:r>
      <w:r>
        <w:rPr>
          <w:spacing w:val="-14"/>
        </w:rPr>
        <w:t xml:space="preserve"> </w:t>
      </w:r>
      <w:r>
        <w:t>add operation. For the measurement of Packet-in and Packet-out rate, we propose to evaluate them by buffer size test case in the process. For the measurement of table pipeline, we propose two test cases to obtain the time for evaluating the pipeline processing performance. The proposed test</w:t>
      </w:r>
      <w:r>
        <w:rPr>
          <w:spacing w:val="-17"/>
        </w:rPr>
        <w:t xml:space="preserve"> </w:t>
      </w:r>
      <w:r>
        <w:t>case</w:t>
      </w:r>
      <w:r>
        <w:rPr>
          <w:spacing w:val="-17"/>
        </w:rPr>
        <w:t xml:space="preserve"> </w:t>
      </w:r>
      <w:r>
        <w:t>for</w:t>
      </w:r>
      <w:r>
        <w:rPr>
          <w:spacing w:val="-17"/>
        </w:rPr>
        <w:t xml:space="preserve"> </w:t>
      </w:r>
      <w:r>
        <w:t>the</w:t>
      </w:r>
      <w:r>
        <w:rPr>
          <w:spacing w:val="-17"/>
        </w:rPr>
        <w:t xml:space="preserve"> </w:t>
      </w:r>
      <w:r>
        <w:t>execution</w:t>
      </w:r>
      <w:r>
        <w:rPr>
          <w:spacing w:val="-17"/>
        </w:rPr>
        <w:t xml:space="preserve"> </w:t>
      </w:r>
      <w:r>
        <w:t>time</w:t>
      </w:r>
      <w:r>
        <w:rPr>
          <w:spacing w:val="-17"/>
        </w:rPr>
        <w:t xml:space="preserve"> </w:t>
      </w:r>
      <w:r>
        <w:t>measurement</w:t>
      </w:r>
      <w:r>
        <w:rPr>
          <w:spacing w:val="-17"/>
        </w:rPr>
        <w:t xml:space="preserve"> </w:t>
      </w:r>
      <w:r>
        <w:t>of</w:t>
      </w:r>
      <w:r>
        <w:rPr>
          <w:spacing w:val="-17"/>
        </w:rPr>
        <w:t xml:space="preserve"> </w:t>
      </w:r>
      <w:r>
        <w:t>the</w:t>
      </w:r>
      <w:r>
        <w:rPr>
          <w:spacing w:val="-17"/>
        </w:rPr>
        <w:t xml:space="preserve"> </w:t>
      </w:r>
      <w:r>
        <w:t>action</w:t>
      </w:r>
      <w:r>
        <w:rPr>
          <w:spacing w:val="-17"/>
        </w:rPr>
        <w:t xml:space="preserve"> </w:t>
      </w:r>
      <w:r>
        <w:t>set</w:t>
      </w:r>
      <w:r>
        <w:rPr>
          <w:spacing w:val="-17"/>
        </w:rPr>
        <w:t xml:space="preserve"> </w:t>
      </w:r>
      <w:r>
        <w:t>is</w:t>
      </w:r>
      <w:r>
        <w:rPr>
          <w:spacing w:val="-17"/>
        </w:rPr>
        <w:t xml:space="preserve"> </w:t>
      </w:r>
      <w:r>
        <w:t>more</w:t>
      </w:r>
      <w:r>
        <w:rPr>
          <w:spacing w:val="-17"/>
        </w:rPr>
        <w:t xml:space="preserve"> </w:t>
      </w:r>
      <w:r>
        <w:t>accurately</w:t>
      </w:r>
      <w:r>
        <w:rPr>
          <w:spacing w:val="-17"/>
        </w:rPr>
        <w:t xml:space="preserve"> </w:t>
      </w:r>
      <w:r>
        <w:t>than</w:t>
      </w:r>
      <w:r>
        <w:rPr>
          <w:spacing w:val="-17"/>
        </w:rPr>
        <w:t xml:space="preserve"> </w:t>
      </w:r>
      <w:r>
        <w:t>the</w:t>
      </w:r>
      <w:r>
        <w:rPr>
          <w:spacing w:val="-17"/>
        </w:rPr>
        <w:t xml:space="preserve"> </w:t>
      </w:r>
      <w:r>
        <w:t>method proposed</w:t>
      </w:r>
      <w:r>
        <w:rPr>
          <w:spacing w:val="-8"/>
        </w:rPr>
        <w:t xml:space="preserve"> </w:t>
      </w:r>
      <w:r>
        <w:t>by</w:t>
      </w:r>
      <w:r>
        <w:rPr>
          <w:spacing w:val="-8"/>
        </w:rPr>
        <w:t xml:space="preserve"> </w:t>
      </w:r>
      <w:r>
        <w:t>OFLOPS</w:t>
      </w:r>
      <w:r>
        <w:rPr>
          <w:spacing w:val="-8"/>
        </w:rPr>
        <w:t xml:space="preserve"> </w:t>
      </w:r>
      <w:hyperlink w:anchor="_bookmark47" w:history="1">
        <w:r>
          <w:t>[6</w:t>
        </w:r>
      </w:hyperlink>
      <w:r>
        <w:t>].</w:t>
      </w:r>
      <w:r>
        <w:rPr>
          <w:spacing w:val="14"/>
        </w:rPr>
        <w:t xml:space="preserve"> </w:t>
      </w:r>
      <w:r>
        <w:t>Finally,</w:t>
      </w:r>
      <w:r>
        <w:rPr>
          <w:spacing w:val="-7"/>
        </w:rPr>
        <w:t xml:space="preserve"> </w:t>
      </w:r>
      <w:r>
        <w:t>we</w:t>
      </w:r>
      <w:r>
        <w:rPr>
          <w:spacing w:val="-8"/>
        </w:rPr>
        <w:t xml:space="preserve"> </w:t>
      </w:r>
      <w:r>
        <w:t>propose</w:t>
      </w:r>
      <w:r>
        <w:rPr>
          <w:spacing w:val="-8"/>
        </w:rPr>
        <w:t xml:space="preserve"> </w:t>
      </w:r>
      <w:r>
        <w:t>a</w:t>
      </w:r>
      <w:r>
        <w:rPr>
          <w:spacing w:val="-7"/>
        </w:rPr>
        <w:t xml:space="preserve"> </w:t>
      </w:r>
      <w:r>
        <w:t>method</w:t>
      </w:r>
      <w:r>
        <w:rPr>
          <w:spacing w:val="-8"/>
        </w:rPr>
        <w:t xml:space="preserve"> </w:t>
      </w:r>
      <w:r>
        <w:t>to</w:t>
      </w:r>
      <w:r>
        <w:rPr>
          <w:spacing w:val="-8"/>
        </w:rPr>
        <w:t xml:space="preserve"> </w:t>
      </w:r>
      <w:r>
        <w:t>verify</w:t>
      </w:r>
      <w:r>
        <w:rPr>
          <w:spacing w:val="-8"/>
        </w:rPr>
        <w:t xml:space="preserve"> </w:t>
      </w:r>
      <w:r>
        <w:t>the</w:t>
      </w:r>
      <w:r>
        <w:rPr>
          <w:spacing w:val="-7"/>
        </w:rPr>
        <w:t xml:space="preserve"> </w:t>
      </w:r>
      <w:r>
        <w:t>accuracy</w:t>
      </w:r>
      <w:r>
        <w:rPr>
          <w:spacing w:val="-8"/>
        </w:rPr>
        <w:t xml:space="preserve"> </w:t>
      </w:r>
      <w:r>
        <w:t>of</w:t>
      </w:r>
      <w:r>
        <w:rPr>
          <w:spacing w:val="-8"/>
        </w:rPr>
        <w:t xml:space="preserve"> </w:t>
      </w:r>
      <w:r>
        <w:t>idle</w:t>
      </w:r>
      <w:r>
        <w:rPr>
          <w:spacing w:val="-8"/>
        </w:rPr>
        <w:t xml:space="preserve"> </w:t>
      </w:r>
      <w:r>
        <w:t>and</w:t>
      </w:r>
      <w:r>
        <w:rPr>
          <w:spacing w:val="-8"/>
        </w:rPr>
        <w:t xml:space="preserve"> </w:t>
      </w:r>
      <w:r>
        <w:t>hard timeout for the flow</w:t>
      </w:r>
      <w:r>
        <w:rPr>
          <w:spacing w:val="-13"/>
        </w:rPr>
        <w:t xml:space="preserve"> </w:t>
      </w:r>
      <w:r>
        <w:t>entry</w:t>
      </w:r>
    </w:p>
    <w:p w14:paraId="1833DAE7" w14:textId="77777777" w:rsidR="004B4298" w:rsidRDefault="007908FA">
      <w:pPr>
        <w:pStyle w:val="a3"/>
        <w:spacing w:before="120"/>
        <w:ind w:left="2981"/>
      </w:pPr>
      <w:bookmarkStart w:id="16" w:name="_bookmark8"/>
      <w:bookmarkEnd w:id="16"/>
      <w:r>
        <w:t>Table 2: Related work comparison</w:t>
      </w:r>
    </w:p>
    <w:tbl>
      <w:tblPr>
        <w:tblStyle w:val="TableNormal"/>
        <w:tblW w:w="0" w:type="auto"/>
        <w:tblInd w:w="178"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725"/>
        <w:gridCol w:w="1381"/>
        <w:gridCol w:w="1276"/>
        <w:gridCol w:w="1381"/>
        <w:gridCol w:w="1263"/>
        <w:gridCol w:w="1381"/>
        <w:gridCol w:w="1381"/>
      </w:tblGrid>
      <w:tr w:rsidR="004B4298" w14:paraId="2A7ED3C5" w14:textId="77777777">
        <w:trPr>
          <w:trHeight w:hRule="exact" w:val="586"/>
        </w:trPr>
        <w:tc>
          <w:tcPr>
            <w:tcW w:w="725" w:type="dxa"/>
          </w:tcPr>
          <w:p w14:paraId="186199E0" w14:textId="77777777" w:rsidR="004B4298" w:rsidRDefault="007908FA">
            <w:pPr>
              <w:pStyle w:val="TableParagraph"/>
              <w:ind w:left="91" w:right="92"/>
              <w:jc w:val="center"/>
              <w:rPr>
                <w:sz w:val="24"/>
              </w:rPr>
            </w:pPr>
            <w:r>
              <w:rPr>
                <w:sz w:val="24"/>
              </w:rPr>
              <w:t>Type</w:t>
            </w:r>
          </w:p>
        </w:tc>
        <w:tc>
          <w:tcPr>
            <w:tcW w:w="1381" w:type="dxa"/>
          </w:tcPr>
          <w:p w14:paraId="7358E490" w14:textId="77777777" w:rsidR="004B4298" w:rsidRDefault="007908FA">
            <w:pPr>
              <w:pStyle w:val="TableParagraph"/>
              <w:rPr>
                <w:sz w:val="24"/>
              </w:rPr>
            </w:pPr>
            <w:r>
              <w:rPr>
                <w:sz w:val="24"/>
              </w:rPr>
              <w:t>Parameter</w:t>
            </w:r>
          </w:p>
        </w:tc>
        <w:tc>
          <w:tcPr>
            <w:tcW w:w="1276" w:type="dxa"/>
          </w:tcPr>
          <w:p w14:paraId="34455F60" w14:textId="77777777" w:rsidR="004B4298" w:rsidRDefault="007908FA">
            <w:pPr>
              <w:pStyle w:val="TableParagraph"/>
              <w:rPr>
                <w:sz w:val="24"/>
              </w:rPr>
            </w:pPr>
            <w:r>
              <w:rPr>
                <w:sz w:val="24"/>
              </w:rPr>
              <w:t xml:space="preserve">Spirent </w:t>
            </w:r>
            <w:hyperlink w:anchor="_bookmark46" w:history="1">
              <w:r>
                <w:rPr>
                  <w:sz w:val="24"/>
                </w:rPr>
                <w:t>[5</w:t>
              </w:r>
            </w:hyperlink>
            <w:r>
              <w:rPr>
                <w:sz w:val="24"/>
              </w:rPr>
              <w:t>]</w:t>
            </w:r>
          </w:p>
        </w:tc>
        <w:tc>
          <w:tcPr>
            <w:tcW w:w="1381" w:type="dxa"/>
          </w:tcPr>
          <w:p w14:paraId="6468B17A" w14:textId="77777777" w:rsidR="004B4298" w:rsidRDefault="007908FA">
            <w:pPr>
              <w:pStyle w:val="TableParagraph"/>
              <w:rPr>
                <w:sz w:val="24"/>
              </w:rPr>
            </w:pPr>
            <w:r>
              <w:rPr>
                <w:sz w:val="24"/>
              </w:rPr>
              <w:t>OFLOPS</w:t>
            </w:r>
          </w:p>
          <w:p w14:paraId="1F6D79BA" w14:textId="77777777" w:rsidR="004B4298" w:rsidRDefault="007908FA">
            <w:pPr>
              <w:pStyle w:val="TableParagraph"/>
              <w:spacing w:before="13" w:line="240" w:lineRule="auto"/>
              <w:rPr>
                <w:sz w:val="24"/>
              </w:rPr>
            </w:pPr>
            <w:r>
              <w:rPr>
                <w:sz w:val="24"/>
              </w:rPr>
              <w:t>[</w:t>
            </w:r>
            <w:hyperlink w:anchor="_bookmark47" w:history="1">
              <w:r>
                <w:rPr>
                  <w:sz w:val="24"/>
                </w:rPr>
                <w:t>6</w:t>
              </w:r>
            </w:hyperlink>
            <w:r>
              <w:rPr>
                <w:sz w:val="24"/>
              </w:rPr>
              <w:t>]</w:t>
            </w:r>
          </w:p>
        </w:tc>
        <w:tc>
          <w:tcPr>
            <w:tcW w:w="1263" w:type="dxa"/>
          </w:tcPr>
          <w:p w14:paraId="45E39755" w14:textId="77777777" w:rsidR="004B4298" w:rsidRDefault="007908FA">
            <w:pPr>
              <w:pStyle w:val="TableParagraph"/>
              <w:rPr>
                <w:sz w:val="24"/>
              </w:rPr>
            </w:pPr>
            <w:r>
              <w:rPr>
                <w:sz w:val="24"/>
              </w:rPr>
              <w:t xml:space="preserve">Bianco </w:t>
            </w:r>
            <w:hyperlink w:anchor="_bookmark48" w:history="1">
              <w:r>
                <w:rPr>
                  <w:sz w:val="24"/>
                </w:rPr>
                <w:t>[7</w:t>
              </w:r>
            </w:hyperlink>
            <w:r>
              <w:rPr>
                <w:sz w:val="24"/>
              </w:rPr>
              <w:t>]</w:t>
            </w:r>
          </w:p>
        </w:tc>
        <w:tc>
          <w:tcPr>
            <w:tcW w:w="1381" w:type="dxa"/>
          </w:tcPr>
          <w:p w14:paraId="47316BA6" w14:textId="77777777" w:rsidR="004B4298" w:rsidRDefault="007908FA">
            <w:pPr>
              <w:pStyle w:val="TableParagraph"/>
              <w:rPr>
                <w:sz w:val="24"/>
              </w:rPr>
            </w:pPr>
            <w:r>
              <w:rPr>
                <w:sz w:val="24"/>
              </w:rPr>
              <w:t>Handfield</w:t>
            </w:r>
          </w:p>
          <w:p w14:paraId="4DFB9BFE" w14:textId="77777777" w:rsidR="004B4298" w:rsidRDefault="007908FA">
            <w:pPr>
              <w:pStyle w:val="TableParagraph"/>
              <w:spacing w:before="13" w:line="240" w:lineRule="auto"/>
              <w:rPr>
                <w:sz w:val="24"/>
              </w:rPr>
            </w:pPr>
            <w:r>
              <w:rPr>
                <w:sz w:val="24"/>
              </w:rPr>
              <w:t>[</w:t>
            </w:r>
            <w:hyperlink w:anchor="_bookmark53" w:history="1">
              <w:r>
                <w:rPr>
                  <w:sz w:val="24"/>
                </w:rPr>
                <w:t>12</w:t>
              </w:r>
            </w:hyperlink>
            <w:r>
              <w:rPr>
                <w:sz w:val="24"/>
              </w:rPr>
              <w:t>]</w:t>
            </w:r>
          </w:p>
        </w:tc>
        <w:tc>
          <w:tcPr>
            <w:tcW w:w="1381" w:type="dxa"/>
          </w:tcPr>
          <w:p w14:paraId="489C2D33" w14:textId="77777777" w:rsidR="004B4298" w:rsidRDefault="007908FA">
            <w:pPr>
              <w:pStyle w:val="TableParagraph"/>
              <w:rPr>
                <w:sz w:val="24"/>
              </w:rPr>
            </w:pPr>
            <w:r>
              <w:rPr>
                <w:sz w:val="24"/>
              </w:rPr>
              <w:t>Ours</w:t>
            </w:r>
          </w:p>
        </w:tc>
      </w:tr>
      <w:tr w:rsidR="004B4298" w14:paraId="3A40F6C1" w14:textId="77777777">
        <w:trPr>
          <w:trHeight w:hRule="exact" w:val="586"/>
        </w:trPr>
        <w:tc>
          <w:tcPr>
            <w:tcW w:w="725" w:type="dxa"/>
          </w:tcPr>
          <w:p w14:paraId="5E8F0907" w14:textId="77777777" w:rsidR="004B4298" w:rsidRDefault="007908FA">
            <w:pPr>
              <w:pStyle w:val="TableParagraph"/>
              <w:ind w:left="68" w:right="92"/>
              <w:jc w:val="center"/>
              <w:rPr>
                <w:sz w:val="24"/>
              </w:rPr>
            </w:pPr>
            <w:r>
              <w:rPr>
                <w:sz w:val="24"/>
              </w:rPr>
              <w:t>D2C</w:t>
            </w:r>
          </w:p>
        </w:tc>
        <w:tc>
          <w:tcPr>
            <w:tcW w:w="1381" w:type="dxa"/>
          </w:tcPr>
          <w:p w14:paraId="305A30EE" w14:textId="77777777" w:rsidR="004B4298" w:rsidRDefault="007908FA">
            <w:pPr>
              <w:pStyle w:val="TableParagraph"/>
              <w:rPr>
                <w:sz w:val="24"/>
              </w:rPr>
            </w:pPr>
            <w:r>
              <w:rPr>
                <w:sz w:val="24"/>
              </w:rPr>
              <w:t>Packet-in</w:t>
            </w:r>
          </w:p>
          <w:p w14:paraId="0F13D6B5" w14:textId="77777777" w:rsidR="004B4298" w:rsidRDefault="007908FA">
            <w:pPr>
              <w:pStyle w:val="TableParagraph"/>
              <w:spacing w:before="13" w:line="240" w:lineRule="auto"/>
              <w:rPr>
                <w:sz w:val="24"/>
              </w:rPr>
            </w:pPr>
            <w:r>
              <w:rPr>
                <w:sz w:val="24"/>
              </w:rPr>
              <w:t>rate</w:t>
            </w:r>
          </w:p>
        </w:tc>
        <w:tc>
          <w:tcPr>
            <w:tcW w:w="1276" w:type="dxa"/>
          </w:tcPr>
          <w:p w14:paraId="072092BB" w14:textId="77777777" w:rsidR="004B4298" w:rsidRDefault="007908FA">
            <w:pPr>
              <w:pStyle w:val="TableParagraph"/>
              <w:rPr>
                <w:sz w:val="24"/>
              </w:rPr>
            </w:pPr>
            <w:r>
              <w:rPr>
                <w:sz w:val="24"/>
              </w:rPr>
              <w:t>Concept</w:t>
            </w:r>
          </w:p>
        </w:tc>
        <w:tc>
          <w:tcPr>
            <w:tcW w:w="1381" w:type="dxa"/>
          </w:tcPr>
          <w:p w14:paraId="07A9D386" w14:textId="77777777" w:rsidR="004B4298" w:rsidRDefault="007908FA">
            <w:pPr>
              <w:pStyle w:val="TableParagraph"/>
              <w:rPr>
                <w:sz w:val="24"/>
              </w:rPr>
            </w:pPr>
            <w:r>
              <w:rPr>
                <w:sz w:val="24"/>
              </w:rPr>
              <w:t>N/A</w:t>
            </w:r>
          </w:p>
        </w:tc>
        <w:tc>
          <w:tcPr>
            <w:tcW w:w="1263" w:type="dxa"/>
          </w:tcPr>
          <w:p w14:paraId="19246904" w14:textId="77777777" w:rsidR="004B4298" w:rsidRDefault="007908FA">
            <w:pPr>
              <w:pStyle w:val="TableParagraph"/>
              <w:rPr>
                <w:sz w:val="24"/>
              </w:rPr>
            </w:pPr>
            <w:r>
              <w:rPr>
                <w:sz w:val="24"/>
              </w:rPr>
              <w:t>N/A</w:t>
            </w:r>
          </w:p>
        </w:tc>
        <w:tc>
          <w:tcPr>
            <w:tcW w:w="1381" w:type="dxa"/>
          </w:tcPr>
          <w:p w14:paraId="24DD6DCF" w14:textId="77777777" w:rsidR="004B4298" w:rsidRDefault="007908FA">
            <w:pPr>
              <w:pStyle w:val="TableParagraph"/>
              <w:rPr>
                <w:sz w:val="24"/>
              </w:rPr>
            </w:pPr>
            <w:r>
              <w:rPr>
                <w:sz w:val="24"/>
              </w:rPr>
              <w:t>N/A</w:t>
            </w:r>
          </w:p>
        </w:tc>
        <w:tc>
          <w:tcPr>
            <w:tcW w:w="1381" w:type="dxa"/>
          </w:tcPr>
          <w:p w14:paraId="5DCA703F" w14:textId="77777777" w:rsidR="004B4298" w:rsidRDefault="007908FA">
            <w:pPr>
              <w:pStyle w:val="TableParagraph"/>
              <w:rPr>
                <w:sz w:val="24"/>
              </w:rPr>
            </w:pPr>
            <w:r>
              <w:rPr>
                <w:sz w:val="24"/>
              </w:rPr>
              <w:t>Buffer size</w:t>
            </w:r>
          </w:p>
        </w:tc>
      </w:tr>
      <w:tr w:rsidR="004B4298" w14:paraId="10F58B0A" w14:textId="77777777">
        <w:trPr>
          <w:trHeight w:hRule="exact" w:val="586"/>
        </w:trPr>
        <w:tc>
          <w:tcPr>
            <w:tcW w:w="725" w:type="dxa"/>
            <w:vMerge w:val="restart"/>
          </w:tcPr>
          <w:p w14:paraId="69472A18" w14:textId="77777777" w:rsidR="004B4298" w:rsidRDefault="007908FA">
            <w:pPr>
              <w:pStyle w:val="TableParagraph"/>
              <w:spacing w:before="122" w:line="240" w:lineRule="auto"/>
              <w:rPr>
                <w:sz w:val="24"/>
              </w:rPr>
            </w:pPr>
            <w:r>
              <w:rPr>
                <w:sz w:val="24"/>
              </w:rPr>
              <w:t>C2D</w:t>
            </w:r>
          </w:p>
        </w:tc>
        <w:tc>
          <w:tcPr>
            <w:tcW w:w="1381" w:type="dxa"/>
          </w:tcPr>
          <w:p w14:paraId="6A26CEB5" w14:textId="77777777" w:rsidR="004B4298" w:rsidRDefault="007908FA">
            <w:pPr>
              <w:pStyle w:val="TableParagraph"/>
              <w:rPr>
                <w:sz w:val="24"/>
              </w:rPr>
            </w:pPr>
            <w:r>
              <w:rPr>
                <w:sz w:val="24"/>
              </w:rPr>
              <w:t>Packet-out</w:t>
            </w:r>
          </w:p>
          <w:p w14:paraId="6DD4D67C" w14:textId="77777777" w:rsidR="004B4298" w:rsidRDefault="007908FA">
            <w:pPr>
              <w:pStyle w:val="TableParagraph"/>
              <w:spacing w:before="13" w:line="240" w:lineRule="auto"/>
              <w:rPr>
                <w:sz w:val="24"/>
              </w:rPr>
            </w:pPr>
            <w:r>
              <w:rPr>
                <w:sz w:val="24"/>
              </w:rPr>
              <w:t>rate</w:t>
            </w:r>
          </w:p>
        </w:tc>
        <w:tc>
          <w:tcPr>
            <w:tcW w:w="1276" w:type="dxa"/>
          </w:tcPr>
          <w:p w14:paraId="19353FFF" w14:textId="77777777" w:rsidR="004B4298" w:rsidRDefault="007908FA">
            <w:pPr>
              <w:pStyle w:val="TableParagraph"/>
              <w:rPr>
                <w:sz w:val="24"/>
              </w:rPr>
            </w:pPr>
            <w:r>
              <w:rPr>
                <w:sz w:val="24"/>
              </w:rPr>
              <w:t>Concept</w:t>
            </w:r>
          </w:p>
        </w:tc>
        <w:tc>
          <w:tcPr>
            <w:tcW w:w="1381" w:type="dxa"/>
          </w:tcPr>
          <w:p w14:paraId="2AE4D14F" w14:textId="77777777" w:rsidR="004B4298" w:rsidRDefault="007908FA">
            <w:pPr>
              <w:pStyle w:val="TableParagraph"/>
              <w:rPr>
                <w:sz w:val="24"/>
              </w:rPr>
            </w:pPr>
            <w:r>
              <w:rPr>
                <w:sz w:val="24"/>
              </w:rPr>
              <w:t>N/A</w:t>
            </w:r>
          </w:p>
        </w:tc>
        <w:tc>
          <w:tcPr>
            <w:tcW w:w="1263" w:type="dxa"/>
          </w:tcPr>
          <w:p w14:paraId="273E9BF7" w14:textId="77777777" w:rsidR="004B4298" w:rsidRDefault="007908FA">
            <w:pPr>
              <w:pStyle w:val="TableParagraph"/>
              <w:rPr>
                <w:sz w:val="24"/>
              </w:rPr>
            </w:pPr>
            <w:r>
              <w:rPr>
                <w:sz w:val="24"/>
              </w:rPr>
              <w:t>N/A</w:t>
            </w:r>
          </w:p>
        </w:tc>
        <w:tc>
          <w:tcPr>
            <w:tcW w:w="1381" w:type="dxa"/>
          </w:tcPr>
          <w:p w14:paraId="27F22B86" w14:textId="77777777" w:rsidR="004B4298" w:rsidRDefault="007908FA">
            <w:pPr>
              <w:pStyle w:val="TableParagraph"/>
              <w:rPr>
                <w:sz w:val="24"/>
              </w:rPr>
            </w:pPr>
            <w:r>
              <w:rPr>
                <w:sz w:val="24"/>
              </w:rPr>
              <w:t>N/A</w:t>
            </w:r>
          </w:p>
        </w:tc>
        <w:tc>
          <w:tcPr>
            <w:tcW w:w="1381" w:type="dxa"/>
          </w:tcPr>
          <w:p w14:paraId="107C7086" w14:textId="77777777" w:rsidR="004B4298" w:rsidRDefault="007908FA">
            <w:pPr>
              <w:pStyle w:val="TableParagraph"/>
              <w:rPr>
                <w:sz w:val="24"/>
              </w:rPr>
            </w:pPr>
            <w:r>
              <w:rPr>
                <w:sz w:val="24"/>
              </w:rPr>
              <w:t>Buffer size</w:t>
            </w:r>
          </w:p>
        </w:tc>
      </w:tr>
      <w:tr w:rsidR="004B4298" w14:paraId="3FE98C74" w14:textId="77777777">
        <w:trPr>
          <w:trHeight w:hRule="exact" w:val="578"/>
        </w:trPr>
        <w:tc>
          <w:tcPr>
            <w:tcW w:w="725" w:type="dxa"/>
            <w:vMerge/>
          </w:tcPr>
          <w:p w14:paraId="36E3C79D" w14:textId="77777777" w:rsidR="004B4298" w:rsidRDefault="004B4298"/>
        </w:tc>
        <w:tc>
          <w:tcPr>
            <w:tcW w:w="1381" w:type="dxa"/>
          </w:tcPr>
          <w:p w14:paraId="5B6DA8BA" w14:textId="77777777" w:rsidR="004B4298" w:rsidRDefault="007908FA">
            <w:pPr>
              <w:pStyle w:val="TableParagraph"/>
              <w:spacing w:line="246" w:lineRule="exact"/>
              <w:rPr>
                <w:sz w:val="24"/>
              </w:rPr>
            </w:pPr>
            <w:r>
              <w:rPr>
                <w:sz w:val="24"/>
              </w:rPr>
              <w:t>Latency of</w:t>
            </w:r>
          </w:p>
          <w:p w14:paraId="18EEC77B" w14:textId="77777777" w:rsidR="004B4298" w:rsidRDefault="007908FA">
            <w:pPr>
              <w:pStyle w:val="TableParagraph"/>
              <w:spacing w:before="13" w:line="240" w:lineRule="auto"/>
              <w:rPr>
                <w:sz w:val="24"/>
              </w:rPr>
            </w:pPr>
            <w:r>
              <w:rPr>
                <w:sz w:val="24"/>
              </w:rPr>
              <w:t>Flow-mod</w:t>
            </w:r>
          </w:p>
        </w:tc>
        <w:tc>
          <w:tcPr>
            <w:tcW w:w="1276" w:type="dxa"/>
          </w:tcPr>
          <w:p w14:paraId="1B678058" w14:textId="77777777" w:rsidR="004B4298" w:rsidRDefault="007908FA">
            <w:pPr>
              <w:pStyle w:val="TableParagraph"/>
              <w:spacing w:line="246" w:lineRule="exact"/>
              <w:rPr>
                <w:sz w:val="24"/>
              </w:rPr>
            </w:pPr>
            <w:r>
              <w:rPr>
                <w:sz w:val="24"/>
              </w:rPr>
              <w:t>N/A</w:t>
            </w:r>
          </w:p>
        </w:tc>
        <w:tc>
          <w:tcPr>
            <w:tcW w:w="1381" w:type="dxa"/>
          </w:tcPr>
          <w:p w14:paraId="6CB36E75" w14:textId="77777777" w:rsidR="004B4298" w:rsidRDefault="007908FA">
            <w:pPr>
              <w:pStyle w:val="TableParagraph"/>
              <w:spacing w:line="246" w:lineRule="exact"/>
              <w:rPr>
                <w:sz w:val="24"/>
              </w:rPr>
            </w:pPr>
            <w:r>
              <w:rPr>
                <w:sz w:val="24"/>
              </w:rPr>
              <w:t xml:space="preserve">Traffic </w:t>
            </w:r>
            <w:proofErr w:type="spellStart"/>
            <w:r>
              <w:rPr>
                <w:sz w:val="24"/>
              </w:rPr>
              <w:t>val</w:t>
            </w:r>
            <w:proofErr w:type="spellEnd"/>
            <w:r>
              <w:rPr>
                <w:sz w:val="24"/>
              </w:rPr>
              <w:t>-</w:t>
            </w:r>
          </w:p>
          <w:p w14:paraId="3AA16B13" w14:textId="77777777" w:rsidR="004B4298" w:rsidRDefault="007908FA">
            <w:pPr>
              <w:pStyle w:val="TableParagraph"/>
              <w:spacing w:before="13" w:line="240" w:lineRule="auto"/>
              <w:rPr>
                <w:sz w:val="24"/>
              </w:rPr>
            </w:pPr>
            <w:proofErr w:type="spellStart"/>
            <w:r>
              <w:rPr>
                <w:sz w:val="24"/>
              </w:rPr>
              <w:t>idation</w:t>
            </w:r>
            <w:proofErr w:type="spellEnd"/>
          </w:p>
        </w:tc>
        <w:tc>
          <w:tcPr>
            <w:tcW w:w="1263" w:type="dxa"/>
          </w:tcPr>
          <w:p w14:paraId="5D959962" w14:textId="77777777" w:rsidR="004B4298" w:rsidRDefault="007908FA">
            <w:pPr>
              <w:pStyle w:val="TableParagraph"/>
              <w:spacing w:line="246" w:lineRule="exact"/>
              <w:rPr>
                <w:sz w:val="24"/>
              </w:rPr>
            </w:pPr>
            <w:r>
              <w:rPr>
                <w:sz w:val="24"/>
              </w:rPr>
              <w:t>N/A</w:t>
            </w:r>
          </w:p>
        </w:tc>
        <w:tc>
          <w:tcPr>
            <w:tcW w:w="1381" w:type="dxa"/>
          </w:tcPr>
          <w:p w14:paraId="4F2A2A81" w14:textId="77777777" w:rsidR="004B4298" w:rsidRDefault="007908FA">
            <w:pPr>
              <w:pStyle w:val="TableParagraph"/>
              <w:spacing w:line="246" w:lineRule="exact"/>
              <w:rPr>
                <w:sz w:val="24"/>
              </w:rPr>
            </w:pPr>
            <w:r>
              <w:rPr>
                <w:sz w:val="24"/>
              </w:rPr>
              <w:t xml:space="preserve">Impact </w:t>
            </w:r>
            <w:proofErr w:type="spellStart"/>
            <w:r>
              <w:rPr>
                <w:sz w:val="24"/>
              </w:rPr>
              <w:t>fac</w:t>
            </w:r>
            <w:proofErr w:type="spellEnd"/>
            <w:r>
              <w:rPr>
                <w:sz w:val="24"/>
              </w:rPr>
              <w:t>-</w:t>
            </w:r>
          </w:p>
          <w:p w14:paraId="1FAD71E7" w14:textId="77777777" w:rsidR="004B4298" w:rsidRDefault="007908FA">
            <w:pPr>
              <w:pStyle w:val="TableParagraph"/>
              <w:spacing w:before="13" w:line="240" w:lineRule="auto"/>
              <w:rPr>
                <w:sz w:val="24"/>
              </w:rPr>
            </w:pPr>
            <w:r>
              <w:rPr>
                <w:sz w:val="24"/>
              </w:rPr>
              <w:t>tors</w:t>
            </w:r>
          </w:p>
        </w:tc>
        <w:tc>
          <w:tcPr>
            <w:tcW w:w="1381" w:type="dxa"/>
          </w:tcPr>
          <w:p w14:paraId="5BF778FE" w14:textId="77777777" w:rsidR="004B4298" w:rsidRDefault="007908FA">
            <w:pPr>
              <w:pStyle w:val="TableParagraph"/>
              <w:spacing w:line="246" w:lineRule="exact"/>
              <w:rPr>
                <w:sz w:val="24"/>
              </w:rPr>
            </w:pPr>
            <w:r>
              <w:rPr>
                <w:sz w:val="24"/>
              </w:rPr>
              <w:t>N/A</w:t>
            </w:r>
          </w:p>
        </w:tc>
      </w:tr>
      <w:tr w:rsidR="004B4298" w14:paraId="71C7E10B" w14:textId="77777777">
        <w:trPr>
          <w:trHeight w:hRule="exact" w:val="586"/>
        </w:trPr>
        <w:tc>
          <w:tcPr>
            <w:tcW w:w="725" w:type="dxa"/>
            <w:vMerge w:val="restart"/>
          </w:tcPr>
          <w:p w14:paraId="7DBE125B" w14:textId="77777777" w:rsidR="004B4298" w:rsidRDefault="004B4298">
            <w:pPr>
              <w:pStyle w:val="TableParagraph"/>
              <w:spacing w:line="240" w:lineRule="auto"/>
              <w:ind w:left="0"/>
              <w:rPr>
                <w:sz w:val="24"/>
              </w:rPr>
            </w:pPr>
          </w:p>
          <w:p w14:paraId="7FD3338D" w14:textId="77777777" w:rsidR="004B4298" w:rsidRDefault="004B4298">
            <w:pPr>
              <w:pStyle w:val="TableParagraph"/>
              <w:spacing w:before="4" w:line="240" w:lineRule="auto"/>
              <w:ind w:left="0"/>
              <w:rPr>
                <w:sz w:val="24"/>
              </w:rPr>
            </w:pPr>
          </w:p>
          <w:p w14:paraId="646DAA39" w14:textId="77777777" w:rsidR="004B4298" w:rsidRDefault="007908FA">
            <w:pPr>
              <w:pStyle w:val="TableParagraph"/>
              <w:spacing w:line="240" w:lineRule="auto"/>
              <w:rPr>
                <w:sz w:val="24"/>
              </w:rPr>
            </w:pPr>
            <w:r>
              <w:rPr>
                <w:sz w:val="24"/>
              </w:rPr>
              <w:t>OFD</w:t>
            </w:r>
          </w:p>
        </w:tc>
        <w:tc>
          <w:tcPr>
            <w:tcW w:w="1381" w:type="dxa"/>
          </w:tcPr>
          <w:p w14:paraId="5E282C3D" w14:textId="77777777" w:rsidR="004B4298" w:rsidRDefault="007908FA">
            <w:pPr>
              <w:pStyle w:val="TableParagraph"/>
              <w:rPr>
                <w:sz w:val="24"/>
              </w:rPr>
            </w:pPr>
            <w:r>
              <w:rPr>
                <w:sz w:val="24"/>
              </w:rPr>
              <w:t>Table</w:t>
            </w:r>
          </w:p>
          <w:p w14:paraId="463610B4" w14:textId="77777777" w:rsidR="004B4298" w:rsidRDefault="007908FA">
            <w:pPr>
              <w:pStyle w:val="TableParagraph"/>
              <w:spacing w:before="13" w:line="240" w:lineRule="auto"/>
              <w:rPr>
                <w:sz w:val="24"/>
              </w:rPr>
            </w:pPr>
            <w:r>
              <w:rPr>
                <w:sz w:val="24"/>
              </w:rPr>
              <w:t>lookup</w:t>
            </w:r>
          </w:p>
        </w:tc>
        <w:tc>
          <w:tcPr>
            <w:tcW w:w="1276" w:type="dxa"/>
          </w:tcPr>
          <w:p w14:paraId="232B9C7D" w14:textId="77777777" w:rsidR="004B4298" w:rsidRDefault="007908FA">
            <w:pPr>
              <w:pStyle w:val="TableParagraph"/>
              <w:rPr>
                <w:sz w:val="24"/>
              </w:rPr>
            </w:pPr>
            <w:r>
              <w:rPr>
                <w:sz w:val="24"/>
              </w:rPr>
              <w:t>Concept</w:t>
            </w:r>
          </w:p>
        </w:tc>
        <w:tc>
          <w:tcPr>
            <w:tcW w:w="1381" w:type="dxa"/>
          </w:tcPr>
          <w:p w14:paraId="5B1F2BBE" w14:textId="77777777" w:rsidR="004B4298" w:rsidRDefault="007908FA">
            <w:pPr>
              <w:pStyle w:val="TableParagraph"/>
              <w:rPr>
                <w:sz w:val="24"/>
              </w:rPr>
            </w:pPr>
            <w:r>
              <w:rPr>
                <w:sz w:val="24"/>
              </w:rPr>
              <w:t>N/A</w:t>
            </w:r>
          </w:p>
        </w:tc>
        <w:tc>
          <w:tcPr>
            <w:tcW w:w="1263" w:type="dxa"/>
          </w:tcPr>
          <w:p w14:paraId="55DE0B0A" w14:textId="77777777" w:rsidR="004B4298" w:rsidRDefault="007908FA">
            <w:pPr>
              <w:pStyle w:val="TableParagraph"/>
              <w:rPr>
                <w:sz w:val="24"/>
              </w:rPr>
            </w:pPr>
            <w:r>
              <w:rPr>
                <w:sz w:val="24"/>
              </w:rPr>
              <w:t>Constant</w:t>
            </w:r>
          </w:p>
        </w:tc>
        <w:tc>
          <w:tcPr>
            <w:tcW w:w="1381" w:type="dxa"/>
          </w:tcPr>
          <w:p w14:paraId="425A5181" w14:textId="77777777" w:rsidR="004B4298" w:rsidRDefault="007908FA">
            <w:pPr>
              <w:pStyle w:val="TableParagraph"/>
              <w:rPr>
                <w:sz w:val="24"/>
              </w:rPr>
            </w:pPr>
            <w:r>
              <w:rPr>
                <w:sz w:val="24"/>
              </w:rPr>
              <w:t>N/A</w:t>
            </w:r>
          </w:p>
        </w:tc>
        <w:tc>
          <w:tcPr>
            <w:tcW w:w="1381" w:type="dxa"/>
          </w:tcPr>
          <w:p w14:paraId="1DF597A9" w14:textId="77777777" w:rsidR="004B4298" w:rsidRDefault="007908FA">
            <w:pPr>
              <w:pStyle w:val="TableParagraph"/>
              <w:rPr>
                <w:sz w:val="24"/>
              </w:rPr>
            </w:pPr>
            <w:r>
              <w:rPr>
                <w:sz w:val="24"/>
              </w:rPr>
              <w:t>N/A</w:t>
            </w:r>
          </w:p>
        </w:tc>
      </w:tr>
      <w:tr w:rsidR="004B4298" w14:paraId="0E2282D1" w14:textId="77777777">
        <w:trPr>
          <w:trHeight w:hRule="exact" w:val="867"/>
        </w:trPr>
        <w:tc>
          <w:tcPr>
            <w:tcW w:w="725" w:type="dxa"/>
            <w:vMerge/>
          </w:tcPr>
          <w:p w14:paraId="1C115B1C" w14:textId="77777777" w:rsidR="004B4298" w:rsidRDefault="004B4298"/>
        </w:tc>
        <w:tc>
          <w:tcPr>
            <w:tcW w:w="1381" w:type="dxa"/>
          </w:tcPr>
          <w:p w14:paraId="60E0FB3D" w14:textId="77777777" w:rsidR="004B4298" w:rsidRDefault="007908FA">
            <w:pPr>
              <w:pStyle w:val="TableParagraph"/>
              <w:spacing w:line="246" w:lineRule="exact"/>
              <w:rPr>
                <w:sz w:val="24"/>
              </w:rPr>
            </w:pPr>
            <w:r>
              <w:rPr>
                <w:sz w:val="24"/>
              </w:rPr>
              <w:t>Table</w:t>
            </w:r>
          </w:p>
          <w:p w14:paraId="32134A99" w14:textId="77777777" w:rsidR="004B4298" w:rsidRDefault="007908FA">
            <w:pPr>
              <w:pStyle w:val="TableParagraph"/>
              <w:spacing w:before="13" w:line="240" w:lineRule="auto"/>
              <w:rPr>
                <w:sz w:val="24"/>
              </w:rPr>
            </w:pPr>
            <w:r>
              <w:rPr>
                <w:sz w:val="24"/>
              </w:rPr>
              <w:t>pipeline</w:t>
            </w:r>
          </w:p>
        </w:tc>
        <w:tc>
          <w:tcPr>
            <w:tcW w:w="1276" w:type="dxa"/>
          </w:tcPr>
          <w:p w14:paraId="29219797" w14:textId="77777777" w:rsidR="004B4298" w:rsidRDefault="007908FA">
            <w:pPr>
              <w:pStyle w:val="TableParagraph"/>
              <w:spacing w:line="246" w:lineRule="exact"/>
              <w:rPr>
                <w:sz w:val="24"/>
              </w:rPr>
            </w:pPr>
            <w:r>
              <w:rPr>
                <w:sz w:val="24"/>
              </w:rPr>
              <w:t>Concept</w:t>
            </w:r>
          </w:p>
        </w:tc>
        <w:tc>
          <w:tcPr>
            <w:tcW w:w="1381" w:type="dxa"/>
          </w:tcPr>
          <w:p w14:paraId="08C144B1" w14:textId="77777777" w:rsidR="004B4298" w:rsidRDefault="007908FA">
            <w:pPr>
              <w:pStyle w:val="TableParagraph"/>
              <w:spacing w:line="246" w:lineRule="exact"/>
              <w:rPr>
                <w:sz w:val="24"/>
              </w:rPr>
            </w:pPr>
            <w:r>
              <w:rPr>
                <w:sz w:val="24"/>
              </w:rPr>
              <w:t>N/A</w:t>
            </w:r>
          </w:p>
        </w:tc>
        <w:tc>
          <w:tcPr>
            <w:tcW w:w="1263" w:type="dxa"/>
          </w:tcPr>
          <w:p w14:paraId="7974DCB1" w14:textId="77777777" w:rsidR="004B4298" w:rsidRDefault="007908FA">
            <w:pPr>
              <w:pStyle w:val="TableParagraph"/>
              <w:spacing w:line="246" w:lineRule="exact"/>
              <w:rPr>
                <w:sz w:val="24"/>
              </w:rPr>
            </w:pPr>
            <w:r>
              <w:rPr>
                <w:sz w:val="24"/>
              </w:rPr>
              <w:t>N/A</w:t>
            </w:r>
          </w:p>
        </w:tc>
        <w:tc>
          <w:tcPr>
            <w:tcW w:w="1381" w:type="dxa"/>
          </w:tcPr>
          <w:p w14:paraId="13435A74" w14:textId="77777777" w:rsidR="004B4298" w:rsidRDefault="007908FA">
            <w:pPr>
              <w:pStyle w:val="TableParagraph"/>
              <w:spacing w:line="246" w:lineRule="exact"/>
              <w:rPr>
                <w:sz w:val="24"/>
              </w:rPr>
            </w:pPr>
            <w:r>
              <w:rPr>
                <w:sz w:val="24"/>
              </w:rPr>
              <w:t>N/A</w:t>
            </w:r>
          </w:p>
        </w:tc>
        <w:tc>
          <w:tcPr>
            <w:tcW w:w="1381" w:type="dxa"/>
          </w:tcPr>
          <w:p w14:paraId="19F1DA34" w14:textId="77777777" w:rsidR="004B4298" w:rsidRDefault="007908FA">
            <w:pPr>
              <w:pStyle w:val="TableParagraph"/>
              <w:spacing w:line="246" w:lineRule="exact"/>
              <w:rPr>
                <w:sz w:val="24"/>
              </w:rPr>
            </w:pPr>
            <w:r>
              <w:rPr>
                <w:sz w:val="24"/>
              </w:rPr>
              <w:t>Time,</w:t>
            </w:r>
          </w:p>
          <w:p w14:paraId="6E4CA9FF" w14:textId="77777777" w:rsidR="004B4298" w:rsidRDefault="007908FA">
            <w:pPr>
              <w:pStyle w:val="TableParagraph"/>
              <w:spacing w:before="13" w:line="252" w:lineRule="auto"/>
              <w:ind w:right="126"/>
              <w:rPr>
                <w:sz w:val="24"/>
              </w:rPr>
            </w:pPr>
            <w:r>
              <w:rPr>
                <w:w w:val="95"/>
                <w:sz w:val="24"/>
              </w:rPr>
              <w:t xml:space="preserve">pipeline </w:t>
            </w:r>
            <w:r>
              <w:rPr>
                <w:sz w:val="24"/>
              </w:rPr>
              <w:t>gain</w:t>
            </w:r>
          </w:p>
        </w:tc>
      </w:tr>
      <w:tr w:rsidR="004B4298" w14:paraId="321875E6" w14:textId="77777777">
        <w:trPr>
          <w:trHeight w:hRule="exact" w:val="867"/>
        </w:trPr>
        <w:tc>
          <w:tcPr>
            <w:tcW w:w="725" w:type="dxa"/>
            <w:vMerge/>
          </w:tcPr>
          <w:p w14:paraId="5D01440C" w14:textId="77777777" w:rsidR="004B4298" w:rsidRDefault="004B4298"/>
        </w:tc>
        <w:tc>
          <w:tcPr>
            <w:tcW w:w="1381" w:type="dxa"/>
          </w:tcPr>
          <w:p w14:paraId="149C5C13" w14:textId="77777777" w:rsidR="004B4298" w:rsidRDefault="007908FA">
            <w:pPr>
              <w:pStyle w:val="TableParagraph"/>
              <w:spacing w:line="246" w:lineRule="exact"/>
              <w:rPr>
                <w:sz w:val="24"/>
              </w:rPr>
            </w:pPr>
            <w:r>
              <w:rPr>
                <w:sz w:val="24"/>
              </w:rPr>
              <w:t>Execution</w:t>
            </w:r>
          </w:p>
          <w:p w14:paraId="4D8504F7" w14:textId="77777777" w:rsidR="004B4298" w:rsidRDefault="007908FA">
            <w:pPr>
              <w:pStyle w:val="TableParagraph"/>
              <w:spacing w:before="13" w:line="252" w:lineRule="auto"/>
              <w:rPr>
                <w:sz w:val="24"/>
              </w:rPr>
            </w:pPr>
            <w:r>
              <w:rPr>
                <w:sz w:val="24"/>
              </w:rPr>
              <w:t xml:space="preserve">time of ac- </w:t>
            </w:r>
            <w:proofErr w:type="spellStart"/>
            <w:r>
              <w:rPr>
                <w:sz w:val="24"/>
              </w:rPr>
              <w:t>tion</w:t>
            </w:r>
            <w:proofErr w:type="spellEnd"/>
            <w:r>
              <w:rPr>
                <w:sz w:val="24"/>
              </w:rPr>
              <w:t xml:space="preserve"> set</w:t>
            </w:r>
          </w:p>
        </w:tc>
        <w:tc>
          <w:tcPr>
            <w:tcW w:w="1276" w:type="dxa"/>
          </w:tcPr>
          <w:p w14:paraId="031C5D30" w14:textId="77777777" w:rsidR="004B4298" w:rsidRDefault="007908FA">
            <w:pPr>
              <w:pStyle w:val="TableParagraph"/>
              <w:spacing w:line="246" w:lineRule="exact"/>
              <w:rPr>
                <w:sz w:val="24"/>
              </w:rPr>
            </w:pPr>
            <w:r>
              <w:rPr>
                <w:sz w:val="24"/>
              </w:rPr>
              <w:t>N/A</w:t>
            </w:r>
          </w:p>
        </w:tc>
        <w:tc>
          <w:tcPr>
            <w:tcW w:w="1381" w:type="dxa"/>
          </w:tcPr>
          <w:p w14:paraId="722FABAA" w14:textId="77777777" w:rsidR="004B4298" w:rsidRDefault="007908FA">
            <w:pPr>
              <w:pStyle w:val="TableParagraph"/>
              <w:spacing w:line="246" w:lineRule="exact"/>
              <w:rPr>
                <w:sz w:val="24"/>
              </w:rPr>
            </w:pPr>
            <w:r>
              <w:rPr>
                <w:sz w:val="24"/>
              </w:rPr>
              <w:t>End-to-end</w:t>
            </w:r>
          </w:p>
        </w:tc>
        <w:tc>
          <w:tcPr>
            <w:tcW w:w="1263" w:type="dxa"/>
          </w:tcPr>
          <w:p w14:paraId="29D97F90" w14:textId="77777777" w:rsidR="004B4298" w:rsidRDefault="007908FA">
            <w:pPr>
              <w:pStyle w:val="TableParagraph"/>
              <w:spacing w:line="246" w:lineRule="exact"/>
              <w:rPr>
                <w:sz w:val="24"/>
              </w:rPr>
            </w:pPr>
            <w:r>
              <w:rPr>
                <w:sz w:val="24"/>
              </w:rPr>
              <w:t>N/A</w:t>
            </w:r>
          </w:p>
        </w:tc>
        <w:tc>
          <w:tcPr>
            <w:tcW w:w="1381" w:type="dxa"/>
          </w:tcPr>
          <w:p w14:paraId="17FF89F6" w14:textId="77777777" w:rsidR="004B4298" w:rsidRDefault="007908FA">
            <w:pPr>
              <w:pStyle w:val="TableParagraph"/>
              <w:spacing w:line="246" w:lineRule="exact"/>
              <w:rPr>
                <w:sz w:val="24"/>
              </w:rPr>
            </w:pPr>
            <w:r>
              <w:rPr>
                <w:sz w:val="24"/>
              </w:rPr>
              <w:t>N/A</w:t>
            </w:r>
          </w:p>
        </w:tc>
        <w:tc>
          <w:tcPr>
            <w:tcW w:w="1381" w:type="dxa"/>
          </w:tcPr>
          <w:p w14:paraId="415C6341" w14:textId="77777777" w:rsidR="004B4298" w:rsidRDefault="007908FA">
            <w:pPr>
              <w:pStyle w:val="TableParagraph"/>
              <w:spacing w:line="246" w:lineRule="exact"/>
              <w:rPr>
                <w:sz w:val="24"/>
              </w:rPr>
            </w:pPr>
            <w:r>
              <w:rPr>
                <w:sz w:val="24"/>
              </w:rPr>
              <w:t>Exactly ac-</w:t>
            </w:r>
          </w:p>
          <w:p w14:paraId="105899FF" w14:textId="77777777" w:rsidR="004B4298" w:rsidRDefault="007908FA">
            <w:pPr>
              <w:pStyle w:val="TableParagraph"/>
              <w:spacing w:before="13" w:line="240" w:lineRule="auto"/>
              <w:rPr>
                <w:sz w:val="24"/>
              </w:rPr>
            </w:pPr>
            <w:proofErr w:type="spellStart"/>
            <w:r>
              <w:rPr>
                <w:sz w:val="24"/>
              </w:rPr>
              <w:t>tion</w:t>
            </w:r>
            <w:proofErr w:type="spellEnd"/>
            <w:r>
              <w:rPr>
                <w:sz w:val="24"/>
              </w:rPr>
              <w:t xml:space="preserve"> time</w:t>
            </w:r>
          </w:p>
        </w:tc>
      </w:tr>
      <w:tr w:rsidR="004B4298" w14:paraId="395C99E9" w14:textId="77777777">
        <w:trPr>
          <w:trHeight w:hRule="exact" w:val="867"/>
        </w:trPr>
        <w:tc>
          <w:tcPr>
            <w:tcW w:w="725" w:type="dxa"/>
            <w:vMerge/>
          </w:tcPr>
          <w:p w14:paraId="6F6FBD1D" w14:textId="77777777" w:rsidR="004B4298" w:rsidRDefault="004B4298"/>
        </w:tc>
        <w:tc>
          <w:tcPr>
            <w:tcW w:w="1381" w:type="dxa"/>
          </w:tcPr>
          <w:p w14:paraId="2CB6E318" w14:textId="77777777" w:rsidR="004B4298" w:rsidRDefault="007908FA">
            <w:pPr>
              <w:pStyle w:val="TableParagraph"/>
              <w:spacing w:line="246" w:lineRule="exact"/>
              <w:rPr>
                <w:sz w:val="24"/>
              </w:rPr>
            </w:pPr>
            <w:r>
              <w:rPr>
                <w:sz w:val="24"/>
              </w:rPr>
              <w:t>The time-</w:t>
            </w:r>
          </w:p>
          <w:p w14:paraId="7F32D65F" w14:textId="77777777" w:rsidR="004B4298" w:rsidRDefault="007908FA">
            <w:pPr>
              <w:pStyle w:val="TableParagraph"/>
              <w:spacing w:before="13" w:line="252" w:lineRule="auto"/>
              <w:rPr>
                <w:sz w:val="24"/>
              </w:rPr>
            </w:pPr>
            <w:r>
              <w:rPr>
                <w:sz w:val="24"/>
              </w:rPr>
              <w:t>out of flow entry</w:t>
            </w:r>
          </w:p>
        </w:tc>
        <w:tc>
          <w:tcPr>
            <w:tcW w:w="1276" w:type="dxa"/>
          </w:tcPr>
          <w:p w14:paraId="5C5705BA" w14:textId="77777777" w:rsidR="004B4298" w:rsidRDefault="007908FA">
            <w:pPr>
              <w:pStyle w:val="TableParagraph"/>
              <w:spacing w:line="246" w:lineRule="exact"/>
              <w:rPr>
                <w:sz w:val="24"/>
              </w:rPr>
            </w:pPr>
            <w:r>
              <w:rPr>
                <w:sz w:val="24"/>
              </w:rPr>
              <w:t>Concept</w:t>
            </w:r>
          </w:p>
        </w:tc>
        <w:tc>
          <w:tcPr>
            <w:tcW w:w="1381" w:type="dxa"/>
          </w:tcPr>
          <w:p w14:paraId="11839D4B" w14:textId="77777777" w:rsidR="004B4298" w:rsidRDefault="007908FA">
            <w:pPr>
              <w:pStyle w:val="TableParagraph"/>
              <w:spacing w:line="246" w:lineRule="exact"/>
              <w:rPr>
                <w:sz w:val="24"/>
              </w:rPr>
            </w:pPr>
            <w:r>
              <w:rPr>
                <w:sz w:val="24"/>
              </w:rPr>
              <w:t>N/A</w:t>
            </w:r>
          </w:p>
        </w:tc>
        <w:tc>
          <w:tcPr>
            <w:tcW w:w="1263" w:type="dxa"/>
          </w:tcPr>
          <w:p w14:paraId="01360F3B" w14:textId="77777777" w:rsidR="004B4298" w:rsidRDefault="007908FA">
            <w:pPr>
              <w:pStyle w:val="TableParagraph"/>
              <w:spacing w:line="246" w:lineRule="exact"/>
              <w:rPr>
                <w:sz w:val="24"/>
              </w:rPr>
            </w:pPr>
            <w:r>
              <w:rPr>
                <w:sz w:val="24"/>
              </w:rPr>
              <w:t>N/A</w:t>
            </w:r>
          </w:p>
        </w:tc>
        <w:tc>
          <w:tcPr>
            <w:tcW w:w="1381" w:type="dxa"/>
          </w:tcPr>
          <w:p w14:paraId="11F2FAC4" w14:textId="77777777" w:rsidR="004B4298" w:rsidRDefault="007908FA">
            <w:pPr>
              <w:pStyle w:val="TableParagraph"/>
              <w:spacing w:line="246" w:lineRule="exact"/>
              <w:rPr>
                <w:sz w:val="24"/>
              </w:rPr>
            </w:pPr>
            <w:r>
              <w:rPr>
                <w:sz w:val="24"/>
              </w:rPr>
              <w:t>N/A</w:t>
            </w:r>
          </w:p>
        </w:tc>
        <w:tc>
          <w:tcPr>
            <w:tcW w:w="1381" w:type="dxa"/>
          </w:tcPr>
          <w:p w14:paraId="318AEAC0" w14:textId="77777777" w:rsidR="004B4298" w:rsidRDefault="007908FA">
            <w:pPr>
              <w:pStyle w:val="TableParagraph"/>
              <w:spacing w:line="246" w:lineRule="exact"/>
              <w:rPr>
                <w:sz w:val="24"/>
              </w:rPr>
            </w:pPr>
            <w:r>
              <w:rPr>
                <w:sz w:val="24"/>
              </w:rPr>
              <w:t>Accuracy</w:t>
            </w:r>
          </w:p>
        </w:tc>
      </w:tr>
      <w:tr w:rsidR="004B4298" w14:paraId="1DB6148B" w14:textId="77777777">
        <w:trPr>
          <w:trHeight w:hRule="exact" w:val="578"/>
        </w:trPr>
        <w:tc>
          <w:tcPr>
            <w:tcW w:w="725" w:type="dxa"/>
            <w:vMerge/>
          </w:tcPr>
          <w:p w14:paraId="30894CC9" w14:textId="77777777" w:rsidR="004B4298" w:rsidRDefault="004B4298"/>
        </w:tc>
        <w:tc>
          <w:tcPr>
            <w:tcW w:w="1381" w:type="dxa"/>
          </w:tcPr>
          <w:p w14:paraId="1E53819B" w14:textId="77777777" w:rsidR="004B4298" w:rsidRDefault="007908FA">
            <w:pPr>
              <w:pStyle w:val="TableParagraph"/>
              <w:spacing w:line="246" w:lineRule="exact"/>
              <w:rPr>
                <w:sz w:val="24"/>
              </w:rPr>
            </w:pPr>
            <w:r>
              <w:rPr>
                <w:sz w:val="24"/>
              </w:rPr>
              <w:t>The size of</w:t>
            </w:r>
          </w:p>
          <w:p w14:paraId="049FCED6" w14:textId="77777777" w:rsidR="004B4298" w:rsidRDefault="007908FA">
            <w:pPr>
              <w:pStyle w:val="TableParagraph"/>
              <w:spacing w:before="13" w:line="240" w:lineRule="auto"/>
              <w:rPr>
                <w:sz w:val="24"/>
              </w:rPr>
            </w:pPr>
            <w:r>
              <w:rPr>
                <w:sz w:val="24"/>
              </w:rPr>
              <w:t>flow table</w:t>
            </w:r>
          </w:p>
        </w:tc>
        <w:tc>
          <w:tcPr>
            <w:tcW w:w="1276" w:type="dxa"/>
          </w:tcPr>
          <w:p w14:paraId="01CE8BB6" w14:textId="77777777" w:rsidR="004B4298" w:rsidRDefault="007908FA">
            <w:pPr>
              <w:pStyle w:val="TableParagraph"/>
              <w:spacing w:line="246" w:lineRule="exact"/>
              <w:rPr>
                <w:sz w:val="24"/>
              </w:rPr>
            </w:pPr>
            <w:r>
              <w:rPr>
                <w:sz w:val="24"/>
              </w:rPr>
              <w:t>Concept</w:t>
            </w:r>
          </w:p>
        </w:tc>
        <w:tc>
          <w:tcPr>
            <w:tcW w:w="1381" w:type="dxa"/>
          </w:tcPr>
          <w:p w14:paraId="6BD27FC9" w14:textId="77777777" w:rsidR="004B4298" w:rsidRDefault="007908FA">
            <w:pPr>
              <w:pStyle w:val="TableParagraph"/>
              <w:spacing w:line="246" w:lineRule="exact"/>
              <w:rPr>
                <w:sz w:val="24"/>
              </w:rPr>
            </w:pPr>
            <w:r>
              <w:rPr>
                <w:sz w:val="24"/>
              </w:rPr>
              <w:t>N/A</w:t>
            </w:r>
          </w:p>
        </w:tc>
        <w:tc>
          <w:tcPr>
            <w:tcW w:w="1263" w:type="dxa"/>
          </w:tcPr>
          <w:p w14:paraId="057D247B" w14:textId="77777777" w:rsidR="004B4298" w:rsidRDefault="007908FA">
            <w:pPr>
              <w:pStyle w:val="TableParagraph"/>
              <w:spacing w:line="246" w:lineRule="exact"/>
              <w:rPr>
                <w:sz w:val="24"/>
              </w:rPr>
            </w:pPr>
            <w:r>
              <w:rPr>
                <w:sz w:val="24"/>
              </w:rPr>
              <w:t>N/A</w:t>
            </w:r>
          </w:p>
        </w:tc>
        <w:tc>
          <w:tcPr>
            <w:tcW w:w="1381" w:type="dxa"/>
          </w:tcPr>
          <w:p w14:paraId="2CED40CD" w14:textId="77777777" w:rsidR="004B4298" w:rsidRDefault="007908FA">
            <w:pPr>
              <w:pStyle w:val="TableParagraph"/>
              <w:spacing w:line="246" w:lineRule="exact"/>
              <w:rPr>
                <w:sz w:val="24"/>
              </w:rPr>
            </w:pPr>
            <w:r>
              <w:rPr>
                <w:sz w:val="24"/>
              </w:rPr>
              <w:t>N/A</w:t>
            </w:r>
          </w:p>
        </w:tc>
        <w:tc>
          <w:tcPr>
            <w:tcW w:w="1381" w:type="dxa"/>
          </w:tcPr>
          <w:p w14:paraId="24DBC234" w14:textId="77777777" w:rsidR="004B4298" w:rsidRDefault="007908FA">
            <w:pPr>
              <w:pStyle w:val="TableParagraph"/>
              <w:spacing w:line="246" w:lineRule="exact"/>
              <w:rPr>
                <w:sz w:val="24"/>
              </w:rPr>
            </w:pPr>
            <w:r>
              <w:rPr>
                <w:sz w:val="24"/>
              </w:rPr>
              <w:t>Trivial</w:t>
            </w:r>
          </w:p>
        </w:tc>
      </w:tr>
    </w:tbl>
    <w:p w14:paraId="6D3ECF31" w14:textId="77777777" w:rsidR="004B4298" w:rsidRDefault="004B4298">
      <w:pPr>
        <w:spacing w:line="246" w:lineRule="exact"/>
        <w:rPr>
          <w:sz w:val="24"/>
        </w:rPr>
        <w:sectPr w:rsidR="004B4298">
          <w:pgSz w:w="11910" w:h="16840"/>
          <w:pgMar w:top="1360" w:right="1020" w:bottom="1000" w:left="1600" w:header="0" w:footer="812" w:gutter="0"/>
          <w:cols w:space="720"/>
        </w:sectPr>
      </w:pPr>
    </w:p>
    <w:p w14:paraId="1D9F7B92" w14:textId="77777777" w:rsidR="004B4298" w:rsidRDefault="007908FA">
      <w:pPr>
        <w:pStyle w:val="1"/>
        <w:tabs>
          <w:tab w:val="left" w:pos="2730"/>
        </w:tabs>
      </w:pPr>
      <w:bookmarkStart w:id="17" w:name="Problem_Statement"/>
      <w:bookmarkStart w:id="18" w:name="_bookmark9"/>
      <w:bookmarkEnd w:id="17"/>
      <w:bookmarkEnd w:id="18"/>
      <w:r>
        <w:lastRenderedPageBreak/>
        <w:t>Chapter</w:t>
      </w:r>
      <w:r>
        <w:rPr>
          <w:spacing w:val="7"/>
        </w:rPr>
        <w:t xml:space="preserve"> </w:t>
      </w:r>
      <w:r>
        <w:t>3</w:t>
      </w:r>
      <w:r>
        <w:tab/>
        <w:t>Problem</w:t>
      </w:r>
      <w:r>
        <w:rPr>
          <w:spacing w:val="37"/>
        </w:rPr>
        <w:t xml:space="preserve"> </w:t>
      </w:r>
      <w:r>
        <w:t>Statement</w:t>
      </w:r>
    </w:p>
    <w:p w14:paraId="0A5451C1" w14:textId="77777777" w:rsidR="004B4298" w:rsidRDefault="004B4298">
      <w:pPr>
        <w:pStyle w:val="a3"/>
        <w:spacing w:before="10"/>
        <w:rPr>
          <w:b/>
          <w:sz w:val="60"/>
        </w:rPr>
      </w:pPr>
    </w:p>
    <w:p w14:paraId="5FD1180D" w14:textId="77777777" w:rsidR="004B4298" w:rsidRDefault="007908FA">
      <w:pPr>
        <w:pStyle w:val="2"/>
        <w:numPr>
          <w:ilvl w:val="1"/>
          <w:numId w:val="3"/>
        </w:numPr>
        <w:tabs>
          <w:tab w:val="left" w:pos="875"/>
          <w:tab w:val="left" w:pos="876"/>
        </w:tabs>
      </w:pPr>
      <w:bookmarkStart w:id="19" w:name="Notation"/>
      <w:bookmarkStart w:id="20" w:name="_bookmark10"/>
      <w:bookmarkEnd w:id="19"/>
      <w:bookmarkEnd w:id="20"/>
      <w:r>
        <w:t>Notation</w:t>
      </w:r>
    </w:p>
    <w:p w14:paraId="73949ABD" w14:textId="77777777" w:rsidR="004B4298" w:rsidRDefault="004B4298">
      <w:pPr>
        <w:pStyle w:val="a3"/>
        <w:spacing w:before="8"/>
        <w:rPr>
          <w:b/>
          <w:sz w:val="32"/>
        </w:rPr>
      </w:pPr>
    </w:p>
    <w:p w14:paraId="270133B5" w14:textId="77777777" w:rsidR="004B4298" w:rsidRDefault="007908FA">
      <w:pPr>
        <w:pStyle w:val="a3"/>
        <w:spacing w:line="403" w:lineRule="auto"/>
        <w:ind w:left="100" w:right="111" w:firstLine="351"/>
        <w:jc w:val="both"/>
      </w:pPr>
      <w:r>
        <w:rPr>
          <w:spacing w:val="-4"/>
        </w:rPr>
        <w:t>Table</w:t>
      </w:r>
      <w:r>
        <w:rPr>
          <w:spacing w:val="-6"/>
        </w:rPr>
        <w:t xml:space="preserve"> </w:t>
      </w:r>
      <w:hyperlink w:anchor="_bookmark12" w:history="1">
        <w:r>
          <w:t>3</w:t>
        </w:r>
      </w:hyperlink>
      <w:r>
        <w:rPr>
          <w:spacing w:val="-5"/>
        </w:rPr>
        <w:t xml:space="preserve"> </w:t>
      </w:r>
      <w:r>
        <w:t>shows</w:t>
      </w:r>
      <w:r>
        <w:rPr>
          <w:spacing w:val="-5"/>
        </w:rPr>
        <w:t xml:space="preserve"> </w:t>
      </w:r>
      <w:r>
        <w:t>the</w:t>
      </w:r>
      <w:r>
        <w:rPr>
          <w:spacing w:val="-5"/>
        </w:rPr>
        <w:t xml:space="preserve"> </w:t>
      </w:r>
      <w:r>
        <w:t>notations</w:t>
      </w:r>
      <w:r>
        <w:rPr>
          <w:spacing w:val="-5"/>
        </w:rPr>
        <w:t xml:space="preserve"> </w:t>
      </w:r>
      <w:r>
        <w:t>used</w:t>
      </w:r>
      <w:r>
        <w:rPr>
          <w:spacing w:val="-5"/>
        </w:rPr>
        <w:t xml:space="preserve"> </w:t>
      </w:r>
      <w:r>
        <w:t>in</w:t>
      </w:r>
      <w:r>
        <w:rPr>
          <w:spacing w:val="-5"/>
        </w:rPr>
        <w:t xml:space="preserve"> </w:t>
      </w:r>
      <w:r>
        <w:t>this</w:t>
      </w:r>
      <w:r>
        <w:rPr>
          <w:spacing w:val="-5"/>
        </w:rPr>
        <w:t xml:space="preserve"> </w:t>
      </w:r>
      <w:r>
        <w:t>work.</w:t>
      </w:r>
      <w:r>
        <w:rPr>
          <w:spacing w:val="15"/>
        </w:rPr>
        <w:t xml:space="preserve"> </w:t>
      </w:r>
      <w:r>
        <w:t>Given</w:t>
      </w:r>
      <w:r>
        <w:rPr>
          <w:spacing w:val="-5"/>
        </w:rPr>
        <w:t xml:space="preserve"> </w:t>
      </w:r>
      <w:r>
        <w:t>the</w:t>
      </w:r>
      <w:r>
        <w:rPr>
          <w:spacing w:val="-5"/>
        </w:rPr>
        <w:t xml:space="preserve"> </w:t>
      </w:r>
      <w:r>
        <w:t>switch</w:t>
      </w:r>
      <w:r>
        <w:rPr>
          <w:spacing w:val="-5"/>
        </w:rPr>
        <w:t xml:space="preserve"> </w:t>
      </w:r>
      <w:r>
        <w:t>under</w:t>
      </w:r>
      <w:r>
        <w:rPr>
          <w:spacing w:val="-5"/>
        </w:rPr>
        <w:t xml:space="preserve"> </w:t>
      </w:r>
      <w:r>
        <w:t>test</w:t>
      </w:r>
      <w:r>
        <w:rPr>
          <w:spacing w:val="-5"/>
        </w:rPr>
        <w:t xml:space="preserve"> </w:t>
      </w:r>
      <w:proofErr w:type="spellStart"/>
      <w:r>
        <w:rPr>
          <w:rFonts w:ascii="Bookman Old Style"/>
          <w:i/>
        </w:rPr>
        <w:t>dut</w:t>
      </w:r>
      <w:proofErr w:type="spellEnd"/>
      <w:r>
        <w:t>,</w:t>
      </w:r>
      <w:r>
        <w:rPr>
          <w:spacing w:val="-5"/>
        </w:rPr>
        <w:t xml:space="preserve"> </w:t>
      </w:r>
      <w:r>
        <w:t>the</w:t>
      </w:r>
      <w:r>
        <w:rPr>
          <w:spacing w:val="-5"/>
        </w:rPr>
        <w:t xml:space="preserve"> </w:t>
      </w:r>
      <w:r>
        <w:t>number of</w:t>
      </w:r>
      <w:r>
        <w:rPr>
          <w:spacing w:val="-3"/>
        </w:rPr>
        <w:t xml:space="preserve"> </w:t>
      </w:r>
      <w:r>
        <w:t>tables</w:t>
      </w:r>
      <w:r>
        <w:rPr>
          <w:spacing w:val="-3"/>
        </w:rPr>
        <w:t xml:space="preserve"> </w:t>
      </w:r>
      <w:r>
        <w:t>for</w:t>
      </w:r>
      <w:r>
        <w:rPr>
          <w:spacing w:val="-3"/>
        </w:rPr>
        <w:t xml:space="preserve"> </w:t>
      </w:r>
      <w:proofErr w:type="spellStart"/>
      <w:r>
        <w:rPr>
          <w:rFonts w:ascii="Bookman Old Style"/>
          <w:i/>
        </w:rPr>
        <w:t>dut</w:t>
      </w:r>
      <w:proofErr w:type="spellEnd"/>
      <w:r>
        <w:rPr>
          <w:rFonts w:ascii="Bookman Old Style"/>
          <w:i/>
          <w:spacing w:val="-15"/>
        </w:rPr>
        <w:t xml:space="preserve"> </w:t>
      </w:r>
      <w:r>
        <w:t>is</w:t>
      </w:r>
      <w:r>
        <w:rPr>
          <w:spacing w:val="-3"/>
        </w:rPr>
        <w:t xml:space="preserve"> </w:t>
      </w:r>
      <w:r>
        <w:t>denoted</w:t>
      </w:r>
      <w:r>
        <w:rPr>
          <w:spacing w:val="-3"/>
        </w:rPr>
        <w:t xml:space="preserve"> </w:t>
      </w:r>
      <w:r>
        <w:t>by</w:t>
      </w:r>
      <w:r>
        <w:rPr>
          <w:spacing w:val="-3"/>
        </w:rPr>
        <w:t xml:space="preserve"> </w:t>
      </w:r>
      <w:proofErr w:type="gramStart"/>
      <w:r>
        <w:rPr>
          <w:rFonts w:ascii="Bookman Old Style"/>
          <w:i/>
        </w:rPr>
        <w:t>N</w:t>
      </w:r>
      <w:r>
        <w:rPr>
          <w:rFonts w:ascii="Bookman Old Style"/>
          <w:i/>
          <w:spacing w:val="-49"/>
        </w:rPr>
        <w:t xml:space="preserve"> </w:t>
      </w:r>
      <w:r>
        <w:t>.</w:t>
      </w:r>
      <w:proofErr w:type="gramEnd"/>
      <w:r>
        <w:rPr>
          <w:spacing w:val="19"/>
        </w:rPr>
        <w:t xml:space="preserve"> </w:t>
      </w:r>
      <w:r>
        <w:t>The</w:t>
      </w:r>
      <w:r>
        <w:rPr>
          <w:spacing w:val="-3"/>
        </w:rPr>
        <w:t xml:space="preserve"> </w:t>
      </w:r>
      <w:r>
        <w:t>controller,</w:t>
      </w:r>
      <w:r>
        <w:rPr>
          <w:spacing w:val="-3"/>
        </w:rPr>
        <w:t xml:space="preserve"> </w:t>
      </w:r>
      <w:r>
        <w:t>the</w:t>
      </w:r>
      <w:r>
        <w:rPr>
          <w:spacing w:val="-3"/>
        </w:rPr>
        <w:t xml:space="preserve"> </w:t>
      </w:r>
      <w:r>
        <w:t>hosts,</w:t>
      </w:r>
      <w:r>
        <w:rPr>
          <w:spacing w:val="-2"/>
        </w:rPr>
        <w:t xml:space="preserve"> </w:t>
      </w:r>
      <w:r>
        <w:t>and</w:t>
      </w:r>
      <w:r>
        <w:rPr>
          <w:spacing w:val="-3"/>
        </w:rPr>
        <w:t xml:space="preserve"> </w:t>
      </w:r>
      <w:r>
        <w:t>the</w:t>
      </w:r>
      <w:r>
        <w:rPr>
          <w:spacing w:val="-3"/>
        </w:rPr>
        <w:t xml:space="preserve"> </w:t>
      </w:r>
      <w:r>
        <w:t>link</w:t>
      </w:r>
      <w:r>
        <w:rPr>
          <w:spacing w:val="-3"/>
        </w:rPr>
        <w:t xml:space="preserve"> </w:t>
      </w:r>
      <w:r>
        <w:t>capacities</w:t>
      </w:r>
      <w:r>
        <w:rPr>
          <w:spacing w:val="-3"/>
        </w:rPr>
        <w:t xml:space="preserve"> </w:t>
      </w:r>
      <w:r>
        <w:t>are</w:t>
      </w:r>
      <w:r>
        <w:rPr>
          <w:spacing w:val="-3"/>
        </w:rPr>
        <w:t xml:space="preserve"> </w:t>
      </w:r>
      <w:r>
        <w:t xml:space="preserve">denoted by </w:t>
      </w:r>
      <w:r>
        <w:rPr>
          <w:rFonts w:ascii="Bookman Old Style"/>
          <w:i/>
        </w:rPr>
        <w:t>c</w:t>
      </w:r>
      <w:r>
        <w:t xml:space="preserve">, </w:t>
      </w:r>
      <w:r>
        <w:rPr>
          <w:rFonts w:ascii="Bookman Old Style"/>
          <w:i/>
        </w:rPr>
        <w:t xml:space="preserve">H </w:t>
      </w:r>
      <w:r>
        <w:t xml:space="preserve">and </w:t>
      </w:r>
      <w:r>
        <w:rPr>
          <w:rFonts w:ascii="Bookman Old Style"/>
          <w:i/>
          <w:spacing w:val="5"/>
        </w:rPr>
        <w:t xml:space="preserve">CAP </w:t>
      </w:r>
      <w:r>
        <w:t>respectively. The performance parameters consist of three categories: they are</w:t>
      </w:r>
      <w:r>
        <w:rPr>
          <w:spacing w:val="-6"/>
        </w:rPr>
        <w:t xml:space="preserve"> </w:t>
      </w:r>
      <w:r>
        <w:t>the</w:t>
      </w:r>
      <w:r>
        <w:rPr>
          <w:spacing w:val="-6"/>
        </w:rPr>
        <w:t xml:space="preserve"> </w:t>
      </w:r>
      <w:r>
        <w:t>C2D</w:t>
      </w:r>
      <w:r>
        <w:rPr>
          <w:spacing w:val="-6"/>
        </w:rPr>
        <w:t xml:space="preserve"> </w:t>
      </w:r>
      <w:r>
        <w:t>parameters</w:t>
      </w:r>
      <w:r>
        <w:rPr>
          <w:spacing w:val="-6"/>
        </w:rPr>
        <w:t xml:space="preserve"> </w:t>
      </w:r>
      <w:r>
        <w:rPr>
          <w:rFonts w:ascii="Bookman Old Style"/>
          <w:i/>
          <w:spacing w:val="7"/>
        </w:rPr>
        <w:t>CD</w:t>
      </w:r>
      <w:r>
        <w:rPr>
          <w:spacing w:val="7"/>
        </w:rPr>
        <w:t>,</w:t>
      </w:r>
      <w:r>
        <w:rPr>
          <w:spacing w:val="-4"/>
        </w:rPr>
        <w:t xml:space="preserve"> </w:t>
      </w:r>
      <w:r>
        <w:t>the</w:t>
      </w:r>
      <w:r>
        <w:rPr>
          <w:spacing w:val="-6"/>
        </w:rPr>
        <w:t xml:space="preserve"> </w:t>
      </w:r>
      <w:r>
        <w:t>D2C</w:t>
      </w:r>
      <w:r>
        <w:rPr>
          <w:spacing w:val="-6"/>
        </w:rPr>
        <w:t xml:space="preserve"> </w:t>
      </w:r>
      <w:r>
        <w:t>parameters</w:t>
      </w:r>
      <w:r>
        <w:rPr>
          <w:spacing w:val="-6"/>
        </w:rPr>
        <w:t xml:space="preserve"> </w:t>
      </w:r>
      <w:r>
        <w:rPr>
          <w:rFonts w:ascii="Bookman Old Style"/>
          <w:i/>
          <w:spacing w:val="7"/>
        </w:rPr>
        <w:t>DC</w:t>
      </w:r>
      <w:r>
        <w:rPr>
          <w:spacing w:val="7"/>
        </w:rPr>
        <w:t>,</w:t>
      </w:r>
      <w:r>
        <w:rPr>
          <w:spacing w:val="-4"/>
        </w:rPr>
        <w:t xml:space="preserve"> </w:t>
      </w:r>
      <w:r>
        <w:t>and</w:t>
      </w:r>
      <w:r>
        <w:rPr>
          <w:spacing w:val="-6"/>
        </w:rPr>
        <w:t xml:space="preserve"> </w:t>
      </w:r>
      <w:r>
        <w:t>the</w:t>
      </w:r>
      <w:r>
        <w:rPr>
          <w:spacing w:val="-6"/>
        </w:rPr>
        <w:t xml:space="preserve"> </w:t>
      </w:r>
      <w:r>
        <w:t>OFD</w:t>
      </w:r>
      <w:r>
        <w:rPr>
          <w:spacing w:val="-5"/>
        </w:rPr>
        <w:t xml:space="preserve"> </w:t>
      </w:r>
      <w:r>
        <w:t>parameters</w:t>
      </w:r>
      <w:r>
        <w:rPr>
          <w:spacing w:val="-6"/>
        </w:rPr>
        <w:t xml:space="preserve"> </w:t>
      </w:r>
      <w:r>
        <w:rPr>
          <w:rFonts w:ascii="Bookman Old Style"/>
          <w:i/>
        </w:rPr>
        <w:t>D</w:t>
      </w:r>
      <w:proofErr w:type="spellStart"/>
      <w:r>
        <w:rPr>
          <w:rFonts w:ascii="Trebuchet MS"/>
          <w:i/>
          <w:position w:val="-3"/>
          <w:sz w:val="16"/>
        </w:rPr>
        <w:t>openflow</w:t>
      </w:r>
      <w:proofErr w:type="spellEnd"/>
      <w:r>
        <w:rPr>
          <w:rFonts w:ascii="Trebuchet MS"/>
          <w:i/>
          <w:spacing w:val="-34"/>
          <w:position w:val="-3"/>
          <w:sz w:val="16"/>
        </w:rPr>
        <w:t xml:space="preserve"> </w:t>
      </w:r>
      <w:r>
        <w:t>.</w:t>
      </w:r>
      <w:r>
        <w:rPr>
          <w:spacing w:val="22"/>
        </w:rPr>
        <w:t xml:space="preserve"> </w:t>
      </w:r>
      <w:r>
        <w:t>And the</w:t>
      </w:r>
      <w:r>
        <w:rPr>
          <w:spacing w:val="-7"/>
        </w:rPr>
        <w:t xml:space="preserve"> </w:t>
      </w:r>
      <w:r>
        <w:t>flow</w:t>
      </w:r>
      <w:r>
        <w:rPr>
          <w:spacing w:val="-7"/>
        </w:rPr>
        <w:t xml:space="preserve"> </w:t>
      </w:r>
      <w:r>
        <w:t>entries</w:t>
      </w:r>
      <w:r>
        <w:rPr>
          <w:spacing w:val="-7"/>
        </w:rPr>
        <w:t xml:space="preserve"> </w:t>
      </w:r>
      <w:r>
        <w:rPr>
          <w:rFonts w:ascii="Bookman Old Style"/>
          <w:i/>
        </w:rPr>
        <w:t>F</w:t>
      </w:r>
      <w:r>
        <w:rPr>
          <w:rFonts w:ascii="Bookman Old Style"/>
          <w:i/>
          <w:spacing w:val="10"/>
        </w:rPr>
        <w:t xml:space="preserve"> </w:t>
      </w:r>
      <w:r>
        <w:t>in</w:t>
      </w:r>
      <w:r>
        <w:rPr>
          <w:spacing w:val="-7"/>
        </w:rPr>
        <w:t xml:space="preserve"> </w:t>
      </w:r>
      <w:proofErr w:type="spellStart"/>
      <w:r>
        <w:rPr>
          <w:rFonts w:ascii="Bookman Old Style"/>
          <w:i/>
        </w:rPr>
        <w:t>dut</w:t>
      </w:r>
      <w:proofErr w:type="spellEnd"/>
      <w:r>
        <w:rPr>
          <w:rFonts w:ascii="Bookman Old Style"/>
          <w:i/>
          <w:spacing w:val="-19"/>
        </w:rPr>
        <w:t xml:space="preserve"> </w:t>
      </w:r>
      <w:r>
        <w:t>and</w:t>
      </w:r>
      <w:r>
        <w:rPr>
          <w:spacing w:val="-7"/>
        </w:rPr>
        <w:t xml:space="preserve"> </w:t>
      </w:r>
      <w:r>
        <w:t>traffic</w:t>
      </w:r>
      <w:r>
        <w:rPr>
          <w:spacing w:val="-7"/>
        </w:rPr>
        <w:t xml:space="preserve"> </w:t>
      </w:r>
      <w:r>
        <w:rPr>
          <w:rFonts w:ascii="Bookman Old Style"/>
          <w:i/>
          <w:spacing w:val="21"/>
        </w:rPr>
        <w:t>TFC</w:t>
      </w:r>
      <w:r>
        <w:rPr>
          <w:rFonts w:ascii="Bookman Old Style"/>
          <w:i/>
          <w:spacing w:val="-3"/>
        </w:rPr>
        <w:t xml:space="preserve"> </w:t>
      </w:r>
      <w:r>
        <w:t>generated</w:t>
      </w:r>
      <w:r>
        <w:rPr>
          <w:spacing w:val="-7"/>
        </w:rPr>
        <w:t xml:space="preserve"> </w:t>
      </w:r>
      <w:r>
        <w:t>by</w:t>
      </w:r>
      <w:r>
        <w:rPr>
          <w:spacing w:val="-7"/>
        </w:rPr>
        <w:t xml:space="preserve"> </w:t>
      </w:r>
      <w:r>
        <w:rPr>
          <w:rFonts w:ascii="Bookman Old Style"/>
          <w:i/>
        </w:rPr>
        <w:t>H</w:t>
      </w:r>
      <w:r>
        <w:rPr>
          <w:rFonts w:ascii="Bookman Old Style"/>
          <w:i/>
          <w:spacing w:val="-2"/>
        </w:rPr>
        <w:t xml:space="preserve"> </w:t>
      </w:r>
      <w:r>
        <w:t>will</w:t>
      </w:r>
      <w:r>
        <w:rPr>
          <w:spacing w:val="-7"/>
        </w:rPr>
        <w:t xml:space="preserve"> </w:t>
      </w:r>
      <w:r>
        <w:t>affect</w:t>
      </w:r>
      <w:r>
        <w:rPr>
          <w:spacing w:val="-7"/>
        </w:rPr>
        <w:t xml:space="preserve"> </w:t>
      </w:r>
      <w:r>
        <w:t>each</w:t>
      </w:r>
      <w:r>
        <w:rPr>
          <w:spacing w:val="-7"/>
        </w:rPr>
        <w:t xml:space="preserve"> </w:t>
      </w:r>
      <w:r>
        <w:t>parameter.</w:t>
      </w:r>
    </w:p>
    <w:p w14:paraId="742961B8" w14:textId="77777777" w:rsidR="004B4298" w:rsidRDefault="004B4298">
      <w:pPr>
        <w:pStyle w:val="a3"/>
      </w:pPr>
    </w:p>
    <w:p w14:paraId="7296CE2C" w14:textId="77777777" w:rsidR="004B4298" w:rsidRDefault="004B4298">
      <w:pPr>
        <w:pStyle w:val="a3"/>
      </w:pPr>
    </w:p>
    <w:p w14:paraId="1E70516B" w14:textId="77777777" w:rsidR="004B4298" w:rsidRDefault="004B4298">
      <w:pPr>
        <w:pStyle w:val="a3"/>
      </w:pPr>
    </w:p>
    <w:p w14:paraId="55F02AD8" w14:textId="77777777" w:rsidR="004B4298" w:rsidRDefault="004B4298">
      <w:pPr>
        <w:pStyle w:val="a3"/>
        <w:spacing w:before="10"/>
        <w:rPr>
          <w:sz w:val="22"/>
        </w:rPr>
      </w:pPr>
    </w:p>
    <w:p w14:paraId="79A88A6A" w14:textId="77777777" w:rsidR="004B4298" w:rsidRDefault="007908FA">
      <w:pPr>
        <w:pStyle w:val="2"/>
        <w:numPr>
          <w:ilvl w:val="1"/>
          <w:numId w:val="3"/>
        </w:numPr>
        <w:tabs>
          <w:tab w:val="left" w:pos="875"/>
          <w:tab w:val="left" w:pos="876"/>
        </w:tabs>
      </w:pPr>
      <w:bookmarkStart w:id="21" w:name="Problem_Description"/>
      <w:bookmarkStart w:id="22" w:name="_bookmark11"/>
      <w:bookmarkEnd w:id="21"/>
      <w:bookmarkEnd w:id="22"/>
      <w:r>
        <w:t>Problem</w:t>
      </w:r>
      <w:r>
        <w:rPr>
          <w:spacing w:val="31"/>
        </w:rPr>
        <w:t xml:space="preserve"> </w:t>
      </w:r>
      <w:r>
        <w:t>Description</w:t>
      </w:r>
    </w:p>
    <w:p w14:paraId="51D2FE91" w14:textId="77777777" w:rsidR="004B4298" w:rsidRDefault="004B4298">
      <w:pPr>
        <w:pStyle w:val="a3"/>
        <w:spacing w:before="10"/>
        <w:rPr>
          <w:b/>
          <w:sz w:val="32"/>
        </w:rPr>
      </w:pPr>
    </w:p>
    <w:p w14:paraId="267CD678" w14:textId="77777777" w:rsidR="004B4298" w:rsidRDefault="007908FA">
      <w:pPr>
        <w:pStyle w:val="a3"/>
        <w:spacing w:line="403" w:lineRule="auto"/>
        <w:ind w:left="100" w:right="111" w:firstLine="351"/>
        <w:jc w:val="both"/>
      </w:pPr>
      <w:r>
        <w:t xml:space="preserve">The topology is created based on the given entities shown in Table </w:t>
      </w:r>
      <w:hyperlink w:anchor="_bookmark12" w:history="1">
        <w:r>
          <w:t>3</w:t>
        </w:r>
      </w:hyperlink>
      <w:r>
        <w:t xml:space="preserve">. The flow entries and traffic are determined based on the parameter of </w:t>
      </w:r>
      <w:r>
        <w:rPr>
          <w:rFonts w:ascii="Bookman Old Style"/>
          <w:i/>
        </w:rPr>
        <w:t xml:space="preserve">F </w:t>
      </w:r>
      <w:r>
        <w:t xml:space="preserve">and the </w:t>
      </w:r>
      <w:r>
        <w:rPr>
          <w:rFonts w:ascii="Bookman Old Style"/>
          <w:i/>
        </w:rPr>
        <w:t xml:space="preserve">TFC </w:t>
      </w:r>
      <w:r>
        <w:t xml:space="preserve">to evaluate </w:t>
      </w:r>
      <w:r>
        <w:rPr>
          <w:rFonts w:ascii="Bookman Old Style"/>
          <w:i/>
        </w:rPr>
        <w:t>CD</w:t>
      </w:r>
      <w:r>
        <w:t xml:space="preserve">, </w:t>
      </w:r>
      <w:r>
        <w:rPr>
          <w:rFonts w:ascii="Bookman Old Style"/>
          <w:i/>
        </w:rPr>
        <w:t>DC</w:t>
      </w:r>
      <w:r>
        <w:t xml:space="preserve">, and </w:t>
      </w:r>
      <w:r>
        <w:rPr>
          <w:rFonts w:ascii="Bookman Old Style"/>
          <w:i/>
        </w:rPr>
        <w:t>D</w:t>
      </w:r>
      <w:proofErr w:type="spellStart"/>
      <w:r>
        <w:rPr>
          <w:rFonts w:ascii="Trebuchet MS"/>
          <w:i/>
          <w:position w:val="-3"/>
          <w:sz w:val="16"/>
        </w:rPr>
        <w:t>openflow</w:t>
      </w:r>
      <w:proofErr w:type="spellEnd"/>
      <w:r>
        <w:rPr>
          <w:rFonts w:ascii="Trebuchet MS"/>
          <w:i/>
          <w:position w:val="-3"/>
          <w:sz w:val="16"/>
        </w:rPr>
        <w:t xml:space="preserve"> </w:t>
      </w:r>
      <w:r>
        <w:t xml:space="preserve">. The objective of our work is to assure the accuracy of each measurement result of </w:t>
      </w:r>
      <w:r>
        <w:rPr>
          <w:rFonts w:ascii="Bookman Old Style"/>
          <w:i/>
        </w:rPr>
        <w:t>CD</w:t>
      </w:r>
      <w:r>
        <w:t xml:space="preserve">, </w:t>
      </w:r>
      <w:r>
        <w:rPr>
          <w:rFonts w:ascii="Bookman Old Style"/>
          <w:i/>
        </w:rPr>
        <w:t>DC</w:t>
      </w:r>
      <w:r>
        <w:t xml:space="preserve">, and </w:t>
      </w:r>
      <w:r>
        <w:rPr>
          <w:rFonts w:ascii="Bookman Old Style"/>
          <w:i/>
        </w:rPr>
        <w:t>D</w:t>
      </w:r>
      <w:proofErr w:type="spellStart"/>
      <w:r>
        <w:rPr>
          <w:rFonts w:ascii="Trebuchet MS"/>
          <w:i/>
          <w:position w:val="-3"/>
          <w:sz w:val="16"/>
        </w:rPr>
        <w:t>openflow</w:t>
      </w:r>
      <w:proofErr w:type="spellEnd"/>
      <w:r>
        <w:rPr>
          <w:rFonts w:ascii="Trebuchet MS"/>
          <w:i/>
          <w:position w:val="-3"/>
          <w:sz w:val="16"/>
        </w:rPr>
        <w:t xml:space="preserve"> </w:t>
      </w:r>
      <w:r>
        <w:t xml:space="preserve">. Due to the black-box testing, the </w:t>
      </w:r>
      <w:proofErr w:type="spellStart"/>
      <w:r>
        <w:rPr>
          <w:rFonts w:ascii="Bookman Old Style"/>
          <w:i/>
        </w:rPr>
        <w:t>dut</w:t>
      </w:r>
      <w:proofErr w:type="spellEnd"/>
      <w:r>
        <w:rPr>
          <w:rFonts w:ascii="Bookman Old Style"/>
          <w:i/>
        </w:rPr>
        <w:t xml:space="preserve"> </w:t>
      </w:r>
      <w:r>
        <w:t>is not modifiable.</w:t>
      </w:r>
    </w:p>
    <w:p w14:paraId="1E3C929C" w14:textId="77777777" w:rsidR="004B4298" w:rsidRDefault="004B4298">
      <w:pPr>
        <w:pStyle w:val="a3"/>
        <w:spacing w:before="5"/>
        <w:rPr>
          <w:sz w:val="28"/>
        </w:rPr>
      </w:pPr>
    </w:p>
    <w:p w14:paraId="14D13C6C" w14:textId="77777777" w:rsidR="004B4298" w:rsidRDefault="007908FA">
      <w:pPr>
        <w:pStyle w:val="3"/>
      </w:pPr>
      <w:r>
        <w:t>Example</w:t>
      </w:r>
    </w:p>
    <w:p w14:paraId="3A07B53B" w14:textId="77777777" w:rsidR="004B4298" w:rsidRDefault="004B4298">
      <w:pPr>
        <w:pStyle w:val="a3"/>
        <w:rPr>
          <w:b/>
          <w:sz w:val="28"/>
        </w:rPr>
      </w:pPr>
    </w:p>
    <w:p w14:paraId="54C06289" w14:textId="77777777" w:rsidR="004B4298" w:rsidRDefault="007908FA">
      <w:pPr>
        <w:pStyle w:val="a3"/>
        <w:spacing w:line="403" w:lineRule="auto"/>
        <w:ind w:left="100" w:right="112" w:firstLine="351"/>
        <w:jc w:val="both"/>
      </w:pPr>
      <w:r>
        <w:t xml:space="preserve">Figure </w:t>
      </w:r>
      <w:hyperlink w:anchor="_bookmark13" w:history="1">
        <w:r>
          <w:t>2</w:t>
        </w:r>
      </w:hyperlink>
      <w:r>
        <w:t xml:space="preserve"> shows the parameters of the test. The pipeline process contains the time and per- </w:t>
      </w:r>
      <w:proofErr w:type="spellStart"/>
      <w:r>
        <w:t>formance</w:t>
      </w:r>
      <w:proofErr w:type="spellEnd"/>
      <w:r>
        <w:t xml:space="preserve"> of table pipeline (</w:t>
      </w:r>
      <w:r>
        <w:rPr>
          <w:rFonts w:ascii="Bookman Old Style" w:hAnsi="Bookman Old Style"/>
          <w:i/>
        </w:rPr>
        <w:t>T</w:t>
      </w:r>
      <w:r>
        <w:rPr>
          <w:i/>
          <w:position w:val="-3"/>
          <w:sz w:val="16"/>
        </w:rPr>
        <w:t>table</w:t>
      </w:r>
      <w:r>
        <w:rPr>
          <w:position w:val="-3"/>
          <w:sz w:val="16"/>
        </w:rPr>
        <w:t>−</w:t>
      </w:r>
      <w:r>
        <w:rPr>
          <w:i/>
          <w:position w:val="-3"/>
          <w:sz w:val="16"/>
        </w:rPr>
        <w:t>pipeline</w:t>
      </w:r>
      <w:r>
        <w:t xml:space="preserve">, </w:t>
      </w:r>
      <w:r>
        <w:rPr>
          <w:rFonts w:ascii="Bookman Old Style" w:hAnsi="Bookman Old Style"/>
          <w:i/>
        </w:rPr>
        <w:t xml:space="preserve">P </w:t>
      </w:r>
      <w:r>
        <w:t xml:space="preserve">), and the time of action set execution </w:t>
      </w:r>
      <w:r>
        <w:rPr>
          <w:rFonts w:ascii="Bookman Old Style" w:hAnsi="Bookman Old Style"/>
          <w:i/>
        </w:rPr>
        <w:t>T</w:t>
      </w:r>
      <w:r>
        <w:rPr>
          <w:i/>
          <w:position w:val="-3"/>
          <w:sz w:val="16"/>
        </w:rPr>
        <w:t>action</w:t>
      </w:r>
      <w:r>
        <w:rPr>
          <w:position w:val="-3"/>
          <w:sz w:val="16"/>
        </w:rPr>
        <w:t>−</w:t>
      </w:r>
      <w:r>
        <w:rPr>
          <w:i/>
          <w:position w:val="-3"/>
          <w:sz w:val="16"/>
        </w:rPr>
        <w:t xml:space="preserve">set </w:t>
      </w:r>
      <w:r>
        <w:t xml:space="preserve">in </w:t>
      </w:r>
      <w:proofErr w:type="spellStart"/>
      <w:r>
        <w:rPr>
          <w:rFonts w:ascii="Bookman Old Style" w:hAnsi="Bookman Old Style"/>
          <w:i/>
        </w:rPr>
        <w:t>dut</w:t>
      </w:r>
      <w:proofErr w:type="spellEnd"/>
      <w:r>
        <w:t xml:space="preserve">. The set of flow entries </w:t>
      </w:r>
      <w:r>
        <w:rPr>
          <w:rFonts w:ascii="Bookman Old Style" w:hAnsi="Bookman Old Style"/>
          <w:i/>
        </w:rPr>
        <w:t xml:space="preserve">F </w:t>
      </w:r>
      <w:r>
        <w:t xml:space="preserve">determines the operation of the entire pipeline. Each flow </w:t>
      </w:r>
      <w:proofErr w:type="spellStart"/>
      <w:r>
        <w:t>en</w:t>
      </w:r>
      <w:proofErr w:type="spellEnd"/>
      <w:r>
        <w:t xml:space="preserve">- </w:t>
      </w:r>
      <w:r>
        <w:rPr>
          <w:spacing w:val="-4"/>
        </w:rPr>
        <w:t xml:space="preserve">try, </w:t>
      </w:r>
      <w:r>
        <w:t xml:space="preserve">denoted by </w:t>
      </w:r>
      <w:r>
        <w:rPr>
          <w:rFonts w:ascii="Bookman Old Style" w:hAnsi="Bookman Old Style"/>
          <w:i/>
          <w:spacing w:val="4"/>
        </w:rPr>
        <w:t>flow</w:t>
      </w:r>
      <w:proofErr w:type="spellStart"/>
      <w:r>
        <w:rPr>
          <w:rFonts w:ascii="Trebuchet MS" w:hAnsi="Trebuchet MS"/>
          <w:i/>
          <w:spacing w:val="4"/>
          <w:position w:val="-3"/>
          <w:sz w:val="16"/>
        </w:rPr>
        <w:t>i,j</w:t>
      </w:r>
      <w:proofErr w:type="spellEnd"/>
      <w:r>
        <w:rPr>
          <w:rFonts w:ascii="Trebuchet MS" w:hAnsi="Trebuchet MS"/>
          <w:i/>
          <w:spacing w:val="4"/>
          <w:position w:val="-3"/>
          <w:sz w:val="16"/>
        </w:rPr>
        <w:t xml:space="preserve"> </w:t>
      </w:r>
      <w:r>
        <w:t xml:space="preserve">, has two timers of hard-timeout and idle-timeout. The accuracy of the timeout, denoted by </w:t>
      </w:r>
      <w:proofErr w:type="spellStart"/>
      <w:r>
        <w:rPr>
          <w:rFonts w:ascii="Bookman Old Style" w:hAnsi="Bookman Old Style"/>
          <w:i/>
        </w:rPr>
        <w:t>Acc</w:t>
      </w:r>
      <w:proofErr w:type="spellEnd"/>
      <w:r>
        <w:rPr>
          <w:rFonts w:ascii="Trebuchet MS" w:hAnsi="Trebuchet MS"/>
          <w:i/>
          <w:position w:val="-3"/>
          <w:sz w:val="16"/>
        </w:rPr>
        <w:t>timeout</w:t>
      </w:r>
      <w:r>
        <w:t xml:space="preserve">, evaluate whether each timer expired correctly or not. </w:t>
      </w:r>
      <w:r>
        <w:rPr>
          <w:spacing w:val="-3"/>
        </w:rPr>
        <w:t xml:space="preserve">With </w:t>
      </w:r>
      <w:r>
        <w:t>the combinations</w:t>
      </w:r>
      <w:r>
        <w:rPr>
          <w:spacing w:val="-11"/>
        </w:rPr>
        <w:t xml:space="preserve"> </w:t>
      </w:r>
      <w:r>
        <w:t>of</w:t>
      </w:r>
      <w:r>
        <w:rPr>
          <w:spacing w:val="-11"/>
        </w:rPr>
        <w:t xml:space="preserve"> </w:t>
      </w:r>
      <w:r>
        <w:rPr>
          <w:rFonts w:ascii="Bookman Old Style" w:hAnsi="Bookman Old Style"/>
          <w:i/>
        </w:rPr>
        <w:t>F</w:t>
      </w:r>
      <w:r>
        <w:rPr>
          <w:rFonts w:ascii="Bookman Old Style" w:hAnsi="Bookman Old Style"/>
          <w:i/>
          <w:spacing w:val="6"/>
        </w:rPr>
        <w:t xml:space="preserve"> </w:t>
      </w:r>
      <w:r>
        <w:t>and</w:t>
      </w:r>
      <w:r>
        <w:rPr>
          <w:spacing w:val="-11"/>
        </w:rPr>
        <w:t xml:space="preserve"> </w:t>
      </w:r>
      <w:r>
        <w:t>traffic</w:t>
      </w:r>
      <w:r>
        <w:rPr>
          <w:spacing w:val="-11"/>
        </w:rPr>
        <w:t xml:space="preserve"> </w:t>
      </w:r>
      <w:r>
        <w:rPr>
          <w:rFonts w:ascii="Bookman Old Style" w:hAnsi="Bookman Old Style"/>
          <w:i/>
          <w:spacing w:val="21"/>
        </w:rPr>
        <w:t>TFC</w:t>
      </w:r>
      <w:r>
        <w:rPr>
          <w:rFonts w:ascii="Bookman Old Style" w:hAnsi="Bookman Old Style"/>
          <w:i/>
          <w:spacing w:val="-7"/>
        </w:rPr>
        <w:t xml:space="preserve"> </w:t>
      </w:r>
      <w:r>
        <w:t>the</w:t>
      </w:r>
      <w:r>
        <w:rPr>
          <w:spacing w:val="-11"/>
        </w:rPr>
        <w:t xml:space="preserve"> </w:t>
      </w:r>
      <w:proofErr w:type="spellStart"/>
      <w:r>
        <w:rPr>
          <w:rFonts w:ascii="Bookman Old Style" w:hAnsi="Bookman Old Style"/>
          <w:i/>
        </w:rPr>
        <w:t>dut</w:t>
      </w:r>
      <w:proofErr w:type="spellEnd"/>
      <w:r>
        <w:rPr>
          <w:rFonts w:ascii="Bookman Old Style" w:hAnsi="Bookman Old Style"/>
          <w:i/>
          <w:spacing w:val="-23"/>
        </w:rPr>
        <w:t xml:space="preserve"> </w:t>
      </w:r>
      <w:r>
        <w:t>is</w:t>
      </w:r>
      <w:r>
        <w:rPr>
          <w:spacing w:val="-11"/>
        </w:rPr>
        <w:t xml:space="preserve"> </w:t>
      </w:r>
      <w:r>
        <w:t>able</w:t>
      </w:r>
      <w:r>
        <w:rPr>
          <w:spacing w:val="-11"/>
        </w:rPr>
        <w:t xml:space="preserve"> </w:t>
      </w:r>
      <w:r>
        <w:t>to</w:t>
      </w:r>
      <w:r>
        <w:rPr>
          <w:spacing w:val="-11"/>
        </w:rPr>
        <w:t xml:space="preserve"> </w:t>
      </w:r>
      <w:r>
        <w:t>generate</w:t>
      </w:r>
      <w:r>
        <w:rPr>
          <w:spacing w:val="-11"/>
        </w:rPr>
        <w:t xml:space="preserve"> </w:t>
      </w:r>
      <w:r>
        <w:t>the</w:t>
      </w:r>
      <w:r>
        <w:rPr>
          <w:spacing w:val="-11"/>
        </w:rPr>
        <w:t xml:space="preserve"> </w:t>
      </w:r>
      <w:r>
        <w:t>Packet-in</w:t>
      </w:r>
      <w:r>
        <w:rPr>
          <w:spacing w:val="-11"/>
        </w:rPr>
        <w:t xml:space="preserve"> </w:t>
      </w:r>
      <w:r>
        <w:t>messages</w:t>
      </w:r>
      <w:r>
        <w:rPr>
          <w:spacing w:val="-11"/>
        </w:rPr>
        <w:t xml:space="preserve"> </w:t>
      </w:r>
      <w:r>
        <w:t>to</w:t>
      </w:r>
      <w:r>
        <w:rPr>
          <w:spacing w:val="-11"/>
        </w:rPr>
        <w:t xml:space="preserve"> </w:t>
      </w:r>
      <w:r>
        <w:rPr>
          <w:rFonts w:ascii="Bookman Old Style" w:hAnsi="Bookman Old Style"/>
          <w:i/>
        </w:rPr>
        <w:t>c</w:t>
      </w:r>
      <w:r>
        <w:rPr>
          <w:rFonts w:ascii="Bookman Old Style" w:hAnsi="Bookman Old Style"/>
          <w:i/>
          <w:spacing w:val="-23"/>
        </w:rPr>
        <w:t xml:space="preserve"> </w:t>
      </w:r>
      <w:r>
        <w:t>or</w:t>
      </w:r>
      <w:r>
        <w:rPr>
          <w:spacing w:val="-11"/>
        </w:rPr>
        <w:t xml:space="preserve"> </w:t>
      </w:r>
      <w:r>
        <w:t xml:space="preserve">to process the Packet-out messages sent from </w:t>
      </w:r>
      <w:r>
        <w:rPr>
          <w:rFonts w:ascii="Bookman Old Style" w:hAnsi="Bookman Old Style"/>
          <w:i/>
        </w:rPr>
        <w:t>c</w:t>
      </w:r>
      <w:r>
        <w:t xml:space="preserve">. The rate of Packet-in and Packet-out for a given </w:t>
      </w:r>
      <w:proofErr w:type="spellStart"/>
      <w:r>
        <w:rPr>
          <w:rFonts w:ascii="Bookman Old Style" w:hAnsi="Bookman Old Style"/>
          <w:i/>
        </w:rPr>
        <w:t>dut</w:t>
      </w:r>
      <w:proofErr w:type="spellEnd"/>
      <w:r>
        <w:rPr>
          <w:rFonts w:ascii="Bookman Old Style" w:hAnsi="Bookman Old Style"/>
          <w:i/>
          <w:spacing w:val="-21"/>
        </w:rPr>
        <w:t xml:space="preserve"> </w:t>
      </w:r>
      <w:r>
        <w:t>is</w:t>
      </w:r>
      <w:r>
        <w:rPr>
          <w:spacing w:val="-9"/>
        </w:rPr>
        <w:t xml:space="preserve"> </w:t>
      </w:r>
      <w:r>
        <w:t>determined</w:t>
      </w:r>
      <w:r>
        <w:rPr>
          <w:spacing w:val="-9"/>
        </w:rPr>
        <w:t xml:space="preserve"> </w:t>
      </w:r>
      <w:r>
        <w:t>by</w:t>
      </w:r>
      <w:r>
        <w:rPr>
          <w:spacing w:val="-9"/>
        </w:rPr>
        <w:t xml:space="preserve"> </w:t>
      </w:r>
      <w:r>
        <w:t>the</w:t>
      </w:r>
      <w:r>
        <w:rPr>
          <w:spacing w:val="-9"/>
        </w:rPr>
        <w:t xml:space="preserve"> </w:t>
      </w:r>
      <w:r>
        <w:t>parameters</w:t>
      </w:r>
      <w:r>
        <w:rPr>
          <w:spacing w:val="-9"/>
        </w:rPr>
        <w:t xml:space="preserve"> </w:t>
      </w:r>
      <w:r>
        <w:t>of</w:t>
      </w:r>
      <w:r>
        <w:rPr>
          <w:spacing w:val="-9"/>
        </w:rPr>
        <w:t xml:space="preserve"> </w:t>
      </w:r>
      <w:r>
        <w:rPr>
          <w:rFonts w:ascii="Bookman Old Style" w:hAnsi="Bookman Old Style"/>
          <w:i/>
          <w:spacing w:val="16"/>
        </w:rPr>
        <w:t>PIR</w:t>
      </w:r>
      <w:r>
        <w:rPr>
          <w:rFonts w:ascii="Bookman Old Style" w:hAnsi="Bookman Old Style"/>
          <w:i/>
          <w:spacing w:val="-18"/>
        </w:rPr>
        <w:t xml:space="preserve"> </w:t>
      </w:r>
      <w:r>
        <w:t>and</w:t>
      </w:r>
      <w:r>
        <w:rPr>
          <w:spacing w:val="-9"/>
        </w:rPr>
        <w:t xml:space="preserve"> </w:t>
      </w:r>
      <w:r>
        <w:rPr>
          <w:rFonts w:ascii="Bookman Old Style" w:hAnsi="Bookman Old Style"/>
          <w:i/>
          <w:spacing w:val="10"/>
        </w:rPr>
        <w:t>POR</w:t>
      </w:r>
      <w:r>
        <w:rPr>
          <w:spacing w:val="10"/>
        </w:rPr>
        <w:t>.</w:t>
      </w:r>
      <w:r>
        <w:rPr>
          <w:spacing w:val="11"/>
        </w:rPr>
        <w:t xml:space="preserve"> </w:t>
      </w:r>
      <w:r>
        <w:t>The</w:t>
      </w:r>
      <w:r>
        <w:rPr>
          <w:spacing w:val="-9"/>
        </w:rPr>
        <w:t xml:space="preserve"> </w:t>
      </w:r>
      <w:r>
        <w:t>buffer</w:t>
      </w:r>
      <w:r>
        <w:rPr>
          <w:spacing w:val="-9"/>
        </w:rPr>
        <w:t xml:space="preserve"> </w:t>
      </w:r>
      <w:r>
        <w:t>size</w:t>
      </w:r>
      <w:r>
        <w:rPr>
          <w:spacing w:val="-9"/>
        </w:rPr>
        <w:t xml:space="preserve"> </w:t>
      </w:r>
      <w:r>
        <w:t>of</w:t>
      </w:r>
      <w:r>
        <w:rPr>
          <w:spacing w:val="-9"/>
        </w:rPr>
        <w:t xml:space="preserve"> </w:t>
      </w:r>
      <w:proofErr w:type="spellStart"/>
      <w:r>
        <w:rPr>
          <w:rFonts w:ascii="Bookman Old Style" w:hAnsi="Bookman Old Style"/>
          <w:i/>
        </w:rPr>
        <w:t>dut</w:t>
      </w:r>
      <w:proofErr w:type="spellEnd"/>
      <w:r>
        <w:rPr>
          <w:rFonts w:ascii="Bookman Old Style" w:hAnsi="Bookman Old Style"/>
          <w:i/>
          <w:spacing w:val="-21"/>
        </w:rPr>
        <w:t xml:space="preserve"> </w:t>
      </w:r>
      <w:r>
        <w:t>denoted</w:t>
      </w:r>
      <w:r>
        <w:rPr>
          <w:spacing w:val="-9"/>
        </w:rPr>
        <w:t xml:space="preserve"> </w:t>
      </w:r>
      <w:r>
        <w:t>by</w:t>
      </w:r>
      <w:r>
        <w:rPr>
          <w:spacing w:val="-9"/>
        </w:rPr>
        <w:t xml:space="preserve"> </w:t>
      </w:r>
      <w:proofErr w:type="spellStart"/>
      <w:proofErr w:type="gramStart"/>
      <w:r>
        <w:rPr>
          <w:rFonts w:ascii="Bookman Old Style" w:hAnsi="Bookman Old Style"/>
          <w:i/>
        </w:rPr>
        <w:t>buf</w:t>
      </w:r>
      <w:proofErr w:type="spellEnd"/>
      <w:r>
        <w:rPr>
          <w:rFonts w:ascii="Bookman Old Style" w:hAnsi="Bookman Old Style"/>
          <w:i/>
          <w:spacing w:val="-50"/>
        </w:rPr>
        <w:t xml:space="preserve"> </w:t>
      </w:r>
      <w:r>
        <w:t>.</w:t>
      </w:r>
      <w:proofErr w:type="gramEnd"/>
      <w:r>
        <w:t xml:space="preserve"> If</w:t>
      </w:r>
      <w:r>
        <w:rPr>
          <w:spacing w:val="-7"/>
        </w:rPr>
        <w:t xml:space="preserve"> </w:t>
      </w:r>
      <w:proofErr w:type="spellStart"/>
      <w:r>
        <w:rPr>
          <w:rFonts w:ascii="Bookman Old Style" w:hAnsi="Bookman Old Style"/>
          <w:i/>
        </w:rPr>
        <w:t>buf</w:t>
      </w:r>
      <w:proofErr w:type="spellEnd"/>
      <w:r>
        <w:rPr>
          <w:rFonts w:ascii="Bookman Old Style" w:hAnsi="Bookman Old Style"/>
          <w:i/>
          <w:spacing w:val="4"/>
        </w:rPr>
        <w:t xml:space="preserve"> </w:t>
      </w:r>
      <w:r>
        <w:t>is</w:t>
      </w:r>
      <w:r>
        <w:rPr>
          <w:spacing w:val="-7"/>
        </w:rPr>
        <w:t xml:space="preserve"> </w:t>
      </w:r>
      <w:r>
        <w:t>remaining,</w:t>
      </w:r>
      <w:r>
        <w:rPr>
          <w:spacing w:val="-7"/>
        </w:rPr>
        <w:t xml:space="preserve"> </w:t>
      </w:r>
      <w:proofErr w:type="spellStart"/>
      <w:r>
        <w:rPr>
          <w:rFonts w:ascii="Bookman Old Style" w:hAnsi="Bookman Old Style"/>
          <w:i/>
        </w:rPr>
        <w:t>dut</w:t>
      </w:r>
      <w:proofErr w:type="spellEnd"/>
      <w:r>
        <w:rPr>
          <w:rFonts w:ascii="Bookman Old Style" w:hAnsi="Bookman Old Style"/>
          <w:i/>
          <w:spacing w:val="-19"/>
        </w:rPr>
        <w:t xml:space="preserve"> </w:t>
      </w:r>
      <w:r>
        <w:t>stores</w:t>
      </w:r>
      <w:r>
        <w:rPr>
          <w:spacing w:val="-7"/>
        </w:rPr>
        <w:t xml:space="preserve"> </w:t>
      </w:r>
      <w:r>
        <w:t>the</w:t>
      </w:r>
      <w:r>
        <w:rPr>
          <w:spacing w:val="-7"/>
        </w:rPr>
        <w:t xml:space="preserve"> </w:t>
      </w:r>
      <w:r>
        <w:rPr>
          <w:rFonts w:ascii="Bookman Old Style" w:hAnsi="Bookman Old Style"/>
          <w:i/>
          <w:spacing w:val="21"/>
        </w:rPr>
        <w:t>TFC</w:t>
      </w:r>
      <w:r>
        <w:rPr>
          <w:rFonts w:ascii="Bookman Old Style" w:hAnsi="Bookman Old Style"/>
          <w:i/>
          <w:spacing w:val="-4"/>
        </w:rPr>
        <w:t xml:space="preserve"> </w:t>
      </w:r>
      <w:r>
        <w:t>into</w:t>
      </w:r>
      <w:r>
        <w:rPr>
          <w:spacing w:val="-7"/>
        </w:rPr>
        <w:t xml:space="preserve"> </w:t>
      </w:r>
      <w:r>
        <w:t>the</w:t>
      </w:r>
      <w:r>
        <w:rPr>
          <w:spacing w:val="-7"/>
        </w:rPr>
        <w:t xml:space="preserve"> </w:t>
      </w:r>
      <w:r>
        <w:t>buffer</w:t>
      </w:r>
      <w:r>
        <w:rPr>
          <w:spacing w:val="-7"/>
        </w:rPr>
        <w:t xml:space="preserve"> </w:t>
      </w:r>
      <w:r>
        <w:t>and</w:t>
      </w:r>
      <w:r>
        <w:rPr>
          <w:spacing w:val="-7"/>
        </w:rPr>
        <w:t xml:space="preserve"> </w:t>
      </w:r>
      <w:r>
        <w:t>raises</w:t>
      </w:r>
      <w:r>
        <w:rPr>
          <w:spacing w:val="-7"/>
        </w:rPr>
        <w:t xml:space="preserve"> </w:t>
      </w:r>
      <w:r>
        <w:t>the</w:t>
      </w:r>
      <w:r>
        <w:rPr>
          <w:spacing w:val="-7"/>
        </w:rPr>
        <w:t xml:space="preserve"> </w:t>
      </w:r>
      <w:r>
        <w:t>Packet-in</w:t>
      </w:r>
      <w:r>
        <w:rPr>
          <w:spacing w:val="-7"/>
        </w:rPr>
        <w:t xml:space="preserve"> </w:t>
      </w:r>
      <w:r>
        <w:t>operation</w:t>
      </w:r>
      <w:r>
        <w:rPr>
          <w:spacing w:val="-7"/>
        </w:rPr>
        <w:t xml:space="preserve"> </w:t>
      </w:r>
      <w:r>
        <w:t xml:space="preserve">with an identity when the new flows arrival. And the </w:t>
      </w:r>
      <w:r>
        <w:rPr>
          <w:rFonts w:ascii="Bookman Old Style" w:hAnsi="Bookman Old Style"/>
          <w:i/>
        </w:rPr>
        <w:t xml:space="preserve">c </w:t>
      </w:r>
      <w:r>
        <w:t>generates the Packet-out operation with the corresponding</w:t>
      </w:r>
      <w:r>
        <w:rPr>
          <w:spacing w:val="-12"/>
        </w:rPr>
        <w:t xml:space="preserve"> </w:t>
      </w:r>
      <w:r>
        <w:t>identity</w:t>
      </w:r>
      <w:r>
        <w:rPr>
          <w:spacing w:val="-12"/>
        </w:rPr>
        <w:t xml:space="preserve"> </w:t>
      </w:r>
      <w:r>
        <w:t>to</w:t>
      </w:r>
      <w:r>
        <w:rPr>
          <w:spacing w:val="-12"/>
        </w:rPr>
        <w:t xml:space="preserve"> </w:t>
      </w:r>
      <w:proofErr w:type="spellStart"/>
      <w:r>
        <w:rPr>
          <w:rFonts w:ascii="Bookman Old Style" w:hAnsi="Bookman Old Style"/>
          <w:i/>
        </w:rPr>
        <w:t>dut</w:t>
      </w:r>
      <w:proofErr w:type="spellEnd"/>
      <w:r>
        <w:t>,</w:t>
      </w:r>
      <w:r>
        <w:rPr>
          <w:spacing w:val="-12"/>
        </w:rPr>
        <w:t xml:space="preserve"> </w:t>
      </w:r>
      <w:r>
        <w:t>so</w:t>
      </w:r>
      <w:r>
        <w:rPr>
          <w:spacing w:val="-12"/>
        </w:rPr>
        <w:t xml:space="preserve"> </w:t>
      </w:r>
      <w:proofErr w:type="spellStart"/>
      <w:r>
        <w:rPr>
          <w:rFonts w:ascii="Bookman Old Style" w:hAnsi="Bookman Old Style"/>
          <w:i/>
        </w:rPr>
        <w:t>dut</w:t>
      </w:r>
      <w:proofErr w:type="spellEnd"/>
      <w:r>
        <w:rPr>
          <w:rFonts w:ascii="Bookman Old Style" w:hAnsi="Bookman Old Style"/>
          <w:i/>
          <w:spacing w:val="-24"/>
        </w:rPr>
        <w:t xml:space="preserve"> </w:t>
      </w:r>
      <w:r>
        <w:t>could</w:t>
      </w:r>
      <w:r>
        <w:rPr>
          <w:spacing w:val="-12"/>
        </w:rPr>
        <w:t xml:space="preserve"> </w:t>
      </w:r>
      <w:r>
        <w:t>forward</w:t>
      </w:r>
      <w:r>
        <w:rPr>
          <w:spacing w:val="-12"/>
        </w:rPr>
        <w:t xml:space="preserve"> </w:t>
      </w:r>
      <w:r>
        <w:t>the</w:t>
      </w:r>
      <w:r>
        <w:rPr>
          <w:spacing w:val="-12"/>
        </w:rPr>
        <w:t xml:space="preserve"> </w:t>
      </w:r>
      <w:r>
        <w:t>new</w:t>
      </w:r>
      <w:r>
        <w:rPr>
          <w:spacing w:val="-12"/>
        </w:rPr>
        <w:t xml:space="preserve"> </w:t>
      </w:r>
      <w:r>
        <w:t>flows.</w:t>
      </w:r>
    </w:p>
    <w:p w14:paraId="73911442" w14:textId="77777777" w:rsidR="004B4298" w:rsidRDefault="004B4298">
      <w:pPr>
        <w:spacing w:line="403" w:lineRule="auto"/>
        <w:jc w:val="both"/>
        <w:sectPr w:rsidR="004B4298">
          <w:pgSz w:w="11910" w:h="16840"/>
          <w:pgMar w:top="1160" w:right="1020" w:bottom="1000" w:left="1600" w:header="0" w:footer="812" w:gutter="0"/>
          <w:cols w:space="720"/>
        </w:sectPr>
      </w:pPr>
    </w:p>
    <w:p w14:paraId="1FC316CC" w14:textId="77777777" w:rsidR="004B4298" w:rsidRDefault="007908FA">
      <w:pPr>
        <w:pStyle w:val="a3"/>
        <w:spacing w:before="41"/>
        <w:ind w:left="3208" w:right="3161"/>
        <w:jc w:val="center"/>
      </w:pPr>
      <w:bookmarkStart w:id="23" w:name="_bookmark12"/>
      <w:bookmarkEnd w:id="23"/>
      <w:r>
        <w:lastRenderedPageBreak/>
        <w:t>Table 3: Notation description</w:t>
      </w:r>
    </w:p>
    <w:tbl>
      <w:tblPr>
        <w:tblStyle w:val="TableNormal"/>
        <w:tblW w:w="0" w:type="auto"/>
        <w:tblInd w:w="108"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1124"/>
        <w:gridCol w:w="3082"/>
        <w:gridCol w:w="4783"/>
      </w:tblGrid>
      <w:tr w:rsidR="004B4298" w14:paraId="021BC0DA" w14:textId="77777777">
        <w:trPr>
          <w:trHeight w:hRule="exact" w:val="297"/>
        </w:trPr>
        <w:tc>
          <w:tcPr>
            <w:tcW w:w="1124" w:type="dxa"/>
          </w:tcPr>
          <w:p w14:paraId="1A4E5C77" w14:textId="77777777" w:rsidR="004B4298" w:rsidRDefault="007908FA">
            <w:pPr>
              <w:pStyle w:val="TableParagraph"/>
              <w:rPr>
                <w:sz w:val="24"/>
              </w:rPr>
            </w:pPr>
            <w:r>
              <w:rPr>
                <w:sz w:val="24"/>
              </w:rPr>
              <w:t>Category</w:t>
            </w:r>
          </w:p>
        </w:tc>
        <w:tc>
          <w:tcPr>
            <w:tcW w:w="3082" w:type="dxa"/>
          </w:tcPr>
          <w:p w14:paraId="4B3DF83A" w14:textId="77777777" w:rsidR="004B4298" w:rsidRDefault="007908FA">
            <w:pPr>
              <w:pStyle w:val="TableParagraph"/>
              <w:rPr>
                <w:sz w:val="24"/>
              </w:rPr>
            </w:pPr>
            <w:r>
              <w:rPr>
                <w:sz w:val="24"/>
              </w:rPr>
              <w:t>Notation</w:t>
            </w:r>
          </w:p>
        </w:tc>
        <w:tc>
          <w:tcPr>
            <w:tcW w:w="4783" w:type="dxa"/>
          </w:tcPr>
          <w:p w14:paraId="2368AF59" w14:textId="77777777" w:rsidR="004B4298" w:rsidRDefault="007908FA">
            <w:pPr>
              <w:pStyle w:val="TableParagraph"/>
              <w:rPr>
                <w:sz w:val="24"/>
              </w:rPr>
            </w:pPr>
            <w:r>
              <w:rPr>
                <w:sz w:val="24"/>
              </w:rPr>
              <w:t>Description</w:t>
            </w:r>
          </w:p>
        </w:tc>
      </w:tr>
      <w:tr w:rsidR="004B4298" w14:paraId="75461134" w14:textId="77777777">
        <w:trPr>
          <w:trHeight w:hRule="exact" w:val="297"/>
        </w:trPr>
        <w:tc>
          <w:tcPr>
            <w:tcW w:w="1124" w:type="dxa"/>
            <w:vMerge w:val="restart"/>
          </w:tcPr>
          <w:p w14:paraId="7DC224A9" w14:textId="77777777" w:rsidR="004B4298" w:rsidRDefault="004B4298">
            <w:pPr>
              <w:pStyle w:val="TableParagraph"/>
              <w:spacing w:line="240" w:lineRule="auto"/>
              <w:ind w:left="0"/>
              <w:rPr>
                <w:sz w:val="24"/>
              </w:rPr>
            </w:pPr>
          </w:p>
          <w:p w14:paraId="1C0573D1" w14:textId="77777777" w:rsidR="004B4298" w:rsidRDefault="004B4298">
            <w:pPr>
              <w:pStyle w:val="TableParagraph"/>
              <w:spacing w:before="4" w:line="240" w:lineRule="auto"/>
              <w:ind w:left="0"/>
              <w:rPr>
                <w:sz w:val="24"/>
              </w:rPr>
            </w:pPr>
          </w:p>
          <w:p w14:paraId="1838CC41" w14:textId="77777777" w:rsidR="004B4298" w:rsidRDefault="007908FA">
            <w:pPr>
              <w:pStyle w:val="TableParagraph"/>
              <w:spacing w:line="240" w:lineRule="auto"/>
              <w:rPr>
                <w:sz w:val="24"/>
              </w:rPr>
            </w:pPr>
            <w:r>
              <w:rPr>
                <w:sz w:val="24"/>
              </w:rPr>
              <w:t>Entity</w:t>
            </w:r>
          </w:p>
        </w:tc>
        <w:tc>
          <w:tcPr>
            <w:tcW w:w="3082" w:type="dxa"/>
          </w:tcPr>
          <w:p w14:paraId="56009D59" w14:textId="77777777" w:rsidR="004B4298" w:rsidRDefault="007908FA">
            <w:pPr>
              <w:pStyle w:val="TableParagraph"/>
              <w:spacing w:line="258" w:lineRule="exact"/>
              <w:rPr>
                <w:rFonts w:ascii="Bookman Old Style"/>
                <w:i/>
                <w:sz w:val="24"/>
              </w:rPr>
            </w:pPr>
            <w:r>
              <w:rPr>
                <w:rFonts w:ascii="Bookman Old Style"/>
                <w:i/>
                <w:w w:val="87"/>
                <w:sz w:val="24"/>
              </w:rPr>
              <w:t>c</w:t>
            </w:r>
          </w:p>
        </w:tc>
        <w:tc>
          <w:tcPr>
            <w:tcW w:w="4783" w:type="dxa"/>
          </w:tcPr>
          <w:p w14:paraId="70A140F6" w14:textId="77777777" w:rsidR="004B4298" w:rsidRDefault="007908FA">
            <w:pPr>
              <w:pStyle w:val="TableParagraph"/>
              <w:rPr>
                <w:sz w:val="24"/>
              </w:rPr>
            </w:pPr>
            <w:r>
              <w:rPr>
                <w:sz w:val="24"/>
              </w:rPr>
              <w:t>The controller</w:t>
            </w:r>
          </w:p>
        </w:tc>
      </w:tr>
      <w:tr w:rsidR="004B4298" w14:paraId="6EEC6B4D" w14:textId="77777777">
        <w:trPr>
          <w:trHeight w:hRule="exact" w:val="289"/>
        </w:trPr>
        <w:tc>
          <w:tcPr>
            <w:tcW w:w="1124" w:type="dxa"/>
            <w:vMerge/>
          </w:tcPr>
          <w:p w14:paraId="1C0EF134" w14:textId="77777777" w:rsidR="004B4298" w:rsidRDefault="004B4298"/>
        </w:tc>
        <w:tc>
          <w:tcPr>
            <w:tcW w:w="3082" w:type="dxa"/>
          </w:tcPr>
          <w:p w14:paraId="04480E5E" w14:textId="77777777" w:rsidR="004B4298" w:rsidRDefault="007908FA">
            <w:pPr>
              <w:pStyle w:val="TableParagraph"/>
              <w:spacing w:line="250" w:lineRule="exact"/>
              <w:rPr>
                <w:rFonts w:ascii="Bookman Old Style"/>
                <w:i/>
                <w:sz w:val="24"/>
              </w:rPr>
            </w:pPr>
            <w:proofErr w:type="spellStart"/>
            <w:r>
              <w:rPr>
                <w:rFonts w:ascii="Bookman Old Style"/>
                <w:i/>
                <w:sz w:val="24"/>
              </w:rPr>
              <w:t>dut</w:t>
            </w:r>
            <w:proofErr w:type="spellEnd"/>
          </w:p>
        </w:tc>
        <w:tc>
          <w:tcPr>
            <w:tcW w:w="4783" w:type="dxa"/>
          </w:tcPr>
          <w:p w14:paraId="5B5BE1A5" w14:textId="77777777" w:rsidR="004B4298" w:rsidRDefault="007908FA">
            <w:pPr>
              <w:pStyle w:val="TableParagraph"/>
              <w:spacing w:line="246" w:lineRule="exact"/>
              <w:rPr>
                <w:sz w:val="24"/>
              </w:rPr>
            </w:pPr>
            <w:r>
              <w:rPr>
                <w:sz w:val="24"/>
              </w:rPr>
              <w:t>The switch under test</w:t>
            </w:r>
          </w:p>
        </w:tc>
      </w:tr>
      <w:tr w:rsidR="004B4298" w14:paraId="2B2F6A7A" w14:textId="77777777">
        <w:trPr>
          <w:trHeight w:hRule="exact" w:val="289"/>
        </w:trPr>
        <w:tc>
          <w:tcPr>
            <w:tcW w:w="1124" w:type="dxa"/>
            <w:vMerge/>
          </w:tcPr>
          <w:p w14:paraId="7EDD6C8B" w14:textId="77777777" w:rsidR="004B4298" w:rsidRDefault="004B4298"/>
        </w:tc>
        <w:tc>
          <w:tcPr>
            <w:tcW w:w="3082" w:type="dxa"/>
          </w:tcPr>
          <w:p w14:paraId="0F9A0F34" w14:textId="77777777" w:rsidR="004B4298" w:rsidRDefault="007908FA">
            <w:pPr>
              <w:pStyle w:val="TableParagraph"/>
              <w:spacing w:line="250" w:lineRule="exact"/>
              <w:rPr>
                <w:rFonts w:ascii="Bookman Old Style"/>
                <w:i/>
                <w:sz w:val="24"/>
              </w:rPr>
            </w:pPr>
            <w:r>
              <w:rPr>
                <w:rFonts w:ascii="Bookman Old Style"/>
                <w:i/>
                <w:w w:val="108"/>
                <w:sz w:val="24"/>
              </w:rPr>
              <w:t>N</w:t>
            </w:r>
          </w:p>
        </w:tc>
        <w:tc>
          <w:tcPr>
            <w:tcW w:w="4783" w:type="dxa"/>
          </w:tcPr>
          <w:p w14:paraId="2445F75D" w14:textId="77777777" w:rsidR="004B4298" w:rsidRDefault="007908FA">
            <w:pPr>
              <w:pStyle w:val="TableParagraph"/>
              <w:spacing w:line="250" w:lineRule="exact"/>
              <w:rPr>
                <w:rFonts w:ascii="Bookman Old Style"/>
                <w:i/>
                <w:sz w:val="24"/>
              </w:rPr>
            </w:pPr>
            <w:r>
              <w:rPr>
                <w:sz w:val="24"/>
              </w:rPr>
              <w:t xml:space="preserve">The number of tables for </w:t>
            </w:r>
            <w:proofErr w:type="spellStart"/>
            <w:r>
              <w:rPr>
                <w:rFonts w:ascii="Bookman Old Style"/>
                <w:i/>
                <w:sz w:val="24"/>
              </w:rPr>
              <w:t>dut</w:t>
            </w:r>
            <w:proofErr w:type="spellEnd"/>
          </w:p>
        </w:tc>
      </w:tr>
      <w:tr w:rsidR="004B4298" w14:paraId="5B36598B" w14:textId="77777777">
        <w:trPr>
          <w:trHeight w:hRule="exact" w:val="289"/>
        </w:trPr>
        <w:tc>
          <w:tcPr>
            <w:tcW w:w="1124" w:type="dxa"/>
            <w:vMerge/>
          </w:tcPr>
          <w:p w14:paraId="55148CEE" w14:textId="77777777" w:rsidR="004B4298" w:rsidRDefault="004B4298"/>
        </w:tc>
        <w:tc>
          <w:tcPr>
            <w:tcW w:w="3082" w:type="dxa"/>
          </w:tcPr>
          <w:p w14:paraId="106F72A9" w14:textId="77777777" w:rsidR="004B4298" w:rsidRDefault="007908FA">
            <w:pPr>
              <w:pStyle w:val="TableParagraph"/>
              <w:spacing w:line="300" w:lineRule="exact"/>
              <w:rPr>
                <w:rFonts w:ascii="Meiryo" w:hAnsi="Meiryo"/>
                <w:i/>
                <w:sz w:val="24"/>
              </w:rPr>
            </w:pPr>
            <w:r>
              <w:rPr>
                <w:rFonts w:ascii="Bookman Old Style" w:hAnsi="Bookman Old Style"/>
                <w:i/>
                <w:sz w:val="24"/>
              </w:rPr>
              <w:t xml:space="preserve">H </w:t>
            </w:r>
            <w:r>
              <w:rPr>
                <w:rFonts w:ascii="Tahoma" w:hAnsi="Tahoma"/>
                <w:sz w:val="24"/>
              </w:rPr>
              <w:t xml:space="preserve">= </w:t>
            </w:r>
            <w:r>
              <w:rPr>
                <w:rFonts w:ascii="Meiryo" w:hAnsi="Meiryo"/>
                <w:i/>
                <w:sz w:val="24"/>
              </w:rPr>
              <w:t>{</w:t>
            </w:r>
            <w:proofErr w:type="spellStart"/>
            <w:r>
              <w:rPr>
                <w:rFonts w:ascii="Bookman Old Style" w:hAnsi="Bookman Old Style"/>
                <w:i/>
                <w:sz w:val="24"/>
              </w:rPr>
              <w:t>h</w:t>
            </w:r>
            <w:proofErr w:type="spellEnd"/>
            <w:r>
              <w:rPr>
                <w:rFonts w:ascii="Trebuchet MS" w:hAnsi="Trebuchet MS"/>
                <w:i/>
                <w:position w:val="-3"/>
                <w:sz w:val="16"/>
              </w:rPr>
              <w:t>n</w:t>
            </w:r>
            <w:r>
              <w:rPr>
                <w:rFonts w:ascii="Meiryo" w:hAnsi="Meiryo"/>
                <w:i/>
                <w:sz w:val="24"/>
              </w:rPr>
              <w:t>|</w:t>
            </w:r>
            <w:proofErr w:type="spellStart"/>
            <w:r>
              <w:rPr>
                <w:rFonts w:ascii="Bookman Old Style" w:hAnsi="Bookman Old Style"/>
                <w:i/>
                <w:sz w:val="24"/>
              </w:rPr>
              <w:t>n</w:t>
            </w:r>
            <w:proofErr w:type="spellEnd"/>
            <w:r>
              <w:rPr>
                <w:rFonts w:ascii="Bookman Old Style" w:hAnsi="Bookman Old Style"/>
                <w:i/>
                <w:sz w:val="24"/>
              </w:rPr>
              <w:t xml:space="preserve"> </w:t>
            </w:r>
            <w:r>
              <w:rPr>
                <w:rFonts w:ascii="Meiryo" w:hAnsi="Meiryo"/>
                <w:i/>
                <w:sz w:val="24"/>
              </w:rPr>
              <w:t xml:space="preserve">≥ </w:t>
            </w:r>
            <w:r>
              <w:rPr>
                <w:rFonts w:ascii="Tahoma" w:hAnsi="Tahoma"/>
                <w:sz w:val="24"/>
              </w:rPr>
              <w:t>2</w:t>
            </w:r>
            <w:r>
              <w:rPr>
                <w:rFonts w:ascii="Meiryo" w:hAnsi="Meiryo"/>
                <w:i/>
                <w:sz w:val="24"/>
              </w:rPr>
              <w:t>}</w:t>
            </w:r>
          </w:p>
        </w:tc>
        <w:tc>
          <w:tcPr>
            <w:tcW w:w="4783" w:type="dxa"/>
          </w:tcPr>
          <w:p w14:paraId="1E8E7BF6" w14:textId="77777777" w:rsidR="004B4298" w:rsidRDefault="007908FA">
            <w:pPr>
              <w:pStyle w:val="TableParagraph"/>
              <w:spacing w:line="246" w:lineRule="exact"/>
              <w:rPr>
                <w:sz w:val="24"/>
              </w:rPr>
            </w:pPr>
            <w:r>
              <w:rPr>
                <w:sz w:val="24"/>
              </w:rPr>
              <w:t>The set of hosts.</w:t>
            </w:r>
          </w:p>
        </w:tc>
      </w:tr>
      <w:tr w:rsidR="004B4298" w14:paraId="634B54E1" w14:textId="77777777">
        <w:trPr>
          <w:trHeight w:hRule="exact" w:val="578"/>
        </w:trPr>
        <w:tc>
          <w:tcPr>
            <w:tcW w:w="1124" w:type="dxa"/>
            <w:vMerge/>
          </w:tcPr>
          <w:p w14:paraId="4F1606C8" w14:textId="77777777" w:rsidR="004B4298" w:rsidRDefault="004B4298"/>
        </w:tc>
        <w:tc>
          <w:tcPr>
            <w:tcW w:w="3082" w:type="dxa"/>
          </w:tcPr>
          <w:p w14:paraId="1B0F05F8" w14:textId="77777777" w:rsidR="004B4298" w:rsidRDefault="007908FA">
            <w:pPr>
              <w:pStyle w:val="TableParagraph"/>
              <w:spacing w:line="300" w:lineRule="exact"/>
              <w:rPr>
                <w:rFonts w:ascii="Meiryo" w:hAnsi="Meiryo"/>
                <w:i/>
                <w:sz w:val="24"/>
              </w:rPr>
            </w:pPr>
            <w:r>
              <w:rPr>
                <w:rFonts w:ascii="Bookman Old Style" w:hAnsi="Bookman Old Style"/>
                <w:i/>
                <w:spacing w:val="5"/>
                <w:sz w:val="24"/>
              </w:rPr>
              <w:t xml:space="preserve">CAP </w:t>
            </w:r>
            <w:r>
              <w:rPr>
                <w:rFonts w:ascii="Tahoma" w:hAnsi="Tahoma"/>
                <w:sz w:val="24"/>
              </w:rPr>
              <w:t>=</w:t>
            </w:r>
            <w:r>
              <w:rPr>
                <w:rFonts w:ascii="Tahoma" w:hAnsi="Tahoma"/>
                <w:spacing w:val="-50"/>
                <w:sz w:val="24"/>
              </w:rPr>
              <w:t xml:space="preserve"> </w:t>
            </w:r>
            <w:r>
              <w:rPr>
                <w:rFonts w:ascii="Meiryo" w:hAnsi="Meiryo"/>
                <w:i/>
                <w:sz w:val="24"/>
              </w:rPr>
              <w:t>{</w:t>
            </w:r>
            <w:proofErr w:type="spellStart"/>
            <w:r>
              <w:rPr>
                <w:rFonts w:ascii="Bookman Old Style" w:hAnsi="Bookman Old Style"/>
                <w:i/>
                <w:sz w:val="24"/>
              </w:rPr>
              <w:t>cap</w:t>
            </w:r>
            <w:proofErr w:type="spellEnd"/>
            <w:r>
              <w:rPr>
                <w:rFonts w:ascii="Trebuchet MS" w:hAnsi="Trebuchet MS"/>
                <w:i/>
                <w:position w:val="-3"/>
                <w:sz w:val="16"/>
              </w:rPr>
              <w:t>c</w:t>
            </w:r>
            <w:r>
              <w:rPr>
                <w:rFonts w:ascii="Bookman Old Style" w:hAnsi="Bookman Old Style"/>
                <w:i/>
                <w:sz w:val="24"/>
              </w:rPr>
              <w:t>,</w:t>
            </w:r>
            <w:r>
              <w:rPr>
                <w:rFonts w:ascii="Bookman Old Style" w:hAnsi="Bookman Old Style"/>
                <w:i/>
                <w:spacing w:val="-58"/>
                <w:sz w:val="24"/>
              </w:rPr>
              <w:t xml:space="preserve"> </w:t>
            </w:r>
            <w:r>
              <w:rPr>
                <w:rFonts w:ascii="Bookman Old Style" w:hAnsi="Bookman Old Style"/>
                <w:i/>
                <w:sz w:val="24"/>
              </w:rPr>
              <w:t>cap</w:t>
            </w:r>
            <w:r>
              <w:rPr>
                <w:rFonts w:ascii="Trebuchet MS" w:hAnsi="Trebuchet MS"/>
                <w:i/>
                <w:position w:val="-3"/>
                <w:sz w:val="16"/>
              </w:rPr>
              <w:t>n</w:t>
            </w:r>
            <w:r>
              <w:rPr>
                <w:rFonts w:ascii="Meiryo" w:hAnsi="Meiryo"/>
                <w:i/>
                <w:sz w:val="24"/>
              </w:rPr>
              <w:t>|</w:t>
            </w:r>
            <w:proofErr w:type="spellStart"/>
            <w:r>
              <w:rPr>
                <w:rFonts w:ascii="Bookman Old Style" w:hAnsi="Bookman Old Style"/>
                <w:i/>
                <w:sz w:val="24"/>
              </w:rPr>
              <w:t>n</w:t>
            </w:r>
            <w:proofErr w:type="spellEnd"/>
            <w:r>
              <w:rPr>
                <w:rFonts w:ascii="Bookman Old Style" w:hAnsi="Bookman Old Style"/>
                <w:i/>
                <w:sz w:val="24"/>
              </w:rPr>
              <w:t xml:space="preserve"> </w:t>
            </w:r>
            <w:r>
              <w:rPr>
                <w:rFonts w:ascii="Meiryo" w:hAnsi="Meiryo"/>
                <w:i/>
                <w:sz w:val="24"/>
              </w:rPr>
              <w:t>≥</w:t>
            </w:r>
            <w:r>
              <w:rPr>
                <w:rFonts w:ascii="Meiryo" w:hAnsi="Meiryo"/>
                <w:i/>
                <w:spacing w:val="-57"/>
                <w:sz w:val="24"/>
              </w:rPr>
              <w:t xml:space="preserve"> </w:t>
            </w:r>
            <w:r>
              <w:rPr>
                <w:rFonts w:ascii="Tahoma" w:hAnsi="Tahoma"/>
                <w:sz w:val="24"/>
              </w:rPr>
              <w:t>2</w:t>
            </w:r>
            <w:r>
              <w:rPr>
                <w:rFonts w:ascii="Meiryo" w:hAnsi="Meiryo"/>
                <w:i/>
                <w:sz w:val="24"/>
              </w:rPr>
              <w:t>}</w:t>
            </w:r>
          </w:p>
        </w:tc>
        <w:tc>
          <w:tcPr>
            <w:tcW w:w="4783" w:type="dxa"/>
          </w:tcPr>
          <w:p w14:paraId="2A64B05F" w14:textId="77777777" w:rsidR="004B4298" w:rsidRDefault="007908FA">
            <w:pPr>
              <w:pStyle w:val="TableParagraph"/>
              <w:spacing w:line="263" w:lineRule="exact"/>
              <w:rPr>
                <w:sz w:val="24"/>
              </w:rPr>
            </w:pPr>
            <w:r>
              <w:rPr>
                <w:sz w:val="24"/>
              </w:rPr>
              <w:t xml:space="preserve">The set of link capacities. </w:t>
            </w:r>
            <w:r>
              <w:rPr>
                <w:rFonts w:ascii="Bookman Old Style"/>
                <w:i/>
                <w:sz w:val="24"/>
              </w:rPr>
              <w:t>cap</w:t>
            </w:r>
            <w:r>
              <w:rPr>
                <w:rFonts w:ascii="Trebuchet MS"/>
                <w:i/>
                <w:position w:val="-3"/>
                <w:sz w:val="16"/>
              </w:rPr>
              <w:t>c</w:t>
            </w:r>
            <w:r>
              <w:rPr>
                <w:sz w:val="24"/>
              </w:rPr>
              <w:t>/</w:t>
            </w:r>
            <w:r>
              <w:rPr>
                <w:rFonts w:ascii="Bookman Old Style"/>
                <w:i/>
                <w:sz w:val="24"/>
              </w:rPr>
              <w:t>cap</w:t>
            </w:r>
            <w:r>
              <w:rPr>
                <w:rFonts w:ascii="Trebuchet MS"/>
                <w:i/>
                <w:position w:val="-3"/>
                <w:sz w:val="16"/>
              </w:rPr>
              <w:t xml:space="preserve">n </w:t>
            </w:r>
            <w:r>
              <w:rPr>
                <w:sz w:val="24"/>
              </w:rPr>
              <w:t>is link ca-</w:t>
            </w:r>
          </w:p>
          <w:p w14:paraId="73CEE59B" w14:textId="77777777" w:rsidR="004B4298" w:rsidRDefault="007908FA">
            <w:pPr>
              <w:pStyle w:val="TableParagraph"/>
              <w:spacing w:line="295" w:lineRule="exact"/>
              <w:rPr>
                <w:rFonts w:ascii="Bookman Old Style"/>
                <w:i/>
                <w:sz w:val="24"/>
              </w:rPr>
            </w:pPr>
            <w:proofErr w:type="spellStart"/>
            <w:r>
              <w:rPr>
                <w:sz w:val="24"/>
              </w:rPr>
              <w:t>pacity</w:t>
            </w:r>
            <w:proofErr w:type="spellEnd"/>
            <w:r>
              <w:rPr>
                <w:sz w:val="24"/>
              </w:rPr>
              <w:t xml:space="preserve"> between </w:t>
            </w:r>
            <w:r>
              <w:rPr>
                <w:rFonts w:ascii="Bookman Old Style"/>
                <w:i/>
                <w:sz w:val="24"/>
              </w:rPr>
              <w:t>c</w:t>
            </w:r>
            <w:r>
              <w:rPr>
                <w:sz w:val="24"/>
              </w:rPr>
              <w:t>/</w:t>
            </w:r>
            <w:r>
              <w:rPr>
                <w:rFonts w:ascii="Bookman Old Style"/>
                <w:i/>
                <w:sz w:val="24"/>
              </w:rPr>
              <w:t>h</w:t>
            </w:r>
            <w:r>
              <w:rPr>
                <w:rFonts w:ascii="Trebuchet MS"/>
                <w:i/>
                <w:position w:val="-3"/>
                <w:sz w:val="16"/>
              </w:rPr>
              <w:t xml:space="preserve">n </w:t>
            </w:r>
            <w:r>
              <w:rPr>
                <w:sz w:val="24"/>
              </w:rPr>
              <w:t xml:space="preserve">and </w:t>
            </w:r>
            <w:proofErr w:type="spellStart"/>
            <w:r>
              <w:rPr>
                <w:rFonts w:ascii="Bookman Old Style"/>
                <w:i/>
                <w:sz w:val="24"/>
              </w:rPr>
              <w:t>dut</w:t>
            </w:r>
            <w:proofErr w:type="spellEnd"/>
          </w:p>
        </w:tc>
      </w:tr>
      <w:tr w:rsidR="004B4298" w14:paraId="212A9B0F" w14:textId="77777777">
        <w:trPr>
          <w:trHeight w:hRule="exact" w:val="586"/>
        </w:trPr>
        <w:tc>
          <w:tcPr>
            <w:tcW w:w="1124" w:type="dxa"/>
          </w:tcPr>
          <w:p w14:paraId="5C043964" w14:textId="77777777" w:rsidR="004B4298" w:rsidRDefault="007908FA">
            <w:pPr>
              <w:pStyle w:val="TableParagraph"/>
              <w:rPr>
                <w:sz w:val="24"/>
              </w:rPr>
            </w:pPr>
            <w:r>
              <w:rPr>
                <w:sz w:val="24"/>
              </w:rPr>
              <w:t>C2D</w:t>
            </w:r>
          </w:p>
        </w:tc>
        <w:tc>
          <w:tcPr>
            <w:tcW w:w="3082" w:type="dxa"/>
          </w:tcPr>
          <w:p w14:paraId="291AA29F" w14:textId="77777777" w:rsidR="004B4298" w:rsidRDefault="007908FA">
            <w:pPr>
              <w:pStyle w:val="TableParagraph"/>
              <w:spacing w:line="258" w:lineRule="exact"/>
              <w:rPr>
                <w:rFonts w:ascii="Bookman Old Style"/>
                <w:i/>
                <w:sz w:val="24"/>
              </w:rPr>
            </w:pPr>
            <w:r>
              <w:rPr>
                <w:rFonts w:ascii="Bookman Old Style"/>
                <w:i/>
                <w:spacing w:val="8"/>
                <w:w w:val="105"/>
                <w:sz w:val="24"/>
              </w:rPr>
              <w:t xml:space="preserve">CD </w:t>
            </w:r>
            <w:r>
              <w:rPr>
                <w:rFonts w:ascii="Tahoma"/>
                <w:w w:val="105"/>
                <w:sz w:val="24"/>
              </w:rPr>
              <w:t xml:space="preserve">= </w:t>
            </w:r>
            <w:r>
              <w:rPr>
                <w:rFonts w:ascii="Bookman Old Style"/>
                <w:i/>
                <w:spacing w:val="12"/>
                <w:w w:val="105"/>
                <w:sz w:val="24"/>
              </w:rPr>
              <w:t>POR</w:t>
            </w:r>
          </w:p>
        </w:tc>
        <w:tc>
          <w:tcPr>
            <w:tcW w:w="4783" w:type="dxa"/>
          </w:tcPr>
          <w:p w14:paraId="7DDD79CF" w14:textId="77777777" w:rsidR="004B4298" w:rsidRDefault="007908FA">
            <w:pPr>
              <w:pStyle w:val="TableParagraph"/>
              <w:spacing w:line="258" w:lineRule="exact"/>
              <w:rPr>
                <w:sz w:val="24"/>
              </w:rPr>
            </w:pPr>
            <w:r>
              <w:rPr>
                <w:sz w:val="24"/>
              </w:rPr>
              <w:t xml:space="preserve">The parameter for C2D. </w:t>
            </w:r>
            <w:r>
              <w:rPr>
                <w:rFonts w:ascii="Bookman Old Style"/>
                <w:i/>
                <w:sz w:val="24"/>
              </w:rPr>
              <w:t xml:space="preserve">POR </w:t>
            </w:r>
            <w:r>
              <w:rPr>
                <w:sz w:val="24"/>
              </w:rPr>
              <w:t>means the</w:t>
            </w:r>
          </w:p>
          <w:p w14:paraId="3497086A" w14:textId="77777777" w:rsidR="004B4298" w:rsidRDefault="007908FA">
            <w:pPr>
              <w:pStyle w:val="TableParagraph"/>
              <w:spacing w:before="7" w:line="240" w:lineRule="auto"/>
              <w:rPr>
                <w:rFonts w:ascii="Bookman Old Style"/>
                <w:i/>
                <w:sz w:val="24"/>
              </w:rPr>
            </w:pPr>
            <w:r>
              <w:rPr>
                <w:sz w:val="24"/>
              </w:rPr>
              <w:t xml:space="preserve">throughput of packet-out operation in </w:t>
            </w:r>
            <w:proofErr w:type="spellStart"/>
            <w:r>
              <w:rPr>
                <w:rFonts w:ascii="Bookman Old Style"/>
                <w:i/>
                <w:sz w:val="24"/>
              </w:rPr>
              <w:t>dut</w:t>
            </w:r>
            <w:proofErr w:type="spellEnd"/>
          </w:p>
        </w:tc>
      </w:tr>
      <w:tr w:rsidR="004B4298" w14:paraId="0CC378E5" w14:textId="77777777">
        <w:trPr>
          <w:trHeight w:hRule="exact" w:val="586"/>
        </w:trPr>
        <w:tc>
          <w:tcPr>
            <w:tcW w:w="1124" w:type="dxa"/>
          </w:tcPr>
          <w:p w14:paraId="7A8B4C09" w14:textId="77777777" w:rsidR="004B4298" w:rsidRDefault="007908FA">
            <w:pPr>
              <w:pStyle w:val="TableParagraph"/>
              <w:rPr>
                <w:sz w:val="24"/>
              </w:rPr>
            </w:pPr>
            <w:r>
              <w:rPr>
                <w:sz w:val="24"/>
              </w:rPr>
              <w:t>D2C</w:t>
            </w:r>
          </w:p>
        </w:tc>
        <w:tc>
          <w:tcPr>
            <w:tcW w:w="3082" w:type="dxa"/>
          </w:tcPr>
          <w:p w14:paraId="4CF1014F" w14:textId="77777777" w:rsidR="004B4298" w:rsidRDefault="007908FA">
            <w:pPr>
              <w:pStyle w:val="TableParagraph"/>
              <w:spacing w:line="258" w:lineRule="exact"/>
              <w:rPr>
                <w:rFonts w:ascii="Bookman Old Style"/>
                <w:i/>
                <w:sz w:val="24"/>
              </w:rPr>
            </w:pPr>
            <w:r>
              <w:rPr>
                <w:rFonts w:ascii="Bookman Old Style"/>
                <w:i/>
                <w:w w:val="105"/>
                <w:sz w:val="24"/>
              </w:rPr>
              <w:t xml:space="preserve">DC </w:t>
            </w:r>
            <w:r>
              <w:rPr>
                <w:rFonts w:ascii="Tahoma"/>
                <w:w w:val="105"/>
                <w:sz w:val="24"/>
              </w:rPr>
              <w:t xml:space="preserve">= </w:t>
            </w:r>
            <w:r>
              <w:rPr>
                <w:rFonts w:ascii="Bookman Old Style"/>
                <w:i/>
                <w:w w:val="105"/>
                <w:sz w:val="24"/>
              </w:rPr>
              <w:t>PIR</w:t>
            </w:r>
          </w:p>
        </w:tc>
        <w:tc>
          <w:tcPr>
            <w:tcW w:w="4783" w:type="dxa"/>
          </w:tcPr>
          <w:p w14:paraId="54CC2045" w14:textId="77777777" w:rsidR="004B4298" w:rsidRDefault="007908FA">
            <w:pPr>
              <w:pStyle w:val="TableParagraph"/>
              <w:spacing w:line="258" w:lineRule="exact"/>
              <w:rPr>
                <w:sz w:val="24"/>
              </w:rPr>
            </w:pPr>
            <w:r>
              <w:rPr>
                <w:sz w:val="24"/>
              </w:rPr>
              <w:t xml:space="preserve">The parameter for D2C. </w:t>
            </w:r>
            <w:r>
              <w:rPr>
                <w:rFonts w:ascii="Bookman Old Style"/>
                <w:i/>
                <w:sz w:val="24"/>
              </w:rPr>
              <w:t xml:space="preserve">PIR </w:t>
            </w:r>
            <w:r>
              <w:rPr>
                <w:sz w:val="24"/>
              </w:rPr>
              <w:t>means the</w:t>
            </w:r>
          </w:p>
          <w:p w14:paraId="35FED879" w14:textId="77777777" w:rsidR="004B4298" w:rsidRDefault="007908FA">
            <w:pPr>
              <w:pStyle w:val="TableParagraph"/>
              <w:spacing w:before="7" w:line="240" w:lineRule="auto"/>
              <w:rPr>
                <w:rFonts w:ascii="Bookman Old Style"/>
                <w:i/>
                <w:sz w:val="24"/>
              </w:rPr>
            </w:pPr>
            <w:r>
              <w:rPr>
                <w:sz w:val="24"/>
              </w:rPr>
              <w:t xml:space="preserve">throughput of packet-in operation in </w:t>
            </w:r>
            <w:proofErr w:type="spellStart"/>
            <w:r>
              <w:rPr>
                <w:rFonts w:ascii="Bookman Old Style"/>
                <w:i/>
                <w:sz w:val="24"/>
              </w:rPr>
              <w:t>dut</w:t>
            </w:r>
            <w:proofErr w:type="spellEnd"/>
          </w:p>
        </w:tc>
      </w:tr>
      <w:tr w:rsidR="004B4298" w14:paraId="237E21D3" w14:textId="77777777">
        <w:trPr>
          <w:trHeight w:hRule="exact" w:val="297"/>
        </w:trPr>
        <w:tc>
          <w:tcPr>
            <w:tcW w:w="1124" w:type="dxa"/>
            <w:vMerge w:val="restart"/>
          </w:tcPr>
          <w:p w14:paraId="4201A1FD" w14:textId="77777777" w:rsidR="004B4298" w:rsidRDefault="004B4298">
            <w:pPr>
              <w:pStyle w:val="TableParagraph"/>
              <w:spacing w:line="240" w:lineRule="auto"/>
              <w:ind w:left="0"/>
              <w:rPr>
                <w:sz w:val="24"/>
              </w:rPr>
            </w:pPr>
          </w:p>
          <w:p w14:paraId="53B0349C" w14:textId="77777777" w:rsidR="004B4298" w:rsidRDefault="004B4298">
            <w:pPr>
              <w:pStyle w:val="TableParagraph"/>
              <w:spacing w:before="4" w:line="240" w:lineRule="auto"/>
              <w:ind w:left="0"/>
              <w:rPr>
                <w:sz w:val="24"/>
              </w:rPr>
            </w:pPr>
          </w:p>
          <w:p w14:paraId="29DF2C60" w14:textId="77777777" w:rsidR="004B4298" w:rsidRDefault="007908FA">
            <w:pPr>
              <w:pStyle w:val="TableParagraph"/>
              <w:spacing w:line="240" w:lineRule="auto"/>
              <w:rPr>
                <w:sz w:val="24"/>
              </w:rPr>
            </w:pPr>
            <w:r>
              <w:rPr>
                <w:sz w:val="24"/>
              </w:rPr>
              <w:t>OFD</w:t>
            </w:r>
          </w:p>
        </w:tc>
        <w:tc>
          <w:tcPr>
            <w:tcW w:w="3082" w:type="dxa"/>
          </w:tcPr>
          <w:p w14:paraId="71B62155" w14:textId="77777777" w:rsidR="004B4298" w:rsidRDefault="007908FA">
            <w:pPr>
              <w:pStyle w:val="TableParagraph"/>
              <w:spacing w:line="273" w:lineRule="exact"/>
              <w:rPr>
                <w:i/>
                <w:sz w:val="16"/>
              </w:rPr>
            </w:pPr>
            <w:r>
              <w:rPr>
                <w:rFonts w:ascii="Bookman Old Style"/>
                <w:i/>
                <w:position w:val="4"/>
                <w:sz w:val="24"/>
              </w:rPr>
              <w:t>T</w:t>
            </w:r>
            <w:r>
              <w:rPr>
                <w:i/>
                <w:sz w:val="16"/>
              </w:rPr>
              <w:t>action</w:t>
            </w:r>
            <w:r>
              <w:rPr>
                <w:sz w:val="16"/>
              </w:rPr>
              <w:t>-</w:t>
            </w:r>
            <w:r>
              <w:rPr>
                <w:i/>
                <w:sz w:val="16"/>
              </w:rPr>
              <w:t>set</w:t>
            </w:r>
          </w:p>
        </w:tc>
        <w:tc>
          <w:tcPr>
            <w:tcW w:w="4783" w:type="dxa"/>
          </w:tcPr>
          <w:p w14:paraId="7329BE80" w14:textId="77777777" w:rsidR="004B4298" w:rsidRDefault="007908FA">
            <w:pPr>
              <w:pStyle w:val="TableParagraph"/>
              <w:spacing w:line="258" w:lineRule="exact"/>
              <w:rPr>
                <w:rFonts w:ascii="Bookman Old Style"/>
                <w:i/>
                <w:sz w:val="24"/>
              </w:rPr>
            </w:pPr>
            <w:r>
              <w:rPr>
                <w:sz w:val="24"/>
              </w:rPr>
              <w:t xml:space="preserve">The time of action set execution in </w:t>
            </w:r>
            <w:proofErr w:type="spellStart"/>
            <w:r>
              <w:rPr>
                <w:rFonts w:ascii="Bookman Old Style"/>
                <w:i/>
                <w:sz w:val="24"/>
              </w:rPr>
              <w:t>dut</w:t>
            </w:r>
            <w:proofErr w:type="spellEnd"/>
          </w:p>
        </w:tc>
      </w:tr>
      <w:tr w:rsidR="004B4298" w14:paraId="2F0A10DE" w14:textId="77777777">
        <w:trPr>
          <w:trHeight w:hRule="exact" w:val="289"/>
        </w:trPr>
        <w:tc>
          <w:tcPr>
            <w:tcW w:w="1124" w:type="dxa"/>
            <w:vMerge/>
          </w:tcPr>
          <w:p w14:paraId="38E44FBA" w14:textId="77777777" w:rsidR="004B4298" w:rsidRDefault="004B4298"/>
        </w:tc>
        <w:tc>
          <w:tcPr>
            <w:tcW w:w="3082" w:type="dxa"/>
          </w:tcPr>
          <w:p w14:paraId="29D375A1" w14:textId="77777777" w:rsidR="004B4298" w:rsidRDefault="007908FA">
            <w:pPr>
              <w:pStyle w:val="TableParagraph"/>
              <w:spacing w:line="265" w:lineRule="exact"/>
              <w:rPr>
                <w:i/>
                <w:sz w:val="16"/>
              </w:rPr>
            </w:pPr>
            <w:r>
              <w:rPr>
                <w:rFonts w:ascii="Bookman Old Style"/>
                <w:i/>
                <w:position w:val="4"/>
                <w:sz w:val="24"/>
              </w:rPr>
              <w:t>T</w:t>
            </w:r>
            <w:r>
              <w:rPr>
                <w:i/>
                <w:sz w:val="16"/>
              </w:rPr>
              <w:t>table</w:t>
            </w:r>
            <w:r>
              <w:rPr>
                <w:sz w:val="16"/>
              </w:rPr>
              <w:t>-</w:t>
            </w:r>
            <w:proofErr w:type="spellStart"/>
            <w:r>
              <w:rPr>
                <w:i/>
                <w:sz w:val="16"/>
              </w:rPr>
              <w:t>pipline</w:t>
            </w:r>
            <w:proofErr w:type="spellEnd"/>
          </w:p>
        </w:tc>
        <w:tc>
          <w:tcPr>
            <w:tcW w:w="4783" w:type="dxa"/>
          </w:tcPr>
          <w:p w14:paraId="305459E9" w14:textId="77777777" w:rsidR="004B4298" w:rsidRDefault="007908FA">
            <w:pPr>
              <w:pStyle w:val="TableParagraph"/>
              <w:spacing w:line="250" w:lineRule="exact"/>
              <w:rPr>
                <w:rFonts w:ascii="Bookman Old Style"/>
                <w:i/>
                <w:sz w:val="24"/>
              </w:rPr>
            </w:pPr>
            <w:r>
              <w:rPr>
                <w:sz w:val="24"/>
              </w:rPr>
              <w:t xml:space="preserve">The time of table pipeline in </w:t>
            </w:r>
            <w:proofErr w:type="spellStart"/>
            <w:r>
              <w:rPr>
                <w:rFonts w:ascii="Bookman Old Style"/>
                <w:i/>
                <w:sz w:val="24"/>
              </w:rPr>
              <w:t>dut</w:t>
            </w:r>
            <w:proofErr w:type="spellEnd"/>
          </w:p>
        </w:tc>
      </w:tr>
      <w:tr w:rsidR="004B4298" w14:paraId="2B134180" w14:textId="77777777">
        <w:trPr>
          <w:trHeight w:hRule="exact" w:val="289"/>
        </w:trPr>
        <w:tc>
          <w:tcPr>
            <w:tcW w:w="1124" w:type="dxa"/>
            <w:vMerge/>
          </w:tcPr>
          <w:p w14:paraId="3035EA98" w14:textId="77777777" w:rsidR="004B4298" w:rsidRDefault="004B4298"/>
        </w:tc>
        <w:tc>
          <w:tcPr>
            <w:tcW w:w="3082" w:type="dxa"/>
          </w:tcPr>
          <w:p w14:paraId="1F7589CF" w14:textId="77777777" w:rsidR="004B4298" w:rsidRDefault="007908FA">
            <w:pPr>
              <w:pStyle w:val="TableParagraph"/>
              <w:spacing w:line="250" w:lineRule="exact"/>
              <w:rPr>
                <w:rFonts w:ascii="Bookman Old Style"/>
                <w:i/>
                <w:sz w:val="24"/>
              </w:rPr>
            </w:pPr>
            <w:proofErr w:type="spellStart"/>
            <w:r>
              <w:rPr>
                <w:rFonts w:ascii="Bookman Old Style"/>
                <w:i/>
                <w:sz w:val="24"/>
              </w:rPr>
              <w:t>buf</w:t>
            </w:r>
            <w:proofErr w:type="spellEnd"/>
          </w:p>
        </w:tc>
        <w:tc>
          <w:tcPr>
            <w:tcW w:w="4783" w:type="dxa"/>
          </w:tcPr>
          <w:p w14:paraId="7B3493B3" w14:textId="77777777" w:rsidR="004B4298" w:rsidRDefault="007908FA">
            <w:pPr>
              <w:pStyle w:val="TableParagraph"/>
              <w:spacing w:line="250" w:lineRule="exact"/>
              <w:rPr>
                <w:rFonts w:ascii="Bookman Old Style"/>
                <w:i/>
                <w:sz w:val="24"/>
              </w:rPr>
            </w:pPr>
            <w:r>
              <w:rPr>
                <w:sz w:val="24"/>
              </w:rPr>
              <w:t xml:space="preserve">The size of buffer in </w:t>
            </w:r>
            <w:proofErr w:type="spellStart"/>
            <w:r>
              <w:rPr>
                <w:rFonts w:ascii="Bookman Old Style"/>
                <w:i/>
                <w:sz w:val="24"/>
              </w:rPr>
              <w:t>dut</w:t>
            </w:r>
            <w:proofErr w:type="spellEnd"/>
          </w:p>
        </w:tc>
      </w:tr>
      <w:tr w:rsidR="004B4298" w14:paraId="774630A8" w14:textId="77777777">
        <w:trPr>
          <w:trHeight w:hRule="exact" w:val="289"/>
        </w:trPr>
        <w:tc>
          <w:tcPr>
            <w:tcW w:w="1124" w:type="dxa"/>
            <w:vMerge/>
          </w:tcPr>
          <w:p w14:paraId="1CC48E90" w14:textId="77777777" w:rsidR="004B4298" w:rsidRDefault="004B4298"/>
        </w:tc>
        <w:tc>
          <w:tcPr>
            <w:tcW w:w="3082" w:type="dxa"/>
          </w:tcPr>
          <w:p w14:paraId="3B9DF398" w14:textId="77777777" w:rsidR="004B4298" w:rsidRDefault="007908FA">
            <w:pPr>
              <w:pStyle w:val="TableParagraph"/>
              <w:spacing w:line="266" w:lineRule="exact"/>
              <w:rPr>
                <w:rFonts w:ascii="Trebuchet MS"/>
                <w:i/>
                <w:sz w:val="16"/>
              </w:rPr>
            </w:pPr>
            <w:proofErr w:type="spellStart"/>
            <w:r>
              <w:rPr>
                <w:rFonts w:ascii="Bookman Old Style"/>
                <w:i/>
                <w:position w:val="4"/>
                <w:sz w:val="24"/>
              </w:rPr>
              <w:t>Acc</w:t>
            </w:r>
            <w:proofErr w:type="spellEnd"/>
            <w:r>
              <w:rPr>
                <w:rFonts w:ascii="Trebuchet MS"/>
                <w:i/>
                <w:sz w:val="16"/>
              </w:rPr>
              <w:t>timeout</w:t>
            </w:r>
          </w:p>
        </w:tc>
        <w:tc>
          <w:tcPr>
            <w:tcW w:w="4783" w:type="dxa"/>
          </w:tcPr>
          <w:p w14:paraId="3596DA6C" w14:textId="77777777" w:rsidR="004B4298" w:rsidRDefault="007908FA">
            <w:pPr>
              <w:pStyle w:val="TableParagraph"/>
              <w:spacing w:line="250" w:lineRule="exact"/>
              <w:rPr>
                <w:rFonts w:ascii="Bookman Old Style"/>
                <w:i/>
                <w:sz w:val="24"/>
              </w:rPr>
            </w:pPr>
            <w:r>
              <w:rPr>
                <w:sz w:val="24"/>
              </w:rPr>
              <w:t xml:space="preserve">The accuracy of timeout in </w:t>
            </w:r>
            <w:proofErr w:type="spellStart"/>
            <w:r>
              <w:rPr>
                <w:rFonts w:ascii="Bookman Old Style"/>
                <w:i/>
                <w:sz w:val="24"/>
              </w:rPr>
              <w:t>dut</w:t>
            </w:r>
            <w:proofErr w:type="spellEnd"/>
          </w:p>
        </w:tc>
      </w:tr>
      <w:tr w:rsidR="004B4298" w14:paraId="4B40A7CF" w14:textId="77777777">
        <w:trPr>
          <w:trHeight w:hRule="exact" w:val="289"/>
        </w:trPr>
        <w:tc>
          <w:tcPr>
            <w:tcW w:w="1124" w:type="dxa"/>
            <w:vMerge/>
          </w:tcPr>
          <w:p w14:paraId="5AC58B8D" w14:textId="77777777" w:rsidR="004B4298" w:rsidRDefault="004B4298"/>
        </w:tc>
        <w:tc>
          <w:tcPr>
            <w:tcW w:w="3082" w:type="dxa"/>
          </w:tcPr>
          <w:p w14:paraId="67877710" w14:textId="77777777" w:rsidR="004B4298" w:rsidRDefault="007908FA">
            <w:pPr>
              <w:pStyle w:val="TableParagraph"/>
              <w:spacing w:line="250" w:lineRule="exact"/>
              <w:rPr>
                <w:rFonts w:ascii="Bookman Old Style"/>
                <w:i/>
                <w:sz w:val="24"/>
              </w:rPr>
            </w:pPr>
            <w:r>
              <w:rPr>
                <w:rFonts w:ascii="Bookman Old Style"/>
                <w:i/>
                <w:w w:val="104"/>
                <w:sz w:val="24"/>
              </w:rPr>
              <w:t>P</w:t>
            </w:r>
          </w:p>
        </w:tc>
        <w:tc>
          <w:tcPr>
            <w:tcW w:w="4783" w:type="dxa"/>
          </w:tcPr>
          <w:p w14:paraId="52EF8EA8" w14:textId="77777777" w:rsidR="004B4298" w:rsidRDefault="007908FA">
            <w:pPr>
              <w:pStyle w:val="TableParagraph"/>
              <w:spacing w:line="250" w:lineRule="exact"/>
              <w:rPr>
                <w:rFonts w:ascii="Bookman Old Style"/>
                <w:i/>
                <w:sz w:val="24"/>
              </w:rPr>
            </w:pPr>
            <w:r>
              <w:rPr>
                <w:sz w:val="24"/>
              </w:rPr>
              <w:t xml:space="preserve">The gain of table pipeline in </w:t>
            </w:r>
            <w:proofErr w:type="spellStart"/>
            <w:r>
              <w:rPr>
                <w:rFonts w:ascii="Bookman Old Style"/>
                <w:i/>
                <w:sz w:val="24"/>
              </w:rPr>
              <w:t>dut</w:t>
            </w:r>
            <w:proofErr w:type="spellEnd"/>
          </w:p>
        </w:tc>
      </w:tr>
      <w:tr w:rsidR="004B4298" w14:paraId="04451BCC" w14:textId="77777777">
        <w:trPr>
          <w:trHeight w:hRule="exact" w:val="1156"/>
        </w:trPr>
        <w:tc>
          <w:tcPr>
            <w:tcW w:w="1124" w:type="dxa"/>
            <w:vMerge/>
          </w:tcPr>
          <w:p w14:paraId="0A7295CE" w14:textId="77777777" w:rsidR="004B4298" w:rsidRDefault="004B4298"/>
        </w:tc>
        <w:tc>
          <w:tcPr>
            <w:tcW w:w="3082" w:type="dxa"/>
          </w:tcPr>
          <w:p w14:paraId="68E9BF00" w14:textId="77777777" w:rsidR="004B4298" w:rsidRDefault="007908FA">
            <w:pPr>
              <w:pStyle w:val="TableParagraph"/>
              <w:spacing w:line="274" w:lineRule="exact"/>
              <w:rPr>
                <w:rFonts w:ascii="Bookman Old Style"/>
                <w:i/>
                <w:sz w:val="24"/>
              </w:rPr>
            </w:pPr>
            <w:r>
              <w:rPr>
                <w:rFonts w:ascii="Bookman Old Style"/>
                <w:i/>
                <w:position w:val="4"/>
                <w:sz w:val="24"/>
              </w:rPr>
              <w:t>D</w:t>
            </w:r>
            <w:proofErr w:type="spellStart"/>
            <w:r>
              <w:rPr>
                <w:rFonts w:ascii="Trebuchet MS"/>
                <w:i/>
                <w:sz w:val="16"/>
              </w:rPr>
              <w:t>openflow</w:t>
            </w:r>
            <w:proofErr w:type="spellEnd"/>
            <w:r>
              <w:rPr>
                <w:rFonts w:ascii="Trebuchet MS"/>
                <w:i/>
                <w:sz w:val="16"/>
              </w:rPr>
              <w:t xml:space="preserve">  </w:t>
            </w:r>
            <w:r>
              <w:rPr>
                <w:rFonts w:ascii="Tahoma"/>
                <w:position w:val="4"/>
                <w:sz w:val="24"/>
              </w:rPr>
              <w:t xml:space="preserve">= </w:t>
            </w:r>
            <w:r>
              <w:rPr>
                <w:rFonts w:ascii="Meiryo"/>
                <w:i/>
                <w:position w:val="4"/>
                <w:sz w:val="24"/>
              </w:rPr>
              <w:t>{</w:t>
            </w:r>
            <w:r>
              <w:rPr>
                <w:rFonts w:ascii="Bookman Old Style"/>
                <w:i/>
                <w:position w:val="4"/>
                <w:sz w:val="24"/>
              </w:rPr>
              <w:t>T</w:t>
            </w:r>
            <w:r>
              <w:rPr>
                <w:i/>
                <w:sz w:val="16"/>
              </w:rPr>
              <w:t>action</w:t>
            </w:r>
            <w:r>
              <w:rPr>
                <w:sz w:val="16"/>
              </w:rPr>
              <w:t>-</w:t>
            </w:r>
            <w:r>
              <w:rPr>
                <w:i/>
                <w:sz w:val="16"/>
              </w:rPr>
              <w:t>set</w:t>
            </w:r>
            <w:r>
              <w:rPr>
                <w:rFonts w:ascii="Bookman Old Style"/>
                <w:i/>
                <w:position w:val="4"/>
                <w:sz w:val="24"/>
              </w:rPr>
              <w:t>,</w:t>
            </w:r>
          </w:p>
          <w:p w14:paraId="6A51418F" w14:textId="77777777" w:rsidR="004B4298" w:rsidRDefault="007908FA">
            <w:pPr>
              <w:pStyle w:val="TableParagraph"/>
              <w:spacing w:before="98" w:line="112" w:lineRule="auto"/>
              <w:ind w:right="293"/>
              <w:rPr>
                <w:rFonts w:ascii="Meiryo"/>
                <w:i/>
                <w:sz w:val="24"/>
              </w:rPr>
            </w:pPr>
            <w:r>
              <w:rPr>
                <w:rFonts w:ascii="Bookman Old Style"/>
                <w:i/>
                <w:position w:val="4"/>
                <w:sz w:val="24"/>
              </w:rPr>
              <w:t>T</w:t>
            </w:r>
            <w:r>
              <w:rPr>
                <w:i/>
                <w:sz w:val="16"/>
              </w:rPr>
              <w:t>table</w:t>
            </w:r>
            <w:r>
              <w:rPr>
                <w:sz w:val="16"/>
              </w:rPr>
              <w:t>-</w:t>
            </w:r>
            <w:r>
              <w:rPr>
                <w:i/>
                <w:sz w:val="16"/>
              </w:rPr>
              <w:t>pipeline</w:t>
            </w:r>
            <w:r>
              <w:rPr>
                <w:rFonts w:ascii="Bookman Old Style"/>
                <w:i/>
                <w:position w:val="4"/>
                <w:sz w:val="24"/>
              </w:rPr>
              <w:t>,</w:t>
            </w:r>
            <w:r>
              <w:rPr>
                <w:rFonts w:ascii="Bookman Old Style"/>
                <w:i/>
                <w:spacing w:val="-57"/>
                <w:position w:val="4"/>
                <w:sz w:val="24"/>
              </w:rPr>
              <w:t xml:space="preserve"> </w:t>
            </w:r>
            <w:proofErr w:type="spellStart"/>
            <w:r>
              <w:rPr>
                <w:rFonts w:ascii="Bookman Old Style"/>
                <w:i/>
                <w:spacing w:val="3"/>
                <w:position w:val="4"/>
                <w:sz w:val="24"/>
              </w:rPr>
              <w:t>buf</w:t>
            </w:r>
            <w:proofErr w:type="spellEnd"/>
            <w:r>
              <w:rPr>
                <w:rFonts w:ascii="Bookman Old Style"/>
                <w:i/>
                <w:spacing w:val="3"/>
                <w:position w:val="4"/>
                <w:sz w:val="24"/>
              </w:rPr>
              <w:t>,</w:t>
            </w:r>
            <w:r>
              <w:rPr>
                <w:rFonts w:ascii="Bookman Old Style"/>
                <w:i/>
                <w:spacing w:val="-56"/>
                <w:position w:val="4"/>
                <w:sz w:val="24"/>
              </w:rPr>
              <w:t xml:space="preserve"> </w:t>
            </w:r>
            <w:proofErr w:type="spellStart"/>
            <w:r>
              <w:rPr>
                <w:rFonts w:ascii="Bookman Old Style"/>
                <w:i/>
                <w:position w:val="4"/>
                <w:sz w:val="24"/>
              </w:rPr>
              <w:t>Acc</w:t>
            </w:r>
            <w:proofErr w:type="spellEnd"/>
            <w:r>
              <w:rPr>
                <w:rFonts w:ascii="Trebuchet MS"/>
                <w:i/>
                <w:sz w:val="16"/>
              </w:rPr>
              <w:t>timeout</w:t>
            </w:r>
            <w:r>
              <w:rPr>
                <w:rFonts w:ascii="Bookman Old Style"/>
                <w:i/>
                <w:position w:val="4"/>
                <w:sz w:val="24"/>
              </w:rPr>
              <w:t xml:space="preserve">, </w:t>
            </w:r>
            <w:r>
              <w:rPr>
                <w:rFonts w:ascii="Bookman Old Style"/>
                <w:i/>
                <w:sz w:val="24"/>
              </w:rPr>
              <w:t>P</w:t>
            </w:r>
            <w:r>
              <w:rPr>
                <w:rFonts w:ascii="Bookman Old Style"/>
                <w:i/>
                <w:spacing w:val="-58"/>
                <w:sz w:val="24"/>
              </w:rPr>
              <w:t xml:space="preserve"> </w:t>
            </w:r>
            <w:r>
              <w:rPr>
                <w:rFonts w:ascii="Meiryo"/>
                <w:i/>
                <w:sz w:val="24"/>
              </w:rPr>
              <w:t>}</w:t>
            </w:r>
          </w:p>
        </w:tc>
        <w:tc>
          <w:tcPr>
            <w:tcW w:w="4783" w:type="dxa"/>
          </w:tcPr>
          <w:p w14:paraId="4A4CEDA1" w14:textId="77777777" w:rsidR="004B4298" w:rsidRDefault="007908FA">
            <w:pPr>
              <w:pStyle w:val="TableParagraph"/>
              <w:spacing w:line="246" w:lineRule="exact"/>
              <w:rPr>
                <w:sz w:val="24"/>
              </w:rPr>
            </w:pPr>
            <w:r>
              <w:rPr>
                <w:sz w:val="24"/>
              </w:rPr>
              <w:t>The set of parameters for OFD</w:t>
            </w:r>
          </w:p>
        </w:tc>
      </w:tr>
      <w:tr w:rsidR="004B4298" w14:paraId="735966CA" w14:textId="77777777">
        <w:trPr>
          <w:trHeight w:hRule="exact" w:val="297"/>
        </w:trPr>
        <w:tc>
          <w:tcPr>
            <w:tcW w:w="1124" w:type="dxa"/>
            <w:vMerge w:val="restart"/>
          </w:tcPr>
          <w:p w14:paraId="6A482092" w14:textId="77777777" w:rsidR="004B4298" w:rsidRDefault="004B4298">
            <w:pPr>
              <w:pStyle w:val="TableParagraph"/>
              <w:spacing w:line="240" w:lineRule="auto"/>
              <w:ind w:left="0"/>
              <w:rPr>
                <w:sz w:val="24"/>
              </w:rPr>
            </w:pPr>
          </w:p>
          <w:p w14:paraId="6C167B78" w14:textId="77777777" w:rsidR="004B4298" w:rsidRDefault="004B4298">
            <w:pPr>
              <w:pStyle w:val="TableParagraph"/>
              <w:spacing w:before="4" w:line="240" w:lineRule="auto"/>
              <w:ind w:left="0"/>
              <w:rPr>
                <w:sz w:val="24"/>
              </w:rPr>
            </w:pPr>
          </w:p>
          <w:p w14:paraId="358BA328" w14:textId="77777777" w:rsidR="004B4298" w:rsidRDefault="007908FA">
            <w:pPr>
              <w:pStyle w:val="TableParagraph"/>
              <w:spacing w:line="240" w:lineRule="auto"/>
              <w:rPr>
                <w:sz w:val="24"/>
              </w:rPr>
            </w:pPr>
            <w:r>
              <w:rPr>
                <w:sz w:val="24"/>
              </w:rPr>
              <w:t>Process</w:t>
            </w:r>
          </w:p>
        </w:tc>
        <w:tc>
          <w:tcPr>
            <w:tcW w:w="3082" w:type="dxa"/>
          </w:tcPr>
          <w:p w14:paraId="48FEF30C" w14:textId="77777777" w:rsidR="004B4298" w:rsidRDefault="007908FA">
            <w:pPr>
              <w:pStyle w:val="TableParagraph"/>
              <w:spacing w:line="308" w:lineRule="exact"/>
              <w:rPr>
                <w:rFonts w:ascii="Meiryo" w:hAnsi="Meiryo"/>
                <w:i/>
                <w:sz w:val="24"/>
              </w:rPr>
            </w:pPr>
            <w:r>
              <w:rPr>
                <w:rFonts w:ascii="Bookman Old Style" w:hAnsi="Bookman Old Style"/>
                <w:i/>
                <w:spacing w:val="16"/>
                <w:sz w:val="24"/>
              </w:rPr>
              <w:t xml:space="preserve">TB </w:t>
            </w:r>
            <w:r>
              <w:rPr>
                <w:rFonts w:ascii="Tahoma" w:hAnsi="Tahoma"/>
                <w:sz w:val="24"/>
              </w:rPr>
              <w:t xml:space="preserve">= </w:t>
            </w:r>
            <w:r>
              <w:rPr>
                <w:rFonts w:ascii="Meiryo" w:hAnsi="Meiryo"/>
                <w:i/>
                <w:sz w:val="24"/>
              </w:rPr>
              <w:t>{</w:t>
            </w:r>
            <w:r>
              <w:rPr>
                <w:rFonts w:ascii="Bookman Old Style" w:hAnsi="Bookman Old Style"/>
                <w:i/>
                <w:sz w:val="24"/>
              </w:rPr>
              <w:t>table</w:t>
            </w:r>
            <w:proofErr w:type="spellStart"/>
            <w:r>
              <w:rPr>
                <w:rFonts w:ascii="Trebuchet MS" w:hAnsi="Trebuchet MS"/>
                <w:i/>
                <w:position w:val="-3"/>
                <w:sz w:val="16"/>
              </w:rPr>
              <w:t>i</w:t>
            </w:r>
            <w:proofErr w:type="spellEnd"/>
            <w:r>
              <w:rPr>
                <w:rFonts w:ascii="Meiryo" w:hAnsi="Meiryo"/>
                <w:i/>
                <w:sz w:val="24"/>
              </w:rPr>
              <w:t>|</w:t>
            </w:r>
            <w:r>
              <w:rPr>
                <w:rFonts w:ascii="Tahoma" w:hAnsi="Tahoma"/>
                <w:sz w:val="24"/>
              </w:rPr>
              <w:t xml:space="preserve">0 </w:t>
            </w:r>
            <w:r>
              <w:rPr>
                <w:rFonts w:ascii="Meiryo" w:hAnsi="Meiryo"/>
                <w:i/>
                <w:sz w:val="24"/>
              </w:rPr>
              <w:t xml:space="preserve">≥ </w:t>
            </w:r>
            <w:proofErr w:type="spellStart"/>
            <w:r>
              <w:rPr>
                <w:rFonts w:ascii="Bookman Old Style" w:hAnsi="Bookman Old Style"/>
                <w:i/>
                <w:sz w:val="24"/>
              </w:rPr>
              <w:t>i</w:t>
            </w:r>
            <w:proofErr w:type="spellEnd"/>
            <w:r>
              <w:rPr>
                <w:rFonts w:ascii="Bookman Old Style" w:hAnsi="Bookman Old Style"/>
                <w:i/>
                <w:sz w:val="24"/>
              </w:rPr>
              <w:t xml:space="preserve"> &lt; N</w:t>
            </w:r>
            <w:r>
              <w:rPr>
                <w:rFonts w:ascii="Bookman Old Style" w:hAnsi="Bookman Old Style"/>
                <w:i/>
                <w:spacing w:val="-53"/>
                <w:sz w:val="24"/>
              </w:rPr>
              <w:t xml:space="preserve"> </w:t>
            </w:r>
            <w:r>
              <w:rPr>
                <w:rFonts w:ascii="Meiryo" w:hAnsi="Meiryo"/>
                <w:i/>
                <w:sz w:val="24"/>
              </w:rPr>
              <w:t>}</w:t>
            </w:r>
          </w:p>
        </w:tc>
        <w:tc>
          <w:tcPr>
            <w:tcW w:w="4783" w:type="dxa"/>
          </w:tcPr>
          <w:p w14:paraId="77BEF211" w14:textId="77777777" w:rsidR="004B4298" w:rsidRDefault="007908FA">
            <w:pPr>
              <w:pStyle w:val="TableParagraph"/>
              <w:spacing w:line="258" w:lineRule="exact"/>
              <w:rPr>
                <w:rFonts w:ascii="Bookman Old Style"/>
                <w:i/>
                <w:sz w:val="24"/>
              </w:rPr>
            </w:pPr>
            <w:r>
              <w:rPr>
                <w:sz w:val="24"/>
              </w:rPr>
              <w:t xml:space="preserve">The set of flow tables in </w:t>
            </w:r>
            <w:proofErr w:type="spellStart"/>
            <w:r>
              <w:rPr>
                <w:rFonts w:ascii="Bookman Old Style"/>
                <w:i/>
                <w:sz w:val="24"/>
              </w:rPr>
              <w:t>dut</w:t>
            </w:r>
            <w:proofErr w:type="spellEnd"/>
          </w:p>
        </w:tc>
      </w:tr>
      <w:tr w:rsidR="004B4298" w14:paraId="3A4E61DE" w14:textId="77777777">
        <w:trPr>
          <w:trHeight w:hRule="exact" w:val="578"/>
        </w:trPr>
        <w:tc>
          <w:tcPr>
            <w:tcW w:w="1124" w:type="dxa"/>
            <w:vMerge/>
          </w:tcPr>
          <w:p w14:paraId="47C953E2" w14:textId="77777777" w:rsidR="004B4298" w:rsidRDefault="004B4298"/>
        </w:tc>
        <w:tc>
          <w:tcPr>
            <w:tcW w:w="3082" w:type="dxa"/>
          </w:tcPr>
          <w:p w14:paraId="11A3F2BA" w14:textId="77777777" w:rsidR="004B4298" w:rsidRDefault="007908FA">
            <w:pPr>
              <w:pStyle w:val="TableParagraph"/>
              <w:spacing w:line="209" w:lineRule="exact"/>
              <w:rPr>
                <w:rFonts w:ascii="Bookman Old Style" w:hAnsi="Bookman Old Style"/>
                <w:i/>
                <w:sz w:val="24"/>
              </w:rPr>
            </w:pPr>
            <w:r>
              <w:rPr>
                <w:rFonts w:ascii="Bookman Old Style" w:hAnsi="Bookman Old Style"/>
                <w:i/>
                <w:w w:val="101"/>
                <w:sz w:val="24"/>
              </w:rPr>
              <w:t>F</w:t>
            </w:r>
            <w:r>
              <w:rPr>
                <w:rFonts w:ascii="Bookman Old Style" w:hAnsi="Bookman Old Style"/>
                <w:i/>
                <w:sz w:val="24"/>
              </w:rPr>
              <w:t xml:space="preserve"> </w:t>
            </w:r>
            <w:r>
              <w:rPr>
                <w:rFonts w:ascii="Bookman Old Style" w:hAnsi="Bookman Old Style"/>
                <w:i/>
                <w:spacing w:val="18"/>
                <w:sz w:val="24"/>
              </w:rPr>
              <w:t xml:space="preserve"> </w:t>
            </w:r>
            <w:r>
              <w:rPr>
                <w:rFonts w:ascii="Tahoma" w:hAnsi="Tahoma"/>
                <w:w w:val="104"/>
                <w:sz w:val="24"/>
              </w:rPr>
              <w:t>=</w:t>
            </w:r>
            <w:r>
              <w:rPr>
                <w:rFonts w:ascii="Tahoma" w:hAnsi="Tahoma"/>
                <w:sz w:val="24"/>
              </w:rPr>
              <w:t xml:space="preserve"> </w:t>
            </w:r>
            <w:r>
              <w:rPr>
                <w:rFonts w:ascii="Tahoma" w:hAnsi="Tahoma"/>
                <w:spacing w:val="-21"/>
                <w:sz w:val="24"/>
              </w:rPr>
              <w:t xml:space="preserve"> </w:t>
            </w:r>
            <w:r>
              <w:rPr>
                <w:rFonts w:ascii="Meiryo" w:hAnsi="Meiryo"/>
                <w:i/>
                <w:w w:val="83"/>
                <w:sz w:val="24"/>
              </w:rPr>
              <w:t>{</w:t>
            </w:r>
            <w:r>
              <w:rPr>
                <w:rFonts w:ascii="Bookman Old Style" w:hAnsi="Bookman Old Style"/>
                <w:i/>
                <w:spacing w:val="25"/>
                <w:w w:val="141"/>
                <w:sz w:val="24"/>
              </w:rPr>
              <w:t>f</w:t>
            </w:r>
            <w:r>
              <w:rPr>
                <w:rFonts w:ascii="Bookman Old Style" w:hAnsi="Bookman Old Style"/>
                <w:i/>
                <w:spacing w:val="5"/>
                <w:w w:val="103"/>
                <w:sz w:val="24"/>
              </w:rPr>
              <w:t>l</w:t>
            </w:r>
            <w:r>
              <w:rPr>
                <w:rFonts w:ascii="Bookman Old Style" w:hAnsi="Bookman Old Style"/>
                <w:i/>
                <w:w w:val="82"/>
                <w:sz w:val="24"/>
              </w:rPr>
              <w:t>ow</w:t>
            </w:r>
            <w:proofErr w:type="spellStart"/>
            <w:r>
              <w:rPr>
                <w:rFonts w:ascii="Trebuchet MS" w:hAnsi="Trebuchet MS"/>
                <w:i/>
                <w:w w:val="103"/>
                <w:position w:val="-3"/>
                <w:sz w:val="16"/>
              </w:rPr>
              <w:t>i,</w:t>
            </w:r>
            <w:r>
              <w:rPr>
                <w:rFonts w:ascii="Trebuchet MS" w:hAnsi="Trebuchet MS"/>
                <w:i/>
                <w:spacing w:val="19"/>
                <w:w w:val="103"/>
                <w:position w:val="-3"/>
                <w:sz w:val="16"/>
              </w:rPr>
              <w:t>j</w:t>
            </w:r>
            <w:proofErr w:type="spellEnd"/>
            <w:r>
              <w:rPr>
                <w:rFonts w:ascii="Meiryo" w:hAnsi="Meiryo"/>
                <w:i/>
                <w:w w:val="62"/>
                <w:sz w:val="24"/>
              </w:rPr>
              <w:t>|</w:t>
            </w:r>
            <w:r>
              <w:rPr>
                <w:rFonts w:ascii="Tahoma" w:hAnsi="Tahoma"/>
                <w:w w:val="89"/>
                <w:sz w:val="24"/>
              </w:rPr>
              <w:t>0</w:t>
            </w:r>
            <w:r>
              <w:rPr>
                <w:rFonts w:ascii="Tahoma" w:hAnsi="Tahoma"/>
                <w:sz w:val="24"/>
              </w:rPr>
              <w:t xml:space="preserve"> </w:t>
            </w:r>
            <w:r>
              <w:rPr>
                <w:rFonts w:ascii="Tahoma" w:hAnsi="Tahoma"/>
                <w:spacing w:val="-21"/>
                <w:sz w:val="24"/>
              </w:rPr>
              <w:t xml:space="preserve"> </w:t>
            </w:r>
            <w:r>
              <w:rPr>
                <w:rFonts w:ascii="Meiryo" w:hAnsi="Meiryo"/>
                <w:i/>
                <w:w w:val="96"/>
                <w:sz w:val="24"/>
              </w:rPr>
              <w:t>≥</w:t>
            </w:r>
            <w:r>
              <w:rPr>
                <w:rFonts w:ascii="Meiryo" w:hAnsi="Meiryo"/>
                <w:i/>
                <w:sz w:val="24"/>
              </w:rPr>
              <w:t xml:space="preserve"> </w:t>
            </w:r>
            <w:r>
              <w:rPr>
                <w:rFonts w:ascii="Meiryo" w:hAnsi="Meiryo"/>
                <w:i/>
                <w:spacing w:val="-34"/>
                <w:sz w:val="24"/>
              </w:rPr>
              <w:t xml:space="preserve"> </w:t>
            </w:r>
            <w:proofErr w:type="spellStart"/>
            <w:r>
              <w:rPr>
                <w:rFonts w:ascii="Bookman Old Style" w:hAnsi="Bookman Old Style"/>
                <w:i/>
                <w:w w:val="118"/>
                <w:sz w:val="24"/>
              </w:rPr>
              <w:t>i</w:t>
            </w:r>
            <w:proofErr w:type="spellEnd"/>
            <w:r>
              <w:rPr>
                <w:rFonts w:ascii="Bookman Old Style" w:hAnsi="Bookman Old Style"/>
                <w:i/>
                <w:sz w:val="24"/>
              </w:rPr>
              <w:t xml:space="preserve"> </w:t>
            </w:r>
            <w:r>
              <w:rPr>
                <w:rFonts w:ascii="Bookman Old Style" w:hAnsi="Bookman Old Style"/>
                <w:i/>
                <w:spacing w:val="-15"/>
                <w:sz w:val="24"/>
              </w:rPr>
              <w:t xml:space="preserve"> </w:t>
            </w:r>
            <w:r>
              <w:rPr>
                <w:rFonts w:ascii="Bookman Old Style" w:hAnsi="Bookman Old Style"/>
                <w:i/>
                <w:w w:val="126"/>
                <w:sz w:val="24"/>
              </w:rPr>
              <w:t>&lt;</w:t>
            </w:r>
          </w:p>
          <w:p w14:paraId="59A37314" w14:textId="77777777" w:rsidR="004B4298" w:rsidRDefault="007908FA">
            <w:pPr>
              <w:pStyle w:val="TableParagraph"/>
              <w:spacing w:line="380" w:lineRule="exact"/>
              <w:rPr>
                <w:rFonts w:ascii="Meiryo"/>
                <w:i/>
                <w:sz w:val="24"/>
              </w:rPr>
            </w:pPr>
            <w:r>
              <w:rPr>
                <w:rFonts w:ascii="Bookman Old Style"/>
                <w:i/>
                <w:w w:val="105"/>
                <w:sz w:val="24"/>
              </w:rPr>
              <w:t xml:space="preserve">N, </w:t>
            </w:r>
            <w:r>
              <w:rPr>
                <w:rFonts w:ascii="Bookman Old Style"/>
                <w:i/>
                <w:w w:val="120"/>
                <w:sz w:val="24"/>
              </w:rPr>
              <w:t xml:space="preserve">j &gt; </w:t>
            </w:r>
            <w:r>
              <w:rPr>
                <w:rFonts w:ascii="Tahoma"/>
                <w:w w:val="105"/>
                <w:sz w:val="24"/>
              </w:rPr>
              <w:t>0</w:t>
            </w:r>
            <w:r>
              <w:rPr>
                <w:rFonts w:ascii="Meiryo"/>
                <w:i/>
                <w:w w:val="105"/>
                <w:sz w:val="24"/>
              </w:rPr>
              <w:t>}</w:t>
            </w:r>
          </w:p>
        </w:tc>
        <w:tc>
          <w:tcPr>
            <w:tcW w:w="4783" w:type="dxa"/>
          </w:tcPr>
          <w:p w14:paraId="6E82B83B" w14:textId="77777777" w:rsidR="004B4298" w:rsidRDefault="007908FA">
            <w:pPr>
              <w:pStyle w:val="TableParagraph"/>
              <w:spacing w:line="263" w:lineRule="exact"/>
              <w:rPr>
                <w:sz w:val="24"/>
              </w:rPr>
            </w:pPr>
            <w:r>
              <w:rPr>
                <w:sz w:val="24"/>
              </w:rPr>
              <w:t xml:space="preserve">The set of flow entries. </w:t>
            </w:r>
            <w:r>
              <w:rPr>
                <w:rFonts w:ascii="Bookman Old Style"/>
                <w:i/>
                <w:sz w:val="24"/>
              </w:rPr>
              <w:t>flow</w:t>
            </w:r>
            <w:proofErr w:type="spellStart"/>
            <w:r>
              <w:rPr>
                <w:rFonts w:ascii="Trebuchet MS"/>
                <w:i/>
                <w:position w:val="-3"/>
                <w:sz w:val="16"/>
              </w:rPr>
              <w:t>i,j</w:t>
            </w:r>
            <w:proofErr w:type="spellEnd"/>
            <w:r>
              <w:rPr>
                <w:rFonts w:ascii="Trebuchet MS"/>
                <w:i/>
                <w:position w:val="-3"/>
                <w:sz w:val="16"/>
              </w:rPr>
              <w:t xml:space="preserve"> </w:t>
            </w:r>
            <w:r>
              <w:rPr>
                <w:sz w:val="24"/>
              </w:rPr>
              <w:t>mean the flow</w:t>
            </w:r>
          </w:p>
          <w:p w14:paraId="27E293D7" w14:textId="77777777" w:rsidR="004B4298" w:rsidRDefault="007908FA">
            <w:pPr>
              <w:pStyle w:val="TableParagraph"/>
              <w:spacing w:line="295" w:lineRule="exact"/>
              <w:rPr>
                <w:sz w:val="24"/>
              </w:rPr>
            </w:pPr>
            <w:r>
              <w:rPr>
                <w:w w:val="95"/>
                <w:sz w:val="24"/>
              </w:rPr>
              <w:t xml:space="preserve">entry in </w:t>
            </w:r>
            <w:r>
              <w:rPr>
                <w:rFonts w:ascii="Bookman Old Style"/>
                <w:i/>
                <w:w w:val="95"/>
                <w:sz w:val="24"/>
              </w:rPr>
              <w:t>table</w:t>
            </w:r>
            <w:proofErr w:type="spellStart"/>
            <w:r>
              <w:rPr>
                <w:rFonts w:ascii="Trebuchet MS"/>
                <w:i/>
                <w:w w:val="95"/>
                <w:position w:val="-3"/>
                <w:sz w:val="16"/>
              </w:rPr>
              <w:t>i</w:t>
            </w:r>
            <w:proofErr w:type="spellEnd"/>
            <w:r>
              <w:rPr>
                <w:w w:val="95"/>
                <w:sz w:val="24"/>
              </w:rPr>
              <w:t>.</w:t>
            </w:r>
          </w:p>
        </w:tc>
      </w:tr>
      <w:tr w:rsidR="004B4298" w14:paraId="1ACE2C7E" w14:textId="77777777">
        <w:trPr>
          <w:trHeight w:hRule="exact" w:val="578"/>
        </w:trPr>
        <w:tc>
          <w:tcPr>
            <w:tcW w:w="1124" w:type="dxa"/>
            <w:vMerge/>
          </w:tcPr>
          <w:p w14:paraId="6C0D556A" w14:textId="77777777" w:rsidR="004B4298" w:rsidRDefault="004B4298"/>
        </w:tc>
        <w:tc>
          <w:tcPr>
            <w:tcW w:w="3082" w:type="dxa"/>
          </w:tcPr>
          <w:p w14:paraId="5692C68E" w14:textId="77777777" w:rsidR="004B4298" w:rsidRDefault="007908FA">
            <w:pPr>
              <w:pStyle w:val="TableParagraph"/>
              <w:spacing w:line="300" w:lineRule="exact"/>
              <w:rPr>
                <w:rFonts w:ascii="Meiryo"/>
                <w:i/>
                <w:sz w:val="24"/>
              </w:rPr>
            </w:pPr>
            <w:r>
              <w:rPr>
                <w:rFonts w:ascii="Bookman Old Style"/>
                <w:i/>
                <w:sz w:val="24"/>
              </w:rPr>
              <w:t xml:space="preserve">TFC </w:t>
            </w:r>
            <w:r>
              <w:rPr>
                <w:rFonts w:ascii="Tahoma"/>
                <w:sz w:val="24"/>
              </w:rPr>
              <w:t xml:space="preserve">= </w:t>
            </w:r>
            <w:r>
              <w:rPr>
                <w:rFonts w:ascii="Meiryo"/>
                <w:i/>
                <w:sz w:val="24"/>
              </w:rPr>
              <w:t>{</w:t>
            </w:r>
            <w:proofErr w:type="spellStart"/>
            <w:r>
              <w:rPr>
                <w:rFonts w:ascii="Bookman Old Style"/>
                <w:i/>
                <w:sz w:val="24"/>
              </w:rPr>
              <w:t>pkt</w:t>
            </w:r>
            <w:proofErr w:type="spellEnd"/>
            <w:r>
              <w:rPr>
                <w:rFonts w:ascii="Trebuchet MS"/>
                <w:i/>
                <w:position w:val="-3"/>
                <w:sz w:val="16"/>
              </w:rPr>
              <w:t>z</w:t>
            </w:r>
            <w:r>
              <w:rPr>
                <w:rFonts w:ascii="Meiryo"/>
                <w:i/>
                <w:sz w:val="24"/>
              </w:rPr>
              <w:t>|</w:t>
            </w:r>
            <w:proofErr w:type="spellStart"/>
            <w:r>
              <w:rPr>
                <w:rFonts w:ascii="Bookman Old Style"/>
                <w:i/>
                <w:sz w:val="24"/>
              </w:rPr>
              <w:t>z</w:t>
            </w:r>
            <w:proofErr w:type="spellEnd"/>
            <w:r>
              <w:rPr>
                <w:rFonts w:ascii="Bookman Old Style"/>
                <w:i/>
                <w:sz w:val="24"/>
              </w:rPr>
              <w:t xml:space="preserve"> &gt; </w:t>
            </w:r>
            <w:r>
              <w:rPr>
                <w:rFonts w:ascii="Tahoma"/>
                <w:sz w:val="24"/>
              </w:rPr>
              <w:t>0</w:t>
            </w:r>
            <w:r>
              <w:rPr>
                <w:rFonts w:ascii="Meiryo"/>
                <w:i/>
                <w:sz w:val="24"/>
              </w:rPr>
              <w:t>}</w:t>
            </w:r>
          </w:p>
        </w:tc>
        <w:tc>
          <w:tcPr>
            <w:tcW w:w="4783" w:type="dxa"/>
          </w:tcPr>
          <w:p w14:paraId="57D829F3" w14:textId="77777777" w:rsidR="004B4298" w:rsidRDefault="007908FA">
            <w:pPr>
              <w:pStyle w:val="TableParagraph"/>
              <w:spacing w:before="74" w:line="127" w:lineRule="auto"/>
              <w:ind w:right="673"/>
              <w:rPr>
                <w:sz w:val="24"/>
              </w:rPr>
            </w:pPr>
            <w:r>
              <w:rPr>
                <w:sz w:val="24"/>
              </w:rPr>
              <w:t>The</w:t>
            </w:r>
            <w:r>
              <w:rPr>
                <w:spacing w:val="-12"/>
                <w:sz w:val="24"/>
              </w:rPr>
              <w:t xml:space="preserve"> </w:t>
            </w:r>
            <w:r>
              <w:rPr>
                <w:sz w:val="24"/>
              </w:rPr>
              <w:t>traffic</w:t>
            </w:r>
            <w:r>
              <w:rPr>
                <w:spacing w:val="-12"/>
                <w:sz w:val="24"/>
              </w:rPr>
              <w:t xml:space="preserve"> </w:t>
            </w:r>
            <w:r>
              <w:rPr>
                <w:sz w:val="24"/>
              </w:rPr>
              <w:t>which</w:t>
            </w:r>
            <w:r>
              <w:rPr>
                <w:spacing w:val="-12"/>
                <w:sz w:val="24"/>
              </w:rPr>
              <w:t xml:space="preserve"> </w:t>
            </w:r>
            <w:r>
              <w:rPr>
                <w:sz w:val="24"/>
              </w:rPr>
              <w:t>be</w:t>
            </w:r>
            <w:r>
              <w:rPr>
                <w:spacing w:val="-12"/>
                <w:sz w:val="24"/>
              </w:rPr>
              <w:t xml:space="preserve"> </w:t>
            </w:r>
            <w:r>
              <w:rPr>
                <w:sz w:val="24"/>
              </w:rPr>
              <w:t>sent</w:t>
            </w:r>
            <w:r>
              <w:rPr>
                <w:spacing w:val="-12"/>
                <w:sz w:val="24"/>
              </w:rPr>
              <w:t xml:space="preserve"> </w:t>
            </w:r>
            <w:r>
              <w:rPr>
                <w:sz w:val="24"/>
              </w:rPr>
              <w:t>from</w:t>
            </w:r>
            <w:r>
              <w:rPr>
                <w:spacing w:val="-12"/>
                <w:sz w:val="24"/>
              </w:rPr>
              <w:t xml:space="preserve"> </w:t>
            </w:r>
            <w:proofErr w:type="spellStart"/>
            <w:r>
              <w:rPr>
                <w:rFonts w:ascii="Bookman Old Style" w:hAnsi="Bookman Old Style"/>
                <w:i/>
                <w:sz w:val="24"/>
              </w:rPr>
              <w:t>src</w:t>
            </w:r>
            <w:proofErr w:type="spellEnd"/>
            <w:r>
              <w:rPr>
                <w:rFonts w:ascii="Bookman Old Style" w:hAnsi="Bookman Old Style"/>
                <w:i/>
                <w:spacing w:val="-24"/>
                <w:sz w:val="24"/>
              </w:rPr>
              <w:t xml:space="preserve"> </w:t>
            </w:r>
            <w:r>
              <w:rPr>
                <w:sz w:val="24"/>
              </w:rPr>
              <w:t>to</w:t>
            </w:r>
            <w:r>
              <w:rPr>
                <w:spacing w:val="-12"/>
                <w:sz w:val="24"/>
              </w:rPr>
              <w:t xml:space="preserve"> </w:t>
            </w:r>
            <w:proofErr w:type="spellStart"/>
            <w:r>
              <w:rPr>
                <w:rFonts w:ascii="Bookman Old Style" w:hAnsi="Bookman Old Style"/>
                <w:i/>
                <w:sz w:val="24"/>
              </w:rPr>
              <w:t>dst</w:t>
            </w:r>
            <w:proofErr w:type="spellEnd"/>
            <w:r>
              <w:rPr>
                <w:sz w:val="24"/>
              </w:rPr>
              <w:t xml:space="preserve">. </w:t>
            </w:r>
            <w:proofErr w:type="spellStart"/>
            <w:r>
              <w:rPr>
                <w:rFonts w:ascii="Bookman Old Style" w:hAnsi="Bookman Old Style"/>
                <w:i/>
                <w:sz w:val="24"/>
              </w:rPr>
              <w:t>src</w:t>
            </w:r>
            <w:proofErr w:type="spellEnd"/>
            <w:r>
              <w:rPr>
                <w:rFonts w:ascii="Bookman Old Style" w:hAnsi="Bookman Old Style"/>
                <w:i/>
                <w:spacing w:val="-36"/>
                <w:sz w:val="24"/>
              </w:rPr>
              <w:t xml:space="preserve"> </w:t>
            </w:r>
            <w:r>
              <w:rPr>
                <w:rFonts w:ascii="Meiryo" w:hAnsi="Meiryo"/>
                <w:i/>
                <w:sz w:val="24"/>
              </w:rPr>
              <w:t>∈</w:t>
            </w:r>
            <w:r>
              <w:rPr>
                <w:rFonts w:ascii="Meiryo" w:hAnsi="Meiryo"/>
                <w:i/>
                <w:spacing w:val="-45"/>
                <w:sz w:val="24"/>
              </w:rPr>
              <w:t xml:space="preserve"> </w:t>
            </w:r>
            <w:r>
              <w:rPr>
                <w:rFonts w:ascii="Bookman Old Style" w:hAnsi="Bookman Old Style"/>
                <w:i/>
                <w:spacing w:val="2"/>
                <w:sz w:val="24"/>
              </w:rPr>
              <w:t>H,</w:t>
            </w:r>
            <w:r>
              <w:rPr>
                <w:rFonts w:ascii="Bookman Old Style" w:hAnsi="Bookman Old Style"/>
                <w:i/>
                <w:spacing w:val="-50"/>
                <w:sz w:val="24"/>
              </w:rPr>
              <w:t xml:space="preserve"> </w:t>
            </w:r>
            <w:proofErr w:type="spellStart"/>
            <w:r>
              <w:rPr>
                <w:rFonts w:ascii="Bookman Old Style" w:hAnsi="Bookman Old Style"/>
                <w:i/>
                <w:sz w:val="24"/>
              </w:rPr>
              <w:t>dst</w:t>
            </w:r>
            <w:proofErr w:type="spellEnd"/>
            <w:r>
              <w:rPr>
                <w:rFonts w:ascii="Bookman Old Style" w:hAnsi="Bookman Old Style"/>
                <w:i/>
                <w:spacing w:val="-36"/>
                <w:sz w:val="24"/>
              </w:rPr>
              <w:t xml:space="preserve"> </w:t>
            </w:r>
            <w:r>
              <w:rPr>
                <w:rFonts w:ascii="Meiryo" w:hAnsi="Meiryo"/>
                <w:i/>
                <w:sz w:val="24"/>
              </w:rPr>
              <w:t>∈</w:t>
            </w:r>
            <w:r>
              <w:rPr>
                <w:rFonts w:ascii="Meiryo" w:hAnsi="Meiryo"/>
                <w:i/>
                <w:spacing w:val="-45"/>
                <w:sz w:val="24"/>
              </w:rPr>
              <w:t xml:space="preserve"> </w:t>
            </w:r>
            <w:r>
              <w:rPr>
                <w:rFonts w:ascii="Bookman Old Style" w:hAnsi="Bookman Old Style"/>
                <w:i/>
                <w:spacing w:val="9"/>
                <w:sz w:val="24"/>
              </w:rPr>
              <w:t>H</w:t>
            </w:r>
            <w:r>
              <w:rPr>
                <w:spacing w:val="9"/>
                <w:sz w:val="24"/>
              </w:rPr>
              <w:t>.</w:t>
            </w:r>
          </w:p>
        </w:tc>
      </w:tr>
      <w:tr w:rsidR="004B4298" w14:paraId="223A8D8A" w14:textId="77777777">
        <w:trPr>
          <w:trHeight w:hRule="exact" w:val="289"/>
        </w:trPr>
        <w:tc>
          <w:tcPr>
            <w:tcW w:w="1124" w:type="dxa"/>
            <w:vMerge/>
          </w:tcPr>
          <w:p w14:paraId="728D8FBF" w14:textId="77777777" w:rsidR="004B4298" w:rsidRDefault="004B4298"/>
        </w:tc>
        <w:tc>
          <w:tcPr>
            <w:tcW w:w="3082" w:type="dxa"/>
          </w:tcPr>
          <w:p w14:paraId="3BD09882" w14:textId="77777777" w:rsidR="004B4298" w:rsidRDefault="007908FA">
            <w:pPr>
              <w:pStyle w:val="TableParagraph"/>
              <w:spacing w:line="266" w:lineRule="exact"/>
              <w:rPr>
                <w:rFonts w:ascii="Trebuchet MS"/>
                <w:i/>
                <w:sz w:val="16"/>
              </w:rPr>
            </w:pPr>
            <w:r>
              <w:rPr>
                <w:rFonts w:ascii="Bookman Old Style"/>
                <w:i/>
                <w:position w:val="4"/>
                <w:sz w:val="24"/>
              </w:rPr>
              <w:t>T</w:t>
            </w:r>
            <w:proofErr w:type="spellStart"/>
            <w:r>
              <w:rPr>
                <w:rFonts w:ascii="Trebuchet MS"/>
                <w:i/>
                <w:sz w:val="16"/>
              </w:rPr>
              <w:t>table</w:t>
            </w:r>
            <w:r>
              <w:rPr>
                <w:sz w:val="16"/>
              </w:rPr>
              <w:t>_</w:t>
            </w:r>
            <w:r>
              <w:rPr>
                <w:rFonts w:ascii="Trebuchet MS"/>
                <w:i/>
                <w:sz w:val="16"/>
              </w:rPr>
              <w:t>lookup</w:t>
            </w:r>
            <w:proofErr w:type="spellEnd"/>
          </w:p>
        </w:tc>
        <w:tc>
          <w:tcPr>
            <w:tcW w:w="4783" w:type="dxa"/>
          </w:tcPr>
          <w:p w14:paraId="4C779276" w14:textId="77777777" w:rsidR="004B4298" w:rsidRDefault="007908FA">
            <w:pPr>
              <w:pStyle w:val="TableParagraph"/>
              <w:spacing w:line="250" w:lineRule="exact"/>
              <w:rPr>
                <w:sz w:val="24"/>
              </w:rPr>
            </w:pPr>
            <w:r>
              <w:rPr>
                <w:sz w:val="24"/>
              </w:rPr>
              <w:t xml:space="preserve">The time of looking up the flow table in </w:t>
            </w:r>
            <w:proofErr w:type="spellStart"/>
            <w:r>
              <w:rPr>
                <w:rFonts w:ascii="Bookman Old Style"/>
                <w:i/>
                <w:sz w:val="24"/>
              </w:rPr>
              <w:t>dut</w:t>
            </w:r>
            <w:proofErr w:type="spellEnd"/>
            <w:r>
              <w:rPr>
                <w:sz w:val="24"/>
              </w:rPr>
              <w:t>.</w:t>
            </w:r>
          </w:p>
        </w:tc>
      </w:tr>
      <w:tr w:rsidR="004B4298" w14:paraId="02F2DB03" w14:textId="77777777">
        <w:trPr>
          <w:trHeight w:hRule="exact" w:val="289"/>
        </w:trPr>
        <w:tc>
          <w:tcPr>
            <w:tcW w:w="1124" w:type="dxa"/>
            <w:vMerge/>
          </w:tcPr>
          <w:p w14:paraId="3B54A45A" w14:textId="77777777" w:rsidR="004B4298" w:rsidRDefault="004B4298"/>
        </w:tc>
        <w:tc>
          <w:tcPr>
            <w:tcW w:w="3082" w:type="dxa"/>
          </w:tcPr>
          <w:p w14:paraId="3931D388" w14:textId="77777777" w:rsidR="004B4298" w:rsidRDefault="007908FA">
            <w:pPr>
              <w:pStyle w:val="TableParagraph"/>
              <w:spacing w:line="266" w:lineRule="exact"/>
              <w:rPr>
                <w:rFonts w:ascii="Trebuchet MS"/>
                <w:i/>
                <w:sz w:val="16"/>
              </w:rPr>
            </w:pPr>
            <w:r>
              <w:rPr>
                <w:rFonts w:ascii="Bookman Old Style"/>
                <w:i/>
                <w:position w:val="4"/>
                <w:sz w:val="24"/>
              </w:rPr>
              <w:t>T</w:t>
            </w:r>
            <w:proofErr w:type="spellStart"/>
            <w:r>
              <w:rPr>
                <w:rFonts w:ascii="Trebuchet MS"/>
                <w:i/>
                <w:sz w:val="16"/>
              </w:rPr>
              <w:t>apply</w:t>
            </w:r>
            <w:r>
              <w:rPr>
                <w:sz w:val="16"/>
              </w:rPr>
              <w:t>_</w:t>
            </w:r>
            <w:r>
              <w:rPr>
                <w:rFonts w:ascii="Trebuchet MS"/>
                <w:i/>
                <w:sz w:val="16"/>
              </w:rPr>
              <w:t>action</w:t>
            </w:r>
            <w:proofErr w:type="spellEnd"/>
          </w:p>
        </w:tc>
        <w:tc>
          <w:tcPr>
            <w:tcW w:w="4783" w:type="dxa"/>
          </w:tcPr>
          <w:p w14:paraId="478CE325" w14:textId="77777777" w:rsidR="004B4298" w:rsidRDefault="007908FA">
            <w:pPr>
              <w:pStyle w:val="TableParagraph"/>
              <w:spacing w:line="250" w:lineRule="exact"/>
              <w:rPr>
                <w:sz w:val="24"/>
              </w:rPr>
            </w:pPr>
            <w:r>
              <w:rPr>
                <w:sz w:val="24"/>
              </w:rPr>
              <w:t xml:space="preserve">The time of executing Apply-Action in </w:t>
            </w:r>
            <w:proofErr w:type="spellStart"/>
            <w:r>
              <w:rPr>
                <w:rFonts w:ascii="Bookman Old Style"/>
                <w:i/>
                <w:sz w:val="24"/>
              </w:rPr>
              <w:t>dut</w:t>
            </w:r>
            <w:proofErr w:type="spellEnd"/>
            <w:r>
              <w:rPr>
                <w:sz w:val="24"/>
              </w:rPr>
              <w:t>.</w:t>
            </w:r>
          </w:p>
        </w:tc>
      </w:tr>
      <w:tr w:rsidR="004B4298" w14:paraId="628D4EAF" w14:textId="77777777">
        <w:trPr>
          <w:trHeight w:hRule="exact" w:val="578"/>
        </w:trPr>
        <w:tc>
          <w:tcPr>
            <w:tcW w:w="1124" w:type="dxa"/>
            <w:vMerge/>
          </w:tcPr>
          <w:p w14:paraId="39C8AA07" w14:textId="77777777" w:rsidR="004B4298" w:rsidRDefault="004B4298"/>
        </w:tc>
        <w:tc>
          <w:tcPr>
            <w:tcW w:w="3082" w:type="dxa"/>
          </w:tcPr>
          <w:p w14:paraId="622FA144" w14:textId="77777777" w:rsidR="004B4298" w:rsidRDefault="007908FA">
            <w:pPr>
              <w:pStyle w:val="TableParagraph"/>
              <w:spacing w:line="265" w:lineRule="exact"/>
              <w:rPr>
                <w:i/>
                <w:sz w:val="16"/>
              </w:rPr>
            </w:pPr>
            <w:r>
              <w:rPr>
                <w:rFonts w:ascii="Bookman Old Style"/>
                <w:i/>
                <w:position w:val="4"/>
                <w:sz w:val="24"/>
              </w:rPr>
              <w:t>T</w:t>
            </w:r>
            <w:r>
              <w:rPr>
                <w:i/>
                <w:sz w:val="16"/>
              </w:rPr>
              <w:t>idle</w:t>
            </w:r>
            <w:r>
              <w:rPr>
                <w:sz w:val="16"/>
              </w:rPr>
              <w:t>-</w:t>
            </w:r>
            <w:r>
              <w:rPr>
                <w:i/>
                <w:sz w:val="16"/>
              </w:rPr>
              <w:t>timeout</w:t>
            </w:r>
            <w:r>
              <w:rPr>
                <w:rFonts w:ascii="Bookman Old Style"/>
                <w:i/>
                <w:position w:val="4"/>
                <w:sz w:val="24"/>
              </w:rPr>
              <w:t>,</w:t>
            </w:r>
            <w:r>
              <w:rPr>
                <w:rFonts w:ascii="Bookman Old Style"/>
                <w:i/>
                <w:spacing w:val="-53"/>
                <w:position w:val="4"/>
                <w:sz w:val="24"/>
              </w:rPr>
              <w:t xml:space="preserve"> </w:t>
            </w:r>
            <w:r>
              <w:rPr>
                <w:rFonts w:ascii="Bookman Old Style"/>
                <w:i/>
                <w:position w:val="4"/>
                <w:sz w:val="24"/>
              </w:rPr>
              <w:t>T</w:t>
            </w:r>
            <w:r>
              <w:rPr>
                <w:i/>
                <w:sz w:val="16"/>
              </w:rPr>
              <w:t>hard</w:t>
            </w:r>
            <w:r>
              <w:rPr>
                <w:sz w:val="16"/>
              </w:rPr>
              <w:t>-</w:t>
            </w:r>
            <w:r>
              <w:rPr>
                <w:i/>
                <w:sz w:val="16"/>
              </w:rPr>
              <w:t>timeout</w:t>
            </w:r>
          </w:p>
        </w:tc>
        <w:tc>
          <w:tcPr>
            <w:tcW w:w="4783" w:type="dxa"/>
          </w:tcPr>
          <w:p w14:paraId="584A8C90" w14:textId="77777777" w:rsidR="004B4298" w:rsidRDefault="007908FA">
            <w:pPr>
              <w:pStyle w:val="TableParagraph"/>
              <w:spacing w:line="246" w:lineRule="exact"/>
              <w:rPr>
                <w:sz w:val="24"/>
              </w:rPr>
            </w:pPr>
            <w:r>
              <w:rPr>
                <w:sz w:val="24"/>
              </w:rPr>
              <w:t>The timeout value for idle/hard timeout flow</w:t>
            </w:r>
          </w:p>
          <w:p w14:paraId="3EFF4881" w14:textId="77777777" w:rsidR="004B4298" w:rsidRDefault="007908FA">
            <w:pPr>
              <w:pStyle w:val="TableParagraph"/>
              <w:spacing w:before="13" w:line="240" w:lineRule="auto"/>
              <w:rPr>
                <w:sz w:val="24"/>
              </w:rPr>
            </w:pPr>
            <w:r>
              <w:rPr>
                <w:sz w:val="24"/>
              </w:rPr>
              <w:t>entry.</w:t>
            </w:r>
          </w:p>
        </w:tc>
      </w:tr>
      <w:tr w:rsidR="004B4298" w14:paraId="457B72A8" w14:textId="77777777">
        <w:trPr>
          <w:trHeight w:hRule="exact" w:val="578"/>
        </w:trPr>
        <w:tc>
          <w:tcPr>
            <w:tcW w:w="1124" w:type="dxa"/>
            <w:vMerge/>
          </w:tcPr>
          <w:p w14:paraId="621076E6" w14:textId="77777777" w:rsidR="004B4298" w:rsidRDefault="004B4298"/>
        </w:tc>
        <w:tc>
          <w:tcPr>
            <w:tcW w:w="3082" w:type="dxa"/>
          </w:tcPr>
          <w:p w14:paraId="2CAE41E7" w14:textId="77777777" w:rsidR="004B4298" w:rsidRDefault="007908FA">
            <w:pPr>
              <w:pStyle w:val="TableParagraph"/>
              <w:spacing w:line="265" w:lineRule="exact"/>
              <w:rPr>
                <w:i/>
                <w:sz w:val="16"/>
              </w:rPr>
            </w:pPr>
            <w:r>
              <w:rPr>
                <w:rFonts w:ascii="Bookman Old Style"/>
                <w:i/>
                <w:position w:val="4"/>
                <w:sz w:val="24"/>
              </w:rPr>
              <w:t>T</w:t>
            </w:r>
            <w:r>
              <w:rPr>
                <w:i/>
                <w:sz w:val="16"/>
              </w:rPr>
              <w:t>idle</w:t>
            </w:r>
            <w:r>
              <w:rPr>
                <w:sz w:val="16"/>
              </w:rPr>
              <w:t>-</w:t>
            </w:r>
            <w:r>
              <w:rPr>
                <w:i/>
                <w:sz w:val="16"/>
              </w:rPr>
              <w:t>expired</w:t>
            </w:r>
            <w:r>
              <w:rPr>
                <w:rFonts w:ascii="Bookman Old Style"/>
                <w:i/>
                <w:position w:val="4"/>
                <w:sz w:val="24"/>
              </w:rPr>
              <w:t>,</w:t>
            </w:r>
            <w:r>
              <w:rPr>
                <w:rFonts w:ascii="Bookman Old Style"/>
                <w:i/>
                <w:spacing w:val="-55"/>
                <w:position w:val="4"/>
                <w:sz w:val="24"/>
              </w:rPr>
              <w:t xml:space="preserve"> </w:t>
            </w:r>
            <w:r>
              <w:rPr>
                <w:rFonts w:ascii="Bookman Old Style"/>
                <w:i/>
                <w:position w:val="4"/>
                <w:sz w:val="24"/>
              </w:rPr>
              <w:t>T</w:t>
            </w:r>
            <w:r>
              <w:rPr>
                <w:i/>
                <w:sz w:val="16"/>
              </w:rPr>
              <w:t>hard</w:t>
            </w:r>
            <w:r>
              <w:rPr>
                <w:sz w:val="16"/>
              </w:rPr>
              <w:t>-</w:t>
            </w:r>
            <w:r>
              <w:rPr>
                <w:i/>
                <w:sz w:val="16"/>
              </w:rPr>
              <w:t>expired</w:t>
            </w:r>
          </w:p>
        </w:tc>
        <w:tc>
          <w:tcPr>
            <w:tcW w:w="4783" w:type="dxa"/>
          </w:tcPr>
          <w:p w14:paraId="3423076C" w14:textId="77777777" w:rsidR="004B4298" w:rsidRDefault="007908FA">
            <w:pPr>
              <w:pStyle w:val="TableParagraph"/>
              <w:spacing w:line="246" w:lineRule="exact"/>
              <w:rPr>
                <w:sz w:val="24"/>
              </w:rPr>
            </w:pPr>
            <w:r>
              <w:rPr>
                <w:sz w:val="24"/>
              </w:rPr>
              <w:t xml:space="preserve">The arrival </w:t>
            </w:r>
            <w:proofErr w:type="spellStart"/>
            <w:r>
              <w:rPr>
                <w:sz w:val="24"/>
              </w:rPr>
              <w:t>tiem</w:t>
            </w:r>
            <w:proofErr w:type="spellEnd"/>
            <w:r>
              <w:rPr>
                <w:sz w:val="24"/>
              </w:rPr>
              <w:t xml:space="preserve"> of flow-removed message for</w:t>
            </w:r>
          </w:p>
          <w:p w14:paraId="3EE07F2B" w14:textId="77777777" w:rsidR="004B4298" w:rsidRDefault="007908FA">
            <w:pPr>
              <w:pStyle w:val="TableParagraph"/>
              <w:spacing w:before="11" w:line="240" w:lineRule="auto"/>
              <w:rPr>
                <w:sz w:val="24"/>
              </w:rPr>
            </w:pPr>
            <w:r>
              <w:rPr>
                <w:sz w:val="24"/>
              </w:rPr>
              <w:t xml:space="preserve">idle/hard </w:t>
            </w:r>
            <w:proofErr w:type="spellStart"/>
            <w:r>
              <w:rPr>
                <w:sz w:val="24"/>
              </w:rPr>
              <w:t>timout</w:t>
            </w:r>
            <w:proofErr w:type="spellEnd"/>
            <w:r>
              <w:rPr>
                <w:sz w:val="24"/>
              </w:rPr>
              <w:t xml:space="preserve"> flow entry at </w:t>
            </w:r>
            <w:r>
              <w:rPr>
                <w:rFonts w:ascii="Bookman Old Style"/>
                <w:i/>
                <w:sz w:val="24"/>
              </w:rPr>
              <w:t>c</w:t>
            </w:r>
            <w:r>
              <w:rPr>
                <w:sz w:val="24"/>
              </w:rPr>
              <w:t>.</w:t>
            </w:r>
          </w:p>
        </w:tc>
      </w:tr>
      <w:tr w:rsidR="004B4298" w14:paraId="36528315" w14:textId="77777777">
        <w:trPr>
          <w:trHeight w:hRule="exact" w:val="578"/>
        </w:trPr>
        <w:tc>
          <w:tcPr>
            <w:tcW w:w="1124" w:type="dxa"/>
            <w:vMerge/>
          </w:tcPr>
          <w:p w14:paraId="2BEA6F4C" w14:textId="77777777" w:rsidR="004B4298" w:rsidRDefault="004B4298"/>
        </w:tc>
        <w:tc>
          <w:tcPr>
            <w:tcW w:w="3082" w:type="dxa"/>
          </w:tcPr>
          <w:p w14:paraId="5BBC8F66" w14:textId="77777777" w:rsidR="004B4298" w:rsidRDefault="007908FA">
            <w:pPr>
              <w:pStyle w:val="TableParagraph"/>
              <w:spacing w:line="265" w:lineRule="exact"/>
              <w:rPr>
                <w:i/>
                <w:sz w:val="16"/>
              </w:rPr>
            </w:pPr>
            <w:r>
              <w:rPr>
                <w:rFonts w:ascii="Bookman Old Style"/>
                <w:i/>
                <w:position w:val="4"/>
                <w:sz w:val="24"/>
              </w:rPr>
              <w:t>T</w:t>
            </w:r>
            <w:r>
              <w:rPr>
                <w:i/>
                <w:sz w:val="16"/>
              </w:rPr>
              <w:t>idle</w:t>
            </w:r>
            <w:r>
              <w:rPr>
                <w:sz w:val="16"/>
              </w:rPr>
              <w:t>-</w:t>
            </w:r>
            <w:r>
              <w:rPr>
                <w:i/>
                <w:sz w:val="16"/>
              </w:rPr>
              <w:t>duration</w:t>
            </w:r>
            <w:r>
              <w:rPr>
                <w:rFonts w:ascii="Bookman Old Style"/>
                <w:i/>
                <w:position w:val="4"/>
                <w:sz w:val="24"/>
              </w:rPr>
              <w:t>,</w:t>
            </w:r>
            <w:r>
              <w:rPr>
                <w:rFonts w:ascii="Bookman Old Style"/>
                <w:i/>
                <w:spacing w:val="-54"/>
                <w:position w:val="4"/>
                <w:sz w:val="24"/>
              </w:rPr>
              <w:t xml:space="preserve"> </w:t>
            </w:r>
            <w:r>
              <w:rPr>
                <w:rFonts w:ascii="Bookman Old Style"/>
                <w:i/>
                <w:position w:val="4"/>
                <w:sz w:val="24"/>
              </w:rPr>
              <w:t>T</w:t>
            </w:r>
            <w:r>
              <w:rPr>
                <w:i/>
                <w:sz w:val="16"/>
              </w:rPr>
              <w:t>hard</w:t>
            </w:r>
            <w:r>
              <w:rPr>
                <w:sz w:val="16"/>
              </w:rPr>
              <w:t>-</w:t>
            </w:r>
            <w:r>
              <w:rPr>
                <w:i/>
                <w:sz w:val="16"/>
              </w:rPr>
              <w:t>duration</w:t>
            </w:r>
          </w:p>
        </w:tc>
        <w:tc>
          <w:tcPr>
            <w:tcW w:w="4783" w:type="dxa"/>
          </w:tcPr>
          <w:p w14:paraId="6BD61F42" w14:textId="77777777" w:rsidR="004B4298" w:rsidRDefault="007908FA">
            <w:pPr>
              <w:pStyle w:val="TableParagraph"/>
              <w:spacing w:line="246" w:lineRule="exact"/>
              <w:rPr>
                <w:sz w:val="24"/>
              </w:rPr>
            </w:pPr>
            <w:r>
              <w:rPr>
                <w:sz w:val="24"/>
              </w:rPr>
              <w:t>The duration of flow-removed message for</w:t>
            </w:r>
          </w:p>
          <w:p w14:paraId="107A13B3" w14:textId="77777777" w:rsidR="004B4298" w:rsidRDefault="007908FA">
            <w:pPr>
              <w:pStyle w:val="TableParagraph"/>
              <w:spacing w:before="13" w:line="240" w:lineRule="auto"/>
              <w:rPr>
                <w:sz w:val="24"/>
              </w:rPr>
            </w:pPr>
            <w:r>
              <w:rPr>
                <w:sz w:val="24"/>
              </w:rPr>
              <w:t>idle/hard timeout flow entry.</w:t>
            </w:r>
          </w:p>
        </w:tc>
      </w:tr>
    </w:tbl>
    <w:p w14:paraId="167B9A4B" w14:textId="77777777" w:rsidR="004B4298" w:rsidRDefault="004B4298">
      <w:pPr>
        <w:pStyle w:val="a3"/>
        <w:rPr>
          <w:sz w:val="20"/>
        </w:rPr>
      </w:pPr>
    </w:p>
    <w:p w14:paraId="1EDAE4AC" w14:textId="77777777" w:rsidR="004B4298" w:rsidRDefault="007908FA">
      <w:pPr>
        <w:pStyle w:val="a3"/>
        <w:spacing w:before="6"/>
      </w:pPr>
      <w:r>
        <w:rPr>
          <w:noProof/>
          <w:lang w:eastAsia="zh-TW"/>
        </w:rPr>
        <w:drawing>
          <wp:anchor distT="0" distB="0" distL="0" distR="0" simplePos="0" relativeHeight="1072" behindDoc="0" locked="0" layoutInCell="1" allowOverlap="1" wp14:anchorId="25B22999" wp14:editId="3EF2A959">
            <wp:simplePos x="0" y="0"/>
            <wp:positionH relativeFrom="page">
              <wp:posOffset>1368048</wp:posOffset>
            </wp:positionH>
            <wp:positionV relativeFrom="paragraph">
              <wp:posOffset>204007</wp:posOffset>
            </wp:positionV>
            <wp:extent cx="5269706" cy="1728787"/>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5269706" cy="1728787"/>
                    </a:xfrm>
                    <a:prstGeom prst="rect">
                      <a:avLst/>
                    </a:prstGeom>
                  </pic:spPr>
                </pic:pic>
              </a:graphicData>
            </a:graphic>
          </wp:anchor>
        </w:drawing>
      </w:r>
    </w:p>
    <w:p w14:paraId="4E836184" w14:textId="77777777" w:rsidR="004B4298" w:rsidRDefault="004B4298">
      <w:pPr>
        <w:pStyle w:val="a3"/>
        <w:spacing w:before="7"/>
        <w:rPr>
          <w:sz w:val="10"/>
        </w:rPr>
      </w:pPr>
    </w:p>
    <w:p w14:paraId="2140E64A" w14:textId="77777777" w:rsidR="004B4298" w:rsidRDefault="007908FA">
      <w:pPr>
        <w:pStyle w:val="a3"/>
        <w:spacing w:before="69"/>
        <w:ind w:left="2239"/>
      </w:pPr>
      <w:r>
        <w:t xml:space="preserve">Figure 2: </w:t>
      </w:r>
      <w:bookmarkStart w:id="24" w:name="_bookmark13"/>
      <w:bookmarkEnd w:id="24"/>
      <w:proofErr w:type="spellStart"/>
      <w:r>
        <w:t>OpenFlow</w:t>
      </w:r>
      <w:proofErr w:type="spellEnd"/>
      <w:r>
        <w:t xml:space="preserve"> performance testing example</w:t>
      </w:r>
    </w:p>
    <w:p w14:paraId="51CF567C" w14:textId="77777777" w:rsidR="004B4298" w:rsidRDefault="004B4298">
      <w:pPr>
        <w:sectPr w:rsidR="004B4298">
          <w:pgSz w:w="11910" w:h="16840"/>
          <w:pgMar w:top="1300" w:right="1080" w:bottom="1000" w:left="1600" w:header="0" w:footer="812" w:gutter="0"/>
          <w:cols w:space="720"/>
        </w:sectPr>
      </w:pPr>
    </w:p>
    <w:p w14:paraId="1A35B654" w14:textId="77777777" w:rsidR="004B4298" w:rsidRDefault="007908FA">
      <w:pPr>
        <w:pStyle w:val="1"/>
        <w:tabs>
          <w:tab w:val="left" w:pos="2730"/>
        </w:tabs>
      </w:pPr>
      <w:bookmarkStart w:id="25" w:name="Methodology"/>
      <w:bookmarkStart w:id="26" w:name="_bookmark14"/>
      <w:bookmarkEnd w:id="25"/>
      <w:bookmarkEnd w:id="26"/>
      <w:r>
        <w:lastRenderedPageBreak/>
        <w:t>Chapter</w:t>
      </w:r>
      <w:r>
        <w:rPr>
          <w:spacing w:val="7"/>
        </w:rPr>
        <w:t xml:space="preserve"> </w:t>
      </w:r>
      <w:r>
        <w:t>4</w:t>
      </w:r>
      <w:r>
        <w:tab/>
        <w:t>Methodology</w:t>
      </w:r>
    </w:p>
    <w:p w14:paraId="19A081D8" w14:textId="77777777" w:rsidR="004B4298" w:rsidRDefault="007908FA">
      <w:pPr>
        <w:pStyle w:val="a3"/>
        <w:spacing w:before="447" w:line="415" w:lineRule="auto"/>
        <w:ind w:left="100" w:right="531" w:firstLine="351"/>
        <w:jc w:val="both"/>
      </w:pPr>
      <w:r>
        <w:t xml:space="preserve">The measurement of performance parameters for the proposed five test cases is listed in Table </w:t>
      </w:r>
      <w:hyperlink w:anchor="_bookmark15" w:history="1">
        <w:r>
          <w:t>4</w:t>
        </w:r>
      </w:hyperlink>
      <w:r>
        <w:t xml:space="preserve">. These cases are classified into three categories: Mirror-in-processing, </w:t>
      </w:r>
      <w:proofErr w:type="gramStart"/>
      <w:r>
        <w:t>Masked</w:t>
      </w:r>
      <w:proofErr w:type="gramEnd"/>
      <w:r>
        <w:t xml:space="preserve"> entry, and Calculated traffic. And each case has a corresponding named method to its spirit.</w:t>
      </w:r>
    </w:p>
    <w:p w14:paraId="3DA20054" w14:textId="77777777" w:rsidR="004B4298" w:rsidRDefault="004B4298">
      <w:pPr>
        <w:pStyle w:val="a3"/>
        <w:spacing w:before="9"/>
      </w:pPr>
    </w:p>
    <w:p w14:paraId="0AF36D96" w14:textId="77777777" w:rsidR="004B4298" w:rsidRDefault="007908FA">
      <w:pPr>
        <w:pStyle w:val="a3"/>
        <w:ind w:left="3243" w:right="3674"/>
        <w:jc w:val="center"/>
      </w:pPr>
      <w:bookmarkStart w:id="27" w:name="_bookmark15"/>
      <w:bookmarkEnd w:id="27"/>
      <w:r>
        <w:t>Table 4: Approach overview</w:t>
      </w:r>
    </w:p>
    <w:tbl>
      <w:tblPr>
        <w:tblStyle w:val="TableNormal"/>
        <w:tblW w:w="0" w:type="auto"/>
        <w:tblInd w:w="100"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2248"/>
        <w:gridCol w:w="2298"/>
        <w:gridCol w:w="3082"/>
        <w:gridCol w:w="1852"/>
      </w:tblGrid>
      <w:tr w:rsidR="004B4298" w14:paraId="495021B6" w14:textId="77777777">
        <w:trPr>
          <w:trHeight w:hRule="exact" w:val="297"/>
        </w:trPr>
        <w:tc>
          <w:tcPr>
            <w:tcW w:w="2248" w:type="dxa"/>
          </w:tcPr>
          <w:p w14:paraId="37BFC984" w14:textId="77777777" w:rsidR="004B4298" w:rsidRDefault="007908FA">
            <w:pPr>
              <w:pStyle w:val="TableParagraph"/>
              <w:rPr>
                <w:sz w:val="24"/>
              </w:rPr>
            </w:pPr>
            <w:r>
              <w:rPr>
                <w:sz w:val="24"/>
              </w:rPr>
              <w:t>Category</w:t>
            </w:r>
          </w:p>
        </w:tc>
        <w:tc>
          <w:tcPr>
            <w:tcW w:w="2298" w:type="dxa"/>
          </w:tcPr>
          <w:p w14:paraId="53A2A55E" w14:textId="77777777" w:rsidR="004B4298" w:rsidRDefault="007908FA">
            <w:pPr>
              <w:pStyle w:val="TableParagraph"/>
              <w:rPr>
                <w:sz w:val="24"/>
              </w:rPr>
            </w:pPr>
            <w:r>
              <w:rPr>
                <w:sz w:val="24"/>
              </w:rPr>
              <w:t>Test Case</w:t>
            </w:r>
          </w:p>
        </w:tc>
        <w:tc>
          <w:tcPr>
            <w:tcW w:w="3082" w:type="dxa"/>
          </w:tcPr>
          <w:p w14:paraId="21AEEDE1" w14:textId="77777777" w:rsidR="004B4298" w:rsidRDefault="007908FA">
            <w:pPr>
              <w:pStyle w:val="TableParagraph"/>
              <w:rPr>
                <w:sz w:val="24"/>
              </w:rPr>
            </w:pPr>
            <w:r>
              <w:rPr>
                <w:sz w:val="24"/>
              </w:rPr>
              <w:t>Method</w:t>
            </w:r>
          </w:p>
        </w:tc>
        <w:tc>
          <w:tcPr>
            <w:tcW w:w="1852" w:type="dxa"/>
          </w:tcPr>
          <w:p w14:paraId="4EE88556" w14:textId="77777777" w:rsidR="004B4298" w:rsidRDefault="007908FA">
            <w:pPr>
              <w:pStyle w:val="TableParagraph"/>
              <w:rPr>
                <w:sz w:val="24"/>
              </w:rPr>
            </w:pPr>
            <w:r>
              <w:rPr>
                <w:sz w:val="24"/>
              </w:rPr>
              <w:t>Output</w:t>
            </w:r>
          </w:p>
        </w:tc>
      </w:tr>
      <w:tr w:rsidR="004B4298" w14:paraId="06BEE3F0" w14:textId="77777777">
        <w:trPr>
          <w:trHeight w:hRule="exact" w:val="297"/>
        </w:trPr>
        <w:tc>
          <w:tcPr>
            <w:tcW w:w="2248" w:type="dxa"/>
            <w:vMerge w:val="restart"/>
          </w:tcPr>
          <w:p w14:paraId="222A2B6B" w14:textId="77777777" w:rsidR="004B4298" w:rsidRDefault="007908FA">
            <w:pPr>
              <w:pStyle w:val="TableParagraph"/>
              <w:spacing w:before="122" w:line="240" w:lineRule="auto"/>
              <w:rPr>
                <w:sz w:val="24"/>
              </w:rPr>
            </w:pPr>
            <w:r>
              <w:rPr>
                <w:sz w:val="24"/>
              </w:rPr>
              <w:t>Mirror-in-processing</w:t>
            </w:r>
          </w:p>
        </w:tc>
        <w:tc>
          <w:tcPr>
            <w:tcW w:w="2298" w:type="dxa"/>
          </w:tcPr>
          <w:p w14:paraId="46D07BB7" w14:textId="77777777" w:rsidR="004B4298" w:rsidRDefault="007908FA">
            <w:pPr>
              <w:pStyle w:val="TableParagraph"/>
              <w:rPr>
                <w:sz w:val="24"/>
              </w:rPr>
            </w:pPr>
            <w:r>
              <w:rPr>
                <w:sz w:val="24"/>
              </w:rPr>
              <w:t>Action set time</w:t>
            </w:r>
          </w:p>
        </w:tc>
        <w:tc>
          <w:tcPr>
            <w:tcW w:w="3082" w:type="dxa"/>
          </w:tcPr>
          <w:p w14:paraId="4726FF23" w14:textId="77777777" w:rsidR="004B4298" w:rsidRDefault="007908FA">
            <w:pPr>
              <w:pStyle w:val="TableParagraph"/>
              <w:rPr>
                <w:sz w:val="24"/>
              </w:rPr>
            </w:pPr>
            <w:r>
              <w:rPr>
                <w:sz w:val="24"/>
              </w:rPr>
              <w:t>Mirror-first-then-action</w:t>
            </w:r>
          </w:p>
        </w:tc>
        <w:tc>
          <w:tcPr>
            <w:tcW w:w="1852" w:type="dxa"/>
          </w:tcPr>
          <w:p w14:paraId="3E16AB85" w14:textId="77777777" w:rsidR="004B4298" w:rsidRDefault="007908FA">
            <w:pPr>
              <w:pStyle w:val="TableParagraph"/>
              <w:spacing w:line="273" w:lineRule="exact"/>
              <w:rPr>
                <w:i/>
                <w:sz w:val="16"/>
              </w:rPr>
            </w:pPr>
            <w:r>
              <w:rPr>
                <w:rFonts w:ascii="Bookman Old Style"/>
                <w:i/>
                <w:position w:val="4"/>
                <w:sz w:val="24"/>
              </w:rPr>
              <w:t>T</w:t>
            </w:r>
            <w:r>
              <w:rPr>
                <w:i/>
                <w:sz w:val="16"/>
              </w:rPr>
              <w:t>action</w:t>
            </w:r>
            <w:r>
              <w:rPr>
                <w:sz w:val="16"/>
              </w:rPr>
              <w:t>-</w:t>
            </w:r>
            <w:r>
              <w:rPr>
                <w:i/>
                <w:sz w:val="16"/>
              </w:rPr>
              <w:t>set</w:t>
            </w:r>
          </w:p>
        </w:tc>
      </w:tr>
      <w:tr w:rsidR="004B4298" w14:paraId="69DC180F" w14:textId="77777777">
        <w:trPr>
          <w:trHeight w:hRule="exact" w:val="289"/>
        </w:trPr>
        <w:tc>
          <w:tcPr>
            <w:tcW w:w="2248" w:type="dxa"/>
            <w:vMerge/>
          </w:tcPr>
          <w:p w14:paraId="643B20C3" w14:textId="77777777" w:rsidR="004B4298" w:rsidRDefault="004B4298"/>
        </w:tc>
        <w:tc>
          <w:tcPr>
            <w:tcW w:w="2298" w:type="dxa"/>
          </w:tcPr>
          <w:p w14:paraId="4B64C9FB" w14:textId="77777777" w:rsidR="004B4298" w:rsidRDefault="007908FA">
            <w:pPr>
              <w:pStyle w:val="TableParagraph"/>
              <w:spacing w:line="246" w:lineRule="exact"/>
              <w:rPr>
                <w:sz w:val="24"/>
              </w:rPr>
            </w:pPr>
            <w:r>
              <w:rPr>
                <w:sz w:val="24"/>
              </w:rPr>
              <w:t>Pipeline Time</w:t>
            </w:r>
          </w:p>
        </w:tc>
        <w:tc>
          <w:tcPr>
            <w:tcW w:w="3082" w:type="dxa"/>
          </w:tcPr>
          <w:p w14:paraId="74A586A9" w14:textId="77777777" w:rsidR="004B4298" w:rsidRDefault="007908FA">
            <w:pPr>
              <w:pStyle w:val="TableParagraph"/>
              <w:spacing w:line="246" w:lineRule="exact"/>
              <w:rPr>
                <w:sz w:val="24"/>
              </w:rPr>
            </w:pPr>
            <w:r>
              <w:rPr>
                <w:sz w:val="24"/>
              </w:rPr>
              <w:t>Mirror-first-then-pipeline</w:t>
            </w:r>
          </w:p>
        </w:tc>
        <w:tc>
          <w:tcPr>
            <w:tcW w:w="1852" w:type="dxa"/>
          </w:tcPr>
          <w:p w14:paraId="0D2BF17E" w14:textId="77777777" w:rsidR="004B4298" w:rsidRDefault="007908FA">
            <w:pPr>
              <w:pStyle w:val="TableParagraph"/>
              <w:spacing w:line="265" w:lineRule="exact"/>
              <w:rPr>
                <w:i/>
                <w:sz w:val="16"/>
              </w:rPr>
            </w:pPr>
            <w:r>
              <w:rPr>
                <w:rFonts w:ascii="Bookman Old Style"/>
                <w:i/>
                <w:position w:val="4"/>
                <w:sz w:val="24"/>
              </w:rPr>
              <w:t>T</w:t>
            </w:r>
            <w:r>
              <w:rPr>
                <w:i/>
                <w:sz w:val="16"/>
              </w:rPr>
              <w:t>table</w:t>
            </w:r>
            <w:r>
              <w:rPr>
                <w:sz w:val="16"/>
              </w:rPr>
              <w:t>-</w:t>
            </w:r>
            <w:r>
              <w:rPr>
                <w:i/>
                <w:sz w:val="16"/>
              </w:rPr>
              <w:t>pipeline</w:t>
            </w:r>
          </w:p>
        </w:tc>
      </w:tr>
      <w:tr w:rsidR="004B4298" w14:paraId="187B1EFB" w14:textId="77777777">
        <w:trPr>
          <w:trHeight w:hRule="exact" w:val="297"/>
        </w:trPr>
        <w:tc>
          <w:tcPr>
            <w:tcW w:w="2248" w:type="dxa"/>
            <w:vMerge w:val="restart"/>
          </w:tcPr>
          <w:p w14:paraId="3B93D483" w14:textId="77777777" w:rsidR="004B4298" w:rsidRDefault="007908FA">
            <w:pPr>
              <w:pStyle w:val="TableParagraph"/>
              <w:spacing w:before="122" w:line="240" w:lineRule="auto"/>
              <w:rPr>
                <w:sz w:val="24"/>
              </w:rPr>
            </w:pPr>
            <w:r>
              <w:rPr>
                <w:sz w:val="24"/>
              </w:rPr>
              <w:t>Calculated traffic</w:t>
            </w:r>
          </w:p>
        </w:tc>
        <w:tc>
          <w:tcPr>
            <w:tcW w:w="2298" w:type="dxa"/>
          </w:tcPr>
          <w:p w14:paraId="314C6FFF" w14:textId="77777777" w:rsidR="004B4298" w:rsidRDefault="007908FA">
            <w:pPr>
              <w:pStyle w:val="TableParagraph"/>
              <w:rPr>
                <w:sz w:val="24"/>
              </w:rPr>
            </w:pPr>
            <w:r>
              <w:rPr>
                <w:sz w:val="24"/>
              </w:rPr>
              <w:t>Buffer size</w:t>
            </w:r>
          </w:p>
        </w:tc>
        <w:tc>
          <w:tcPr>
            <w:tcW w:w="3082" w:type="dxa"/>
          </w:tcPr>
          <w:p w14:paraId="5C714B46" w14:textId="77777777" w:rsidR="004B4298" w:rsidRDefault="007908FA">
            <w:pPr>
              <w:pStyle w:val="TableParagraph"/>
              <w:rPr>
                <w:sz w:val="24"/>
              </w:rPr>
            </w:pPr>
            <w:r>
              <w:rPr>
                <w:sz w:val="24"/>
              </w:rPr>
              <w:t>Burst-until-loss</w:t>
            </w:r>
          </w:p>
        </w:tc>
        <w:tc>
          <w:tcPr>
            <w:tcW w:w="1852" w:type="dxa"/>
          </w:tcPr>
          <w:p w14:paraId="01619AC5" w14:textId="77777777" w:rsidR="004B4298" w:rsidRDefault="007908FA">
            <w:pPr>
              <w:pStyle w:val="TableParagraph"/>
              <w:spacing w:line="258" w:lineRule="exact"/>
              <w:rPr>
                <w:rFonts w:ascii="Bookman Old Style"/>
                <w:i/>
                <w:sz w:val="24"/>
              </w:rPr>
            </w:pPr>
            <w:proofErr w:type="spellStart"/>
            <w:r>
              <w:rPr>
                <w:rFonts w:ascii="Bookman Old Style"/>
                <w:i/>
                <w:spacing w:val="3"/>
                <w:sz w:val="24"/>
              </w:rPr>
              <w:t>buf</w:t>
            </w:r>
            <w:proofErr w:type="spellEnd"/>
            <w:r>
              <w:rPr>
                <w:rFonts w:ascii="Bookman Old Style"/>
                <w:i/>
                <w:spacing w:val="3"/>
                <w:sz w:val="24"/>
              </w:rPr>
              <w:t xml:space="preserve">, </w:t>
            </w:r>
            <w:r>
              <w:rPr>
                <w:rFonts w:ascii="Bookman Old Style"/>
                <w:i/>
                <w:spacing w:val="13"/>
                <w:sz w:val="24"/>
              </w:rPr>
              <w:t>PIR,</w:t>
            </w:r>
            <w:r>
              <w:rPr>
                <w:rFonts w:ascii="Bookman Old Style"/>
                <w:i/>
                <w:spacing w:val="-50"/>
                <w:sz w:val="24"/>
              </w:rPr>
              <w:t xml:space="preserve"> </w:t>
            </w:r>
            <w:r>
              <w:rPr>
                <w:rFonts w:ascii="Bookman Old Style"/>
                <w:i/>
                <w:spacing w:val="12"/>
                <w:sz w:val="24"/>
              </w:rPr>
              <w:t>POR</w:t>
            </w:r>
          </w:p>
        </w:tc>
      </w:tr>
      <w:tr w:rsidR="004B4298" w14:paraId="024D7040" w14:textId="77777777">
        <w:trPr>
          <w:trHeight w:hRule="exact" w:val="289"/>
        </w:trPr>
        <w:tc>
          <w:tcPr>
            <w:tcW w:w="2248" w:type="dxa"/>
            <w:vMerge/>
          </w:tcPr>
          <w:p w14:paraId="46604B7E" w14:textId="77777777" w:rsidR="004B4298" w:rsidRDefault="004B4298"/>
        </w:tc>
        <w:tc>
          <w:tcPr>
            <w:tcW w:w="2298" w:type="dxa"/>
          </w:tcPr>
          <w:p w14:paraId="773CEA9D" w14:textId="77777777" w:rsidR="004B4298" w:rsidRDefault="007908FA">
            <w:pPr>
              <w:pStyle w:val="TableParagraph"/>
              <w:spacing w:line="246" w:lineRule="exact"/>
              <w:rPr>
                <w:sz w:val="24"/>
              </w:rPr>
            </w:pPr>
            <w:r>
              <w:rPr>
                <w:sz w:val="24"/>
              </w:rPr>
              <w:t>Pipeline performance</w:t>
            </w:r>
          </w:p>
        </w:tc>
        <w:tc>
          <w:tcPr>
            <w:tcW w:w="3082" w:type="dxa"/>
          </w:tcPr>
          <w:p w14:paraId="77017647" w14:textId="77777777" w:rsidR="004B4298" w:rsidRDefault="007908FA">
            <w:pPr>
              <w:pStyle w:val="TableParagraph"/>
              <w:spacing w:line="246" w:lineRule="exact"/>
              <w:rPr>
                <w:sz w:val="24"/>
              </w:rPr>
            </w:pPr>
            <w:r>
              <w:rPr>
                <w:sz w:val="24"/>
              </w:rPr>
              <w:t>Back-to-back-traffic</w:t>
            </w:r>
          </w:p>
        </w:tc>
        <w:tc>
          <w:tcPr>
            <w:tcW w:w="1852" w:type="dxa"/>
          </w:tcPr>
          <w:p w14:paraId="0E237BB4" w14:textId="77777777" w:rsidR="004B4298" w:rsidRDefault="007908FA">
            <w:pPr>
              <w:pStyle w:val="TableParagraph"/>
              <w:spacing w:line="250" w:lineRule="exact"/>
              <w:rPr>
                <w:rFonts w:ascii="Bookman Old Style"/>
                <w:i/>
                <w:sz w:val="24"/>
              </w:rPr>
            </w:pPr>
            <w:r>
              <w:rPr>
                <w:rFonts w:ascii="Bookman Old Style"/>
                <w:i/>
                <w:w w:val="104"/>
                <w:sz w:val="24"/>
              </w:rPr>
              <w:t>P</w:t>
            </w:r>
          </w:p>
        </w:tc>
      </w:tr>
      <w:tr w:rsidR="004B4298" w14:paraId="1CF178EE" w14:textId="77777777">
        <w:trPr>
          <w:trHeight w:hRule="exact" w:val="586"/>
        </w:trPr>
        <w:tc>
          <w:tcPr>
            <w:tcW w:w="2248" w:type="dxa"/>
          </w:tcPr>
          <w:p w14:paraId="6FD80224" w14:textId="77777777" w:rsidR="004B4298" w:rsidRDefault="007908FA">
            <w:pPr>
              <w:pStyle w:val="TableParagraph"/>
              <w:rPr>
                <w:sz w:val="24"/>
              </w:rPr>
            </w:pPr>
            <w:r>
              <w:rPr>
                <w:sz w:val="24"/>
              </w:rPr>
              <w:t>Masked entry</w:t>
            </w:r>
          </w:p>
        </w:tc>
        <w:tc>
          <w:tcPr>
            <w:tcW w:w="2298" w:type="dxa"/>
          </w:tcPr>
          <w:p w14:paraId="4CD71671" w14:textId="77777777" w:rsidR="004B4298" w:rsidRDefault="007908FA">
            <w:pPr>
              <w:pStyle w:val="TableParagraph"/>
              <w:rPr>
                <w:sz w:val="24"/>
              </w:rPr>
            </w:pPr>
            <w:r>
              <w:rPr>
                <w:sz w:val="24"/>
              </w:rPr>
              <w:t>Timeout accuracy</w:t>
            </w:r>
          </w:p>
        </w:tc>
        <w:tc>
          <w:tcPr>
            <w:tcW w:w="3082" w:type="dxa"/>
          </w:tcPr>
          <w:p w14:paraId="7284C517" w14:textId="77777777" w:rsidR="004B4298" w:rsidRDefault="007908FA">
            <w:pPr>
              <w:pStyle w:val="TableParagraph"/>
              <w:rPr>
                <w:sz w:val="24"/>
              </w:rPr>
            </w:pPr>
            <w:r>
              <w:rPr>
                <w:sz w:val="24"/>
              </w:rPr>
              <w:t>Idle-timeout-derived-by-</w:t>
            </w:r>
          </w:p>
          <w:p w14:paraId="6A89ED9A" w14:textId="77777777" w:rsidR="004B4298" w:rsidRDefault="007908FA">
            <w:pPr>
              <w:pStyle w:val="TableParagraph"/>
              <w:spacing w:before="13" w:line="240" w:lineRule="auto"/>
              <w:rPr>
                <w:sz w:val="24"/>
              </w:rPr>
            </w:pPr>
            <w:r>
              <w:rPr>
                <w:sz w:val="24"/>
              </w:rPr>
              <w:t>hard-timeout</w:t>
            </w:r>
          </w:p>
        </w:tc>
        <w:tc>
          <w:tcPr>
            <w:tcW w:w="1852" w:type="dxa"/>
          </w:tcPr>
          <w:p w14:paraId="486D1CAA" w14:textId="77777777" w:rsidR="004B4298" w:rsidRDefault="007908FA">
            <w:pPr>
              <w:pStyle w:val="TableParagraph"/>
              <w:spacing w:line="274" w:lineRule="exact"/>
              <w:rPr>
                <w:rFonts w:ascii="Trebuchet MS"/>
                <w:i/>
                <w:sz w:val="16"/>
              </w:rPr>
            </w:pPr>
            <w:proofErr w:type="spellStart"/>
            <w:r>
              <w:rPr>
                <w:rFonts w:ascii="Bookman Old Style"/>
                <w:i/>
                <w:position w:val="4"/>
                <w:sz w:val="24"/>
              </w:rPr>
              <w:t>Acc</w:t>
            </w:r>
            <w:proofErr w:type="spellEnd"/>
            <w:r>
              <w:rPr>
                <w:rFonts w:ascii="Trebuchet MS"/>
                <w:i/>
                <w:sz w:val="16"/>
              </w:rPr>
              <w:t>timeout</w:t>
            </w:r>
          </w:p>
        </w:tc>
      </w:tr>
    </w:tbl>
    <w:p w14:paraId="76B90DC3" w14:textId="77777777" w:rsidR="004B4298" w:rsidRDefault="004B4298">
      <w:pPr>
        <w:pStyle w:val="a3"/>
        <w:rPr>
          <w:sz w:val="20"/>
        </w:rPr>
      </w:pPr>
    </w:p>
    <w:p w14:paraId="3451E0BC" w14:textId="77777777" w:rsidR="004B4298" w:rsidRDefault="004B4298">
      <w:pPr>
        <w:pStyle w:val="a3"/>
        <w:rPr>
          <w:sz w:val="20"/>
        </w:rPr>
      </w:pPr>
    </w:p>
    <w:p w14:paraId="44275F8B" w14:textId="77777777" w:rsidR="004B4298" w:rsidRDefault="004B4298">
      <w:pPr>
        <w:pStyle w:val="a3"/>
        <w:rPr>
          <w:sz w:val="20"/>
        </w:rPr>
      </w:pPr>
    </w:p>
    <w:p w14:paraId="358929C5" w14:textId="77777777" w:rsidR="004B4298" w:rsidRDefault="004B4298">
      <w:pPr>
        <w:pStyle w:val="a3"/>
        <w:rPr>
          <w:sz w:val="20"/>
        </w:rPr>
      </w:pPr>
    </w:p>
    <w:p w14:paraId="6A142EF9" w14:textId="77777777" w:rsidR="004B4298" w:rsidRDefault="004B4298">
      <w:pPr>
        <w:pStyle w:val="a3"/>
        <w:rPr>
          <w:sz w:val="20"/>
        </w:rPr>
      </w:pPr>
    </w:p>
    <w:p w14:paraId="235B0071" w14:textId="77777777" w:rsidR="004B4298" w:rsidRDefault="004B4298">
      <w:pPr>
        <w:pStyle w:val="a3"/>
        <w:spacing w:before="5"/>
        <w:rPr>
          <w:sz w:val="19"/>
        </w:rPr>
      </w:pPr>
    </w:p>
    <w:p w14:paraId="752CBDCC" w14:textId="77777777" w:rsidR="004B4298" w:rsidRDefault="007908FA">
      <w:pPr>
        <w:pStyle w:val="2"/>
        <w:numPr>
          <w:ilvl w:val="1"/>
          <w:numId w:val="2"/>
        </w:numPr>
        <w:tabs>
          <w:tab w:val="left" w:pos="875"/>
          <w:tab w:val="left" w:pos="876"/>
        </w:tabs>
        <w:spacing w:before="60"/>
      </w:pPr>
      <w:bookmarkStart w:id="28" w:name="Mirror-in-processing"/>
      <w:bookmarkStart w:id="29" w:name="_bookmark16"/>
      <w:bookmarkEnd w:id="28"/>
      <w:bookmarkEnd w:id="29"/>
      <w:r>
        <w:t>Mirror-in-processing</w:t>
      </w:r>
    </w:p>
    <w:p w14:paraId="507A37A4" w14:textId="77777777" w:rsidR="004B4298" w:rsidRDefault="004B4298">
      <w:pPr>
        <w:pStyle w:val="a3"/>
        <w:spacing w:before="10"/>
        <w:rPr>
          <w:b/>
          <w:sz w:val="32"/>
        </w:rPr>
      </w:pPr>
    </w:p>
    <w:p w14:paraId="7BB56438" w14:textId="77777777" w:rsidR="004B4298" w:rsidRDefault="007908FA">
      <w:pPr>
        <w:pStyle w:val="a3"/>
        <w:spacing w:line="415" w:lineRule="auto"/>
        <w:ind w:left="100" w:right="530" w:firstLine="351"/>
        <w:jc w:val="both"/>
      </w:pPr>
      <w:r>
        <w:t>In</w:t>
      </w:r>
      <w:r>
        <w:rPr>
          <w:spacing w:val="-11"/>
        </w:rPr>
        <w:t xml:space="preserve"> </w:t>
      </w:r>
      <w:r>
        <w:t>the</w:t>
      </w:r>
      <w:r>
        <w:rPr>
          <w:spacing w:val="-11"/>
        </w:rPr>
        <w:t xml:space="preserve"> </w:t>
      </w:r>
      <w:proofErr w:type="spellStart"/>
      <w:r>
        <w:t>OpenFlow</w:t>
      </w:r>
      <w:proofErr w:type="spellEnd"/>
      <w:r>
        <w:rPr>
          <w:spacing w:val="-11"/>
        </w:rPr>
        <w:t xml:space="preserve"> </w:t>
      </w:r>
      <w:r>
        <w:t>performance</w:t>
      </w:r>
      <w:r>
        <w:rPr>
          <w:spacing w:val="-11"/>
        </w:rPr>
        <w:t xml:space="preserve"> </w:t>
      </w:r>
      <w:r>
        <w:t>testing,</w:t>
      </w:r>
      <w:r>
        <w:rPr>
          <w:spacing w:val="-10"/>
        </w:rPr>
        <w:t xml:space="preserve"> </w:t>
      </w:r>
      <w:r>
        <w:t>it</w:t>
      </w:r>
      <w:r>
        <w:rPr>
          <w:spacing w:val="-11"/>
        </w:rPr>
        <w:t xml:space="preserve"> </w:t>
      </w:r>
      <w:r>
        <w:t>is</w:t>
      </w:r>
      <w:r>
        <w:rPr>
          <w:spacing w:val="-11"/>
        </w:rPr>
        <w:t xml:space="preserve"> </w:t>
      </w:r>
      <w:r>
        <w:t>difficult</w:t>
      </w:r>
      <w:r>
        <w:rPr>
          <w:spacing w:val="-12"/>
        </w:rPr>
        <w:t xml:space="preserve"> </w:t>
      </w:r>
      <w:r>
        <w:t>to</w:t>
      </w:r>
      <w:r>
        <w:rPr>
          <w:spacing w:val="-11"/>
        </w:rPr>
        <w:t xml:space="preserve"> </w:t>
      </w:r>
      <w:r>
        <w:t>get</w:t>
      </w:r>
      <w:r>
        <w:rPr>
          <w:spacing w:val="-11"/>
        </w:rPr>
        <w:t xml:space="preserve"> </w:t>
      </w:r>
      <w:r>
        <w:t>the</w:t>
      </w:r>
      <w:r>
        <w:rPr>
          <w:spacing w:val="-11"/>
        </w:rPr>
        <w:t xml:space="preserve"> </w:t>
      </w:r>
      <w:r>
        <w:t>test</w:t>
      </w:r>
      <w:r>
        <w:rPr>
          <w:spacing w:val="-11"/>
        </w:rPr>
        <w:t xml:space="preserve"> </w:t>
      </w:r>
      <w:r>
        <w:t>values</w:t>
      </w:r>
      <w:r>
        <w:rPr>
          <w:spacing w:val="-11"/>
        </w:rPr>
        <w:t xml:space="preserve"> </w:t>
      </w:r>
      <w:r>
        <w:t>and</w:t>
      </w:r>
      <w:r>
        <w:rPr>
          <w:spacing w:val="-11"/>
        </w:rPr>
        <w:t xml:space="preserve"> </w:t>
      </w:r>
      <w:r>
        <w:t>results</w:t>
      </w:r>
      <w:r>
        <w:rPr>
          <w:spacing w:val="-11"/>
        </w:rPr>
        <w:t xml:space="preserve"> </w:t>
      </w:r>
      <w:r>
        <w:t>directly. However,</w:t>
      </w:r>
      <w:r>
        <w:rPr>
          <w:spacing w:val="-7"/>
        </w:rPr>
        <w:t xml:space="preserve"> </w:t>
      </w:r>
      <w:r>
        <w:t>by</w:t>
      </w:r>
      <w:r>
        <w:rPr>
          <w:spacing w:val="-8"/>
        </w:rPr>
        <w:t xml:space="preserve"> </w:t>
      </w:r>
      <w:r>
        <w:t>leveraging</w:t>
      </w:r>
      <w:r>
        <w:rPr>
          <w:spacing w:val="-8"/>
        </w:rPr>
        <w:t xml:space="preserve"> </w:t>
      </w:r>
      <w:r>
        <w:t>on</w:t>
      </w:r>
      <w:r>
        <w:rPr>
          <w:spacing w:val="-8"/>
        </w:rPr>
        <w:t xml:space="preserve"> </w:t>
      </w:r>
      <w:r>
        <w:t>the</w:t>
      </w:r>
      <w:r>
        <w:rPr>
          <w:spacing w:val="-8"/>
        </w:rPr>
        <w:t xml:space="preserve"> </w:t>
      </w:r>
      <w:r>
        <w:t>mirror</w:t>
      </w:r>
      <w:r>
        <w:rPr>
          <w:spacing w:val="-8"/>
        </w:rPr>
        <w:t xml:space="preserve"> </w:t>
      </w:r>
      <w:r>
        <w:t>operation</w:t>
      </w:r>
      <w:r>
        <w:rPr>
          <w:spacing w:val="-8"/>
        </w:rPr>
        <w:t xml:space="preserve"> </w:t>
      </w:r>
      <w:r>
        <w:t>with</w:t>
      </w:r>
      <w:r>
        <w:rPr>
          <w:spacing w:val="-8"/>
        </w:rPr>
        <w:t xml:space="preserve"> </w:t>
      </w:r>
      <w:r>
        <w:t>Apply-Actions</w:t>
      </w:r>
      <w:r>
        <w:rPr>
          <w:spacing w:val="-8"/>
        </w:rPr>
        <w:t xml:space="preserve"> </w:t>
      </w:r>
      <w:r>
        <w:t>instruction</w:t>
      </w:r>
      <w:r>
        <w:rPr>
          <w:spacing w:val="-8"/>
        </w:rPr>
        <w:t xml:space="preserve"> </w:t>
      </w:r>
      <w:r>
        <w:t>within</w:t>
      </w:r>
      <w:r>
        <w:rPr>
          <w:spacing w:val="-8"/>
        </w:rPr>
        <w:t xml:space="preserve"> </w:t>
      </w:r>
      <w:r>
        <w:t>the</w:t>
      </w:r>
      <w:r>
        <w:rPr>
          <w:spacing w:val="-8"/>
        </w:rPr>
        <w:t xml:space="preserve"> </w:t>
      </w:r>
      <w:r>
        <w:t xml:space="preserve">pro- </w:t>
      </w:r>
      <w:proofErr w:type="spellStart"/>
      <w:r>
        <w:t>cessing</w:t>
      </w:r>
      <w:proofErr w:type="spellEnd"/>
      <w:r>
        <w:t xml:space="preserve">, we can duplicate the packets before some </w:t>
      </w:r>
      <w:proofErr w:type="spellStart"/>
      <w:r>
        <w:t>OpenFlow</w:t>
      </w:r>
      <w:proofErr w:type="spellEnd"/>
      <w:r>
        <w:t xml:space="preserve"> operations for measurement and comparison.</w:t>
      </w:r>
    </w:p>
    <w:p w14:paraId="78D2A9C8" w14:textId="77777777" w:rsidR="004B4298" w:rsidRDefault="004B4298">
      <w:pPr>
        <w:pStyle w:val="a3"/>
        <w:spacing w:before="9"/>
        <w:rPr>
          <w:sz w:val="31"/>
        </w:rPr>
      </w:pPr>
    </w:p>
    <w:p w14:paraId="44C85E29" w14:textId="77777777" w:rsidR="004B4298" w:rsidRDefault="007908FA">
      <w:pPr>
        <w:pStyle w:val="3"/>
      </w:pPr>
      <w:r>
        <w:t>Mirror-first-then-action</w:t>
      </w:r>
    </w:p>
    <w:p w14:paraId="55D11226" w14:textId="77777777" w:rsidR="004B4298" w:rsidRDefault="004B4298">
      <w:pPr>
        <w:pStyle w:val="a3"/>
        <w:rPr>
          <w:b/>
          <w:sz w:val="28"/>
        </w:rPr>
      </w:pPr>
    </w:p>
    <w:p w14:paraId="50B2320A" w14:textId="77777777" w:rsidR="004B4298" w:rsidRDefault="007908FA">
      <w:pPr>
        <w:pStyle w:val="a3"/>
        <w:spacing w:line="415" w:lineRule="auto"/>
        <w:ind w:left="100" w:right="530" w:firstLine="351"/>
        <w:jc w:val="both"/>
      </w:pPr>
      <w:r>
        <w:t xml:space="preserve">The purpose of this test case is to measure the execution time of action set in </w:t>
      </w:r>
      <w:proofErr w:type="spellStart"/>
      <w:r>
        <w:t>OpenFlow</w:t>
      </w:r>
      <w:proofErr w:type="spellEnd"/>
      <w:r>
        <w:t xml:space="preserve"> switch.</w:t>
      </w:r>
      <w:r>
        <w:rPr>
          <w:spacing w:val="9"/>
        </w:rPr>
        <w:t xml:space="preserve"> </w:t>
      </w:r>
      <w:r>
        <w:t>In</w:t>
      </w:r>
      <w:r>
        <w:rPr>
          <w:spacing w:val="-21"/>
        </w:rPr>
        <w:t xml:space="preserve"> </w:t>
      </w:r>
      <w:proofErr w:type="spellStart"/>
      <w:r>
        <w:t>OpenFlow</w:t>
      </w:r>
      <w:proofErr w:type="spellEnd"/>
      <w:r>
        <w:rPr>
          <w:spacing w:val="-21"/>
        </w:rPr>
        <w:t xml:space="preserve"> </w:t>
      </w:r>
      <w:r>
        <w:t>protocol,</w:t>
      </w:r>
      <w:r>
        <w:rPr>
          <w:spacing w:val="-17"/>
        </w:rPr>
        <w:t xml:space="preserve"> </w:t>
      </w:r>
      <w:r>
        <w:t>there</w:t>
      </w:r>
      <w:r>
        <w:rPr>
          <w:spacing w:val="-21"/>
        </w:rPr>
        <w:t xml:space="preserve"> </w:t>
      </w:r>
      <w:r>
        <w:t>are</w:t>
      </w:r>
      <w:r>
        <w:rPr>
          <w:spacing w:val="-21"/>
        </w:rPr>
        <w:t xml:space="preserve"> </w:t>
      </w:r>
      <w:r>
        <w:t>many</w:t>
      </w:r>
      <w:r>
        <w:rPr>
          <w:spacing w:val="-21"/>
        </w:rPr>
        <w:t xml:space="preserve"> </w:t>
      </w:r>
      <w:r>
        <w:t>kinds</w:t>
      </w:r>
      <w:r>
        <w:rPr>
          <w:spacing w:val="-21"/>
        </w:rPr>
        <w:t xml:space="preserve"> </w:t>
      </w:r>
      <w:r>
        <w:t>of</w:t>
      </w:r>
      <w:r>
        <w:rPr>
          <w:spacing w:val="-21"/>
        </w:rPr>
        <w:t xml:space="preserve"> </w:t>
      </w:r>
      <w:r>
        <w:t>actions</w:t>
      </w:r>
      <w:r>
        <w:rPr>
          <w:spacing w:val="-21"/>
        </w:rPr>
        <w:t xml:space="preserve"> </w:t>
      </w:r>
      <w:r>
        <w:t>which</w:t>
      </w:r>
      <w:r>
        <w:rPr>
          <w:spacing w:val="-21"/>
        </w:rPr>
        <w:t xml:space="preserve"> </w:t>
      </w:r>
      <w:r>
        <w:t>include</w:t>
      </w:r>
      <w:r>
        <w:rPr>
          <w:spacing w:val="-21"/>
        </w:rPr>
        <w:t xml:space="preserve"> </w:t>
      </w:r>
      <w:r>
        <w:t>forwarding,</w:t>
      </w:r>
      <w:r>
        <w:rPr>
          <w:spacing w:val="-18"/>
        </w:rPr>
        <w:t xml:space="preserve"> </w:t>
      </w:r>
      <w:r>
        <w:t>packet modification, and tagging operation. The packet modification may cause longer operation</w:t>
      </w:r>
      <w:r>
        <w:rPr>
          <w:spacing w:val="-31"/>
        </w:rPr>
        <w:t xml:space="preserve"> </w:t>
      </w:r>
      <w:r>
        <w:t>time in some switches. Therefore, the processing latency of action is used for major performance benchmark.</w:t>
      </w:r>
    </w:p>
    <w:p w14:paraId="5F369B99" w14:textId="77777777" w:rsidR="004B4298" w:rsidRDefault="007908FA">
      <w:pPr>
        <w:pStyle w:val="a3"/>
        <w:spacing w:before="6" w:line="403" w:lineRule="auto"/>
        <w:ind w:left="100" w:right="530" w:firstLine="351"/>
        <w:jc w:val="both"/>
      </w:pPr>
      <w:r>
        <w:t xml:space="preserve">In the normal case, the time of action denoted by </w:t>
      </w:r>
      <w:r>
        <w:rPr>
          <w:rFonts w:ascii="Bookman Old Style"/>
          <w:i/>
        </w:rPr>
        <w:t>T</w:t>
      </w:r>
      <w:r>
        <w:rPr>
          <w:i/>
          <w:position w:val="-3"/>
          <w:sz w:val="16"/>
        </w:rPr>
        <w:t>action</w:t>
      </w:r>
      <w:r>
        <w:rPr>
          <w:position w:val="-3"/>
          <w:sz w:val="16"/>
        </w:rPr>
        <w:t>-</w:t>
      </w:r>
      <w:r>
        <w:rPr>
          <w:i/>
          <w:position w:val="-3"/>
          <w:sz w:val="16"/>
        </w:rPr>
        <w:t xml:space="preserve">set </w:t>
      </w:r>
      <w:r>
        <w:t>can be calculated by measuring the end-to-end latency. Since there are many variables affecting the testing result, we propose the mirroring concept to get the start time of action set for better measurement accuracy.     As</w:t>
      </w:r>
    </w:p>
    <w:p w14:paraId="4CFC20FC" w14:textId="77777777" w:rsidR="004B4298" w:rsidRDefault="004B4298">
      <w:pPr>
        <w:spacing w:line="403" w:lineRule="auto"/>
        <w:jc w:val="both"/>
        <w:sectPr w:rsidR="004B4298">
          <w:footerReference w:type="default" r:id="rId12"/>
          <w:pgSz w:w="11910" w:h="16840"/>
          <w:pgMar w:top="1160" w:right="600" w:bottom="1000" w:left="1600" w:header="0" w:footer="812" w:gutter="0"/>
          <w:cols w:space="720"/>
        </w:sectPr>
      </w:pPr>
    </w:p>
    <w:p w14:paraId="7F8A4CAB" w14:textId="77777777" w:rsidR="004B4298" w:rsidRDefault="007908FA">
      <w:pPr>
        <w:pStyle w:val="a3"/>
        <w:spacing w:before="52" w:line="391" w:lineRule="auto"/>
        <w:ind w:left="100" w:right="93"/>
      </w:pPr>
      <w:r>
        <w:lastRenderedPageBreak/>
        <w:t xml:space="preserve">shown in </w:t>
      </w:r>
      <w:hyperlink w:anchor="_bookmark17" w:history="1">
        <w:r>
          <w:t>3</w:t>
        </w:r>
      </w:hyperlink>
      <w:r>
        <w:t xml:space="preserve">, the </w:t>
      </w:r>
      <w:proofErr w:type="spellStart"/>
      <w:r>
        <w:rPr>
          <w:rFonts w:ascii="Bookman Old Style" w:hAnsi="Bookman Old Style"/>
          <w:i/>
        </w:rPr>
        <w:t>pkt</w:t>
      </w:r>
      <w:proofErr w:type="spellEnd"/>
      <w:r>
        <w:rPr>
          <w:rFonts w:ascii="Trebuchet MS" w:hAnsi="Trebuchet MS"/>
          <w:i/>
          <w:position w:val="-3"/>
          <w:sz w:val="16"/>
        </w:rPr>
        <w:t xml:space="preserve">z </w:t>
      </w:r>
      <w:r>
        <w:t xml:space="preserve">is denoted as the mirrored packet. The value of </w:t>
      </w:r>
      <w:r>
        <w:rPr>
          <w:rFonts w:ascii="Bookman Old Style" w:hAnsi="Bookman Old Style"/>
          <w:i/>
        </w:rPr>
        <w:t xml:space="preserve">α </w:t>
      </w:r>
      <w:r>
        <w:t xml:space="preserve">denotes the arrival time of </w:t>
      </w:r>
      <w:proofErr w:type="spellStart"/>
      <w:r>
        <w:rPr>
          <w:rFonts w:ascii="Bookman Old Style" w:hAnsi="Bookman Old Style"/>
          <w:i/>
        </w:rPr>
        <w:t>pkt</w:t>
      </w:r>
      <w:proofErr w:type="spellEnd"/>
      <w:r>
        <w:rPr>
          <w:rFonts w:ascii="Trebuchet MS" w:hAnsi="Trebuchet MS"/>
          <w:i/>
          <w:position w:val="-3"/>
          <w:sz w:val="16"/>
        </w:rPr>
        <w:t xml:space="preserve">z </w:t>
      </w:r>
      <w:r>
        <w:t xml:space="preserve">and </w:t>
      </w:r>
      <w:r>
        <w:rPr>
          <w:rFonts w:ascii="Bookman Old Style" w:hAnsi="Bookman Old Style"/>
          <w:i/>
        </w:rPr>
        <w:t xml:space="preserve">β </w:t>
      </w:r>
      <w:r>
        <w:t xml:space="preserve">be the arrival time of </w:t>
      </w:r>
      <w:proofErr w:type="spellStart"/>
      <w:r>
        <w:rPr>
          <w:rFonts w:ascii="Bookman Old Style" w:hAnsi="Bookman Old Style"/>
          <w:i/>
        </w:rPr>
        <w:t>pkt</w:t>
      </w:r>
      <w:proofErr w:type="spellEnd"/>
      <w:r>
        <w:rPr>
          <w:rFonts w:ascii="Trebuchet MS" w:hAnsi="Trebuchet MS"/>
          <w:i/>
          <w:position w:val="-3"/>
          <w:sz w:val="16"/>
        </w:rPr>
        <w:t xml:space="preserve">z </w:t>
      </w:r>
      <w:r>
        <w:t>‘. We derive the action set execution time as</w:t>
      </w:r>
    </w:p>
    <w:p w14:paraId="77AC3640" w14:textId="77777777" w:rsidR="004B4298" w:rsidRDefault="007908FA">
      <w:pPr>
        <w:tabs>
          <w:tab w:val="left" w:pos="8892"/>
        </w:tabs>
        <w:spacing w:line="470" w:lineRule="exact"/>
        <w:ind w:left="3764"/>
        <w:rPr>
          <w:sz w:val="24"/>
        </w:rPr>
      </w:pPr>
      <w:r>
        <w:rPr>
          <w:rFonts w:ascii="Bookman Old Style" w:hAnsi="Bookman Old Style"/>
          <w:i/>
          <w:position w:val="4"/>
          <w:sz w:val="24"/>
        </w:rPr>
        <w:t>T</w:t>
      </w:r>
      <w:r>
        <w:rPr>
          <w:i/>
          <w:sz w:val="16"/>
        </w:rPr>
        <w:t>action</w:t>
      </w:r>
      <w:r>
        <w:rPr>
          <w:sz w:val="16"/>
        </w:rPr>
        <w:t>-</w:t>
      </w:r>
      <w:r>
        <w:rPr>
          <w:i/>
          <w:sz w:val="16"/>
        </w:rPr>
        <w:t xml:space="preserve">set  </w:t>
      </w:r>
      <w:r>
        <w:rPr>
          <w:rFonts w:ascii="Tahoma" w:hAnsi="Tahoma"/>
          <w:position w:val="4"/>
          <w:sz w:val="24"/>
        </w:rPr>
        <w:t xml:space="preserve">= </w:t>
      </w:r>
      <w:r>
        <w:rPr>
          <w:rFonts w:ascii="Bookman Old Style" w:hAnsi="Bookman Old Style"/>
          <w:i/>
          <w:position w:val="4"/>
          <w:sz w:val="24"/>
        </w:rPr>
        <w:t>β</w:t>
      </w:r>
      <w:r>
        <w:rPr>
          <w:rFonts w:ascii="Bookman Old Style" w:hAnsi="Bookman Old Style"/>
          <w:i/>
          <w:spacing w:val="-34"/>
          <w:position w:val="4"/>
          <w:sz w:val="24"/>
        </w:rPr>
        <w:t xml:space="preserve"> </w:t>
      </w:r>
      <w:r>
        <w:rPr>
          <w:rFonts w:ascii="Meiryo" w:hAnsi="Meiryo"/>
          <w:i/>
          <w:position w:val="4"/>
          <w:sz w:val="24"/>
        </w:rPr>
        <w:t>−</w:t>
      </w:r>
      <w:r>
        <w:rPr>
          <w:rFonts w:ascii="Meiryo" w:hAnsi="Meiryo"/>
          <w:i/>
          <w:spacing w:val="-33"/>
          <w:position w:val="4"/>
          <w:sz w:val="24"/>
        </w:rPr>
        <w:t xml:space="preserve"> </w:t>
      </w:r>
      <w:r>
        <w:rPr>
          <w:rFonts w:ascii="Bookman Old Style" w:hAnsi="Bookman Old Style"/>
          <w:i/>
          <w:position w:val="4"/>
          <w:sz w:val="24"/>
        </w:rPr>
        <w:t>α.</w:t>
      </w:r>
      <w:r>
        <w:rPr>
          <w:rFonts w:ascii="Bookman Old Style" w:hAnsi="Bookman Old Style"/>
          <w:i/>
          <w:position w:val="4"/>
          <w:sz w:val="24"/>
        </w:rPr>
        <w:tab/>
      </w:r>
      <w:r>
        <w:rPr>
          <w:position w:val="4"/>
          <w:sz w:val="24"/>
        </w:rPr>
        <w:t>(1)</w:t>
      </w:r>
    </w:p>
    <w:p w14:paraId="24AA3874" w14:textId="77777777" w:rsidR="004B4298" w:rsidRDefault="004B4298">
      <w:pPr>
        <w:pStyle w:val="a3"/>
        <w:spacing w:before="3"/>
        <w:rPr>
          <w:sz w:val="44"/>
        </w:rPr>
      </w:pPr>
    </w:p>
    <w:p w14:paraId="31446FB7" w14:textId="77777777" w:rsidR="004B4298" w:rsidRDefault="007908FA">
      <w:pPr>
        <w:pStyle w:val="3"/>
        <w:spacing w:before="1"/>
      </w:pPr>
      <w:r>
        <w:t>Mirror-first-then-pipeline</w:t>
      </w:r>
    </w:p>
    <w:p w14:paraId="297E9473" w14:textId="77777777" w:rsidR="004B4298" w:rsidRDefault="004B4298">
      <w:pPr>
        <w:pStyle w:val="a3"/>
        <w:rPr>
          <w:b/>
          <w:sz w:val="28"/>
        </w:rPr>
      </w:pPr>
    </w:p>
    <w:p w14:paraId="7811D8DD" w14:textId="77777777" w:rsidR="004B4298" w:rsidRDefault="007908FA">
      <w:pPr>
        <w:pStyle w:val="a3"/>
        <w:spacing w:line="415" w:lineRule="auto"/>
        <w:ind w:left="100" w:right="111" w:firstLine="351"/>
        <w:jc w:val="both"/>
      </w:pPr>
      <w:r>
        <w:t xml:space="preserve">The purpose of this case is to measure the time of table pipeline in </w:t>
      </w:r>
      <w:proofErr w:type="spellStart"/>
      <w:r>
        <w:t>OpenFlow</w:t>
      </w:r>
      <w:proofErr w:type="spellEnd"/>
      <w:r>
        <w:t xml:space="preserve"> switch. The mirroring methodology can be applied to this test case as well. This is because the instructions of table pipeline are executed after Apply-Actions.</w:t>
      </w:r>
    </w:p>
    <w:p w14:paraId="5FB9955D" w14:textId="77777777" w:rsidR="004B4298" w:rsidRDefault="007908FA">
      <w:pPr>
        <w:pStyle w:val="a3"/>
        <w:spacing w:before="6" w:line="393" w:lineRule="auto"/>
        <w:ind w:left="100" w:right="111" w:firstLine="351"/>
        <w:jc w:val="both"/>
      </w:pPr>
      <w:r>
        <w:t xml:space="preserve">As illustrated in Figure </w:t>
      </w:r>
      <w:hyperlink w:anchor="_bookmark18" w:history="1">
        <w:r>
          <w:t>4</w:t>
        </w:r>
      </w:hyperlink>
      <w:r>
        <w:t xml:space="preserve">, we assume the pipeline stage consists of two tables: </w:t>
      </w:r>
      <w:r>
        <w:rPr>
          <w:rFonts w:ascii="Bookman Old Style" w:hAnsi="Bookman Old Style"/>
          <w:i/>
        </w:rPr>
        <w:t>table</w:t>
      </w:r>
      <w:r>
        <w:rPr>
          <w:rFonts w:ascii="PMingLiU" w:hAnsi="PMingLiU"/>
          <w:position w:val="-3"/>
          <w:sz w:val="16"/>
        </w:rPr>
        <w:t xml:space="preserve">0 </w:t>
      </w:r>
      <w:r>
        <w:t xml:space="preserve">and </w:t>
      </w:r>
      <w:r>
        <w:rPr>
          <w:rFonts w:ascii="Bookman Old Style" w:hAnsi="Bookman Old Style"/>
          <w:i/>
        </w:rPr>
        <w:t>table</w:t>
      </w:r>
      <w:r>
        <w:rPr>
          <w:rFonts w:ascii="PMingLiU" w:hAnsi="PMingLiU"/>
          <w:position w:val="-3"/>
          <w:sz w:val="16"/>
        </w:rPr>
        <w:t>1</w:t>
      </w:r>
      <w:r>
        <w:t xml:space="preserve">. And the flow entries are almost the same except the flow entry in </w:t>
      </w:r>
      <w:r>
        <w:rPr>
          <w:rFonts w:ascii="Bookman Old Style" w:hAnsi="Bookman Old Style"/>
          <w:i/>
        </w:rPr>
        <w:t>table</w:t>
      </w:r>
      <w:r>
        <w:rPr>
          <w:rFonts w:ascii="PMingLiU" w:hAnsi="PMingLiU"/>
          <w:position w:val="-3"/>
          <w:sz w:val="16"/>
        </w:rPr>
        <w:t xml:space="preserve">0 </w:t>
      </w:r>
      <w:r>
        <w:t xml:space="preserve">has </w:t>
      </w:r>
      <w:proofErr w:type="spellStart"/>
      <w:r>
        <w:rPr>
          <w:spacing w:val="-5"/>
        </w:rPr>
        <w:t>GoTo</w:t>
      </w:r>
      <w:proofErr w:type="spellEnd"/>
      <w:r>
        <w:rPr>
          <w:spacing w:val="-5"/>
        </w:rPr>
        <w:t xml:space="preserve"> </w:t>
      </w:r>
      <w:r>
        <w:t xml:space="preserve">instruction.  The time of </w:t>
      </w:r>
      <w:r>
        <w:rPr>
          <w:rFonts w:ascii="Bookman Old Style" w:hAnsi="Bookman Old Style"/>
          <w:i/>
        </w:rPr>
        <w:t>T</w:t>
      </w:r>
      <w:r>
        <w:rPr>
          <w:rFonts w:ascii="PMingLiU" w:hAnsi="PMingLiU"/>
          <w:position w:val="-3"/>
          <w:sz w:val="16"/>
        </w:rPr>
        <w:t xml:space="preserve">1  </w:t>
      </w:r>
      <w:r>
        <w:t xml:space="preserve">includes the time of table lookup and Apply-Actions operations   in </w:t>
      </w:r>
      <w:r>
        <w:rPr>
          <w:rFonts w:ascii="Bookman Old Style" w:hAnsi="Bookman Old Style"/>
          <w:i/>
        </w:rPr>
        <w:t>table</w:t>
      </w:r>
      <w:r>
        <w:rPr>
          <w:rFonts w:ascii="PMingLiU" w:hAnsi="PMingLiU"/>
          <w:position w:val="-3"/>
          <w:sz w:val="16"/>
        </w:rPr>
        <w:t>0</w:t>
      </w:r>
      <w:r>
        <w:t xml:space="preserve">. The time of </w:t>
      </w:r>
      <w:r>
        <w:rPr>
          <w:rFonts w:ascii="Bookman Old Style" w:hAnsi="Bookman Old Style"/>
          <w:i/>
        </w:rPr>
        <w:t>T</w:t>
      </w:r>
      <w:r>
        <w:rPr>
          <w:rFonts w:ascii="PMingLiU" w:hAnsi="PMingLiU"/>
          <w:position w:val="-3"/>
          <w:sz w:val="16"/>
        </w:rPr>
        <w:t xml:space="preserve">2 </w:t>
      </w:r>
      <w:r>
        <w:t xml:space="preserve">includes the time of </w:t>
      </w:r>
      <w:r>
        <w:rPr>
          <w:rFonts w:ascii="Bookman Old Style" w:hAnsi="Bookman Old Style"/>
          <w:i/>
        </w:rPr>
        <w:t>T</w:t>
      </w:r>
      <w:r>
        <w:rPr>
          <w:rFonts w:ascii="Trebuchet MS" w:hAnsi="Trebuchet MS"/>
          <w:i/>
          <w:position w:val="-3"/>
          <w:sz w:val="16"/>
        </w:rPr>
        <w:t>table</w:t>
      </w:r>
      <w:r>
        <w:rPr>
          <w:i/>
          <w:position w:val="-3"/>
          <w:sz w:val="16"/>
        </w:rPr>
        <w:t>−</w:t>
      </w:r>
      <w:r>
        <w:rPr>
          <w:rFonts w:ascii="Trebuchet MS" w:hAnsi="Trebuchet MS"/>
          <w:i/>
          <w:position w:val="-3"/>
          <w:sz w:val="16"/>
        </w:rPr>
        <w:t>pipeline</w:t>
      </w:r>
      <w:r>
        <w:t>, table lookup, and Apply-Actions operations</w:t>
      </w:r>
      <w:r>
        <w:rPr>
          <w:spacing w:val="-25"/>
        </w:rPr>
        <w:t xml:space="preserve"> </w:t>
      </w:r>
      <w:r>
        <w:t>in</w:t>
      </w:r>
      <w:r>
        <w:rPr>
          <w:spacing w:val="-25"/>
        </w:rPr>
        <w:t xml:space="preserve"> </w:t>
      </w:r>
      <w:r>
        <w:rPr>
          <w:rFonts w:ascii="Bookman Old Style" w:hAnsi="Bookman Old Style"/>
          <w:i/>
        </w:rPr>
        <w:t>table</w:t>
      </w:r>
      <w:r>
        <w:rPr>
          <w:rFonts w:ascii="PMingLiU" w:hAnsi="PMingLiU"/>
          <w:position w:val="-3"/>
          <w:sz w:val="16"/>
        </w:rPr>
        <w:t>1</w:t>
      </w:r>
      <w:r>
        <w:t>.</w:t>
      </w:r>
      <w:r>
        <w:rPr>
          <w:spacing w:val="-5"/>
        </w:rPr>
        <w:t xml:space="preserve"> </w:t>
      </w:r>
      <w:r>
        <w:t>Due</w:t>
      </w:r>
      <w:r>
        <w:rPr>
          <w:spacing w:val="-25"/>
        </w:rPr>
        <w:t xml:space="preserve"> </w:t>
      </w:r>
      <w:r>
        <w:t>to</w:t>
      </w:r>
      <w:r>
        <w:rPr>
          <w:spacing w:val="-25"/>
        </w:rPr>
        <w:t xml:space="preserve"> </w:t>
      </w:r>
      <w:r>
        <w:t>the</w:t>
      </w:r>
      <w:r>
        <w:rPr>
          <w:spacing w:val="-25"/>
        </w:rPr>
        <w:t xml:space="preserve"> </w:t>
      </w:r>
      <w:r>
        <w:t>same</w:t>
      </w:r>
      <w:r>
        <w:rPr>
          <w:spacing w:val="-25"/>
        </w:rPr>
        <w:t xml:space="preserve"> </w:t>
      </w:r>
      <w:r>
        <w:t>match</w:t>
      </w:r>
      <w:r>
        <w:rPr>
          <w:spacing w:val="-25"/>
        </w:rPr>
        <w:t xml:space="preserve"> </w:t>
      </w:r>
      <w:r>
        <w:t>fields</w:t>
      </w:r>
      <w:r>
        <w:rPr>
          <w:spacing w:val="-25"/>
        </w:rPr>
        <w:t xml:space="preserve"> </w:t>
      </w:r>
      <w:r>
        <w:t>and</w:t>
      </w:r>
      <w:r>
        <w:rPr>
          <w:spacing w:val="-25"/>
        </w:rPr>
        <w:t xml:space="preserve"> </w:t>
      </w:r>
      <w:r>
        <w:t>actions</w:t>
      </w:r>
      <w:r>
        <w:rPr>
          <w:spacing w:val="-25"/>
        </w:rPr>
        <w:t xml:space="preserve"> </w:t>
      </w:r>
      <w:r>
        <w:t>of</w:t>
      </w:r>
      <w:r>
        <w:rPr>
          <w:spacing w:val="-25"/>
        </w:rPr>
        <w:t xml:space="preserve"> </w:t>
      </w:r>
      <w:r>
        <w:t>flow</w:t>
      </w:r>
      <w:r>
        <w:rPr>
          <w:spacing w:val="-25"/>
        </w:rPr>
        <w:t xml:space="preserve"> </w:t>
      </w:r>
      <w:r>
        <w:t>entry</w:t>
      </w:r>
      <w:r>
        <w:rPr>
          <w:spacing w:val="-25"/>
        </w:rPr>
        <w:t xml:space="preserve"> </w:t>
      </w:r>
      <w:r>
        <w:t>in</w:t>
      </w:r>
      <w:r>
        <w:rPr>
          <w:spacing w:val="-26"/>
        </w:rPr>
        <w:t xml:space="preserve"> </w:t>
      </w:r>
      <w:r>
        <w:rPr>
          <w:rFonts w:ascii="Bookman Old Style" w:hAnsi="Bookman Old Style"/>
          <w:i/>
        </w:rPr>
        <w:t>table</w:t>
      </w:r>
      <w:r>
        <w:rPr>
          <w:rFonts w:ascii="PMingLiU" w:hAnsi="PMingLiU"/>
          <w:position w:val="-3"/>
          <w:sz w:val="16"/>
        </w:rPr>
        <w:t>0</w:t>
      </w:r>
      <w:r>
        <w:rPr>
          <w:rFonts w:ascii="PMingLiU" w:hAnsi="PMingLiU"/>
          <w:spacing w:val="1"/>
          <w:position w:val="-3"/>
          <w:sz w:val="16"/>
        </w:rPr>
        <w:t xml:space="preserve"> </w:t>
      </w:r>
      <w:r>
        <w:t>and</w:t>
      </w:r>
      <w:r>
        <w:rPr>
          <w:spacing w:val="-25"/>
        </w:rPr>
        <w:t xml:space="preserve"> </w:t>
      </w:r>
      <w:r>
        <w:rPr>
          <w:rFonts w:ascii="Bookman Old Style" w:hAnsi="Bookman Old Style"/>
          <w:i/>
        </w:rPr>
        <w:t>table</w:t>
      </w:r>
      <w:r>
        <w:rPr>
          <w:rFonts w:ascii="PMingLiU" w:hAnsi="PMingLiU"/>
          <w:position w:val="-3"/>
          <w:sz w:val="16"/>
        </w:rPr>
        <w:t>1</w:t>
      </w:r>
      <w:r>
        <w:t xml:space="preserve">, the processing latencies, denoted by </w:t>
      </w:r>
      <w:r>
        <w:rPr>
          <w:rFonts w:ascii="Bookman Old Style" w:hAnsi="Bookman Old Style"/>
          <w:i/>
        </w:rPr>
        <w:t>T</w:t>
      </w:r>
      <w:proofErr w:type="spellStart"/>
      <w:r>
        <w:rPr>
          <w:rFonts w:ascii="Trebuchet MS" w:hAnsi="Trebuchet MS"/>
          <w:i/>
          <w:position w:val="-3"/>
          <w:sz w:val="16"/>
        </w:rPr>
        <w:t>table</w:t>
      </w:r>
      <w:r>
        <w:rPr>
          <w:position w:val="-3"/>
          <w:sz w:val="16"/>
        </w:rPr>
        <w:t>_</w:t>
      </w:r>
      <w:r>
        <w:rPr>
          <w:rFonts w:ascii="Trebuchet MS" w:hAnsi="Trebuchet MS"/>
          <w:i/>
          <w:position w:val="-3"/>
          <w:sz w:val="16"/>
        </w:rPr>
        <w:t>lookup</w:t>
      </w:r>
      <w:proofErr w:type="spellEnd"/>
      <w:r>
        <w:rPr>
          <w:rFonts w:ascii="Trebuchet MS" w:hAnsi="Trebuchet MS"/>
          <w:i/>
          <w:position w:val="-3"/>
          <w:sz w:val="16"/>
        </w:rPr>
        <w:t xml:space="preserve"> </w:t>
      </w:r>
      <w:r>
        <w:t xml:space="preserve">and </w:t>
      </w:r>
      <w:r>
        <w:rPr>
          <w:rFonts w:ascii="Bookman Old Style" w:hAnsi="Bookman Old Style"/>
          <w:i/>
        </w:rPr>
        <w:t>T</w:t>
      </w:r>
      <w:proofErr w:type="spellStart"/>
      <w:r>
        <w:rPr>
          <w:rFonts w:ascii="Trebuchet MS" w:hAnsi="Trebuchet MS"/>
          <w:i/>
          <w:position w:val="-3"/>
          <w:sz w:val="16"/>
        </w:rPr>
        <w:t>apply</w:t>
      </w:r>
      <w:r>
        <w:rPr>
          <w:position w:val="-3"/>
          <w:sz w:val="16"/>
        </w:rPr>
        <w:t>_</w:t>
      </w:r>
      <w:r>
        <w:rPr>
          <w:rFonts w:ascii="Trebuchet MS" w:hAnsi="Trebuchet MS"/>
          <w:i/>
          <w:position w:val="-3"/>
          <w:sz w:val="16"/>
        </w:rPr>
        <w:t>action</w:t>
      </w:r>
      <w:proofErr w:type="spellEnd"/>
      <w:r>
        <w:rPr>
          <w:rFonts w:ascii="Trebuchet MS" w:hAnsi="Trebuchet MS"/>
          <w:i/>
          <w:position w:val="-3"/>
          <w:sz w:val="16"/>
        </w:rPr>
        <w:t xml:space="preserve"> </w:t>
      </w:r>
      <w:r>
        <w:t xml:space="preserve">respectively, are the same in </w:t>
      </w:r>
      <w:r>
        <w:rPr>
          <w:rFonts w:ascii="Bookman Old Style" w:hAnsi="Bookman Old Style"/>
          <w:i/>
        </w:rPr>
        <w:t>table</w:t>
      </w:r>
      <w:r>
        <w:rPr>
          <w:rFonts w:ascii="PMingLiU" w:hAnsi="PMingLiU"/>
          <w:position w:val="-3"/>
          <w:sz w:val="16"/>
        </w:rPr>
        <w:t xml:space="preserve">0 </w:t>
      </w:r>
      <w:r>
        <w:t xml:space="preserve">and </w:t>
      </w:r>
      <w:r>
        <w:rPr>
          <w:rFonts w:ascii="Bookman Old Style" w:hAnsi="Bookman Old Style"/>
          <w:i/>
        </w:rPr>
        <w:t>table</w:t>
      </w:r>
      <w:r>
        <w:rPr>
          <w:rFonts w:ascii="PMingLiU" w:hAnsi="PMingLiU"/>
          <w:position w:val="-3"/>
          <w:sz w:val="16"/>
        </w:rPr>
        <w:t>1</w:t>
      </w:r>
      <w:r>
        <w:t xml:space="preserve">. By considering the Round-Trip </w:t>
      </w:r>
      <w:r>
        <w:rPr>
          <w:spacing w:val="-3"/>
        </w:rPr>
        <w:t xml:space="preserve">Time (RTT), </w:t>
      </w:r>
      <w:r>
        <w:t>that we can derive the time of table pipeline as</w:t>
      </w:r>
      <w:r>
        <w:rPr>
          <w:spacing w:val="-11"/>
        </w:rPr>
        <w:t xml:space="preserve"> </w:t>
      </w:r>
      <w:r>
        <w:t>follows.</w:t>
      </w:r>
    </w:p>
    <w:p w14:paraId="6DA3ED05" w14:textId="77777777" w:rsidR="004B4298" w:rsidRDefault="007908FA">
      <w:pPr>
        <w:tabs>
          <w:tab w:val="left" w:pos="8892"/>
        </w:tabs>
        <w:spacing w:before="35"/>
        <w:ind w:left="3063"/>
        <w:rPr>
          <w:sz w:val="24"/>
        </w:rPr>
      </w:pPr>
      <w:r>
        <w:rPr>
          <w:rFonts w:ascii="Bookman Old Style" w:hAnsi="Bookman Old Style"/>
          <w:i/>
          <w:position w:val="4"/>
          <w:sz w:val="24"/>
        </w:rPr>
        <w:t>T</w:t>
      </w:r>
      <w:r>
        <w:rPr>
          <w:i/>
          <w:sz w:val="16"/>
        </w:rPr>
        <w:t>table</w:t>
      </w:r>
      <w:r>
        <w:rPr>
          <w:sz w:val="16"/>
        </w:rPr>
        <w:t>-</w:t>
      </w:r>
      <w:r>
        <w:rPr>
          <w:i/>
          <w:sz w:val="16"/>
        </w:rPr>
        <w:t xml:space="preserve">pipeline  </w:t>
      </w:r>
      <w:r>
        <w:rPr>
          <w:rFonts w:ascii="Tahoma" w:hAnsi="Tahoma"/>
          <w:position w:val="4"/>
          <w:sz w:val="24"/>
        </w:rPr>
        <w:t xml:space="preserve">= </w:t>
      </w:r>
      <w:r>
        <w:rPr>
          <w:rFonts w:ascii="Bookman Old Style" w:hAnsi="Bookman Old Style"/>
          <w:i/>
          <w:position w:val="4"/>
          <w:sz w:val="24"/>
        </w:rPr>
        <w:t>T</w:t>
      </w:r>
      <w:r>
        <w:rPr>
          <w:rFonts w:ascii="PMingLiU" w:hAnsi="PMingLiU"/>
          <w:sz w:val="16"/>
        </w:rPr>
        <w:t xml:space="preserve">2 </w:t>
      </w:r>
      <w:r>
        <w:rPr>
          <w:rFonts w:ascii="Meiryo" w:hAnsi="Meiryo"/>
          <w:i/>
          <w:position w:val="4"/>
          <w:sz w:val="24"/>
        </w:rPr>
        <w:t xml:space="preserve">− </w:t>
      </w:r>
      <w:r>
        <w:rPr>
          <w:rFonts w:ascii="Bookman Old Style" w:hAnsi="Bookman Old Style"/>
          <w:i/>
          <w:position w:val="4"/>
          <w:sz w:val="24"/>
        </w:rPr>
        <w:t>T</w:t>
      </w:r>
      <w:r>
        <w:rPr>
          <w:rFonts w:ascii="PMingLiU" w:hAnsi="PMingLiU"/>
          <w:sz w:val="16"/>
        </w:rPr>
        <w:t xml:space="preserve">1 </w:t>
      </w:r>
      <w:r>
        <w:rPr>
          <w:rFonts w:ascii="Tahoma" w:hAnsi="Tahoma"/>
          <w:position w:val="4"/>
          <w:sz w:val="24"/>
        </w:rPr>
        <w:t xml:space="preserve">+ </w:t>
      </w:r>
      <w:r>
        <w:rPr>
          <w:rFonts w:ascii="Bookman Old Style" w:hAnsi="Bookman Old Style"/>
          <w:i/>
          <w:position w:val="4"/>
          <w:sz w:val="24"/>
        </w:rPr>
        <w:t>RT</w:t>
      </w:r>
      <w:r>
        <w:rPr>
          <w:rFonts w:ascii="Bookman Old Style" w:hAnsi="Bookman Old Style"/>
          <w:i/>
          <w:spacing w:val="-55"/>
          <w:position w:val="4"/>
          <w:sz w:val="24"/>
        </w:rPr>
        <w:t xml:space="preserve"> </w:t>
      </w:r>
      <w:r>
        <w:rPr>
          <w:rFonts w:ascii="Bookman Old Style" w:hAnsi="Bookman Old Style"/>
          <w:i/>
          <w:position w:val="4"/>
          <w:sz w:val="24"/>
        </w:rPr>
        <w:t>T</w:t>
      </w:r>
      <w:r>
        <w:rPr>
          <w:rFonts w:ascii="Bookman Old Style" w:hAnsi="Bookman Old Style"/>
          <w:i/>
          <w:spacing w:val="-40"/>
          <w:position w:val="4"/>
          <w:sz w:val="24"/>
        </w:rPr>
        <w:t xml:space="preserve"> </w:t>
      </w:r>
      <w:r>
        <w:rPr>
          <w:rFonts w:ascii="Tahoma" w:hAnsi="Tahoma"/>
          <w:position w:val="4"/>
          <w:sz w:val="24"/>
        </w:rPr>
        <w:t>/2</w:t>
      </w:r>
      <w:r>
        <w:rPr>
          <w:rFonts w:ascii="Tahoma" w:hAnsi="Tahoma"/>
          <w:position w:val="4"/>
          <w:sz w:val="24"/>
        </w:rPr>
        <w:tab/>
      </w:r>
      <w:r>
        <w:rPr>
          <w:position w:val="4"/>
          <w:sz w:val="24"/>
        </w:rPr>
        <w:t>(2)</w:t>
      </w:r>
    </w:p>
    <w:p w14:paraId="44C8C9A9" w14:textId="77777777" w:rsidR="004B4298" w:rsidRDefault="004B4298">
      <w:pPr>
        <w:pStyle w:val="a3"/>
        <w:spacing w:before="8"/>
        <w:rPr>
          <w:sz w:val="31"/>
        </w:rPr>
      </w:pPr>
    </w:p>
    <w:p w14:paraId="65ED2126" w14:textId="77777777" w:rsidR="004B4298" w:rsidRDefault="007908FA">
      <w:pPr>
        <w:pStyle w:val="a3"/>
        <w:ind w:left="451"/>
      </w:pPr>
      <w:r>
        <w:t xml:space="preserve">Where the </w:t>
      </w:r>
      <w:r>
        <w:rPr>
          <w:rFonts w:ascii="Bookman Old Style"/>
          <w:i/>
        </w:rPr>
        <w:t>T</w:t>
      </w:r>
      <w:r>
        <w:rPr>
          <w:rFonts w:ascii="PMingLiU"/>
          <w:position w:val="-3"/>
          <w:sz w:val="16"/>
        </w:rPr>
        <w:t xml:space="preserve">1 </w:t>
      </w:r>
      <w:r>
        <w:t>is</w:t>
      </w:r>
    </w:p>
    <w:p w14:paraId="551D96F4" w14:textId="77777777" w:rsidR="004B4298" w:rsidRDefault="004B4298">
      <w:pPr>
        <w:pStyle w:val="a3"/>
        <w:spacing w:before="11"/>
        <w:rPr>
          <w:sz w:val="26"/>
        </w:rPr>
      </w:pPr>
    </w:p>
    <w:p w14:paraId="6B34FAE9" w14:textId="77777777" w:rsidR="004B4298" w:rsidRDefault="007908FA">
      <w:pPr>
        <w:tabs>
          <w:tab w:val="left" w:pos="8892"/>
        </w:tabs>
        <w:ind w:left="2704"/>
        <w:rPr>
          <w:sz w:val="24"/>
        </w:rPr>
      </w:pPr>
      <w:r>
        <w:rPr>
          <w:rFonts w:ascii="Bookman Old Style"/>
          <w:i/>
          <w:position w:val="4"/>
          <w:sz w:val="24"/>
        </w:rPr>
        <w:t>T</w:t>
      </w:r>
      <w:r>
        <w:rPr>
          <w:rFonts w:ascii="PMingLiU"/>
          <w:sz w:val="16"/>
        </w:rPr>
        <w:t xml:space="preserve">1  </w:t>
      </w:r>
      <w:r>
        <w:rPr>
          <w:rFonts w:ascii="Tahoma"/>
          <w:position w:val="4"/>
          <w:sz w:val="24"/>
        </w:rPr>
        <w:t xml:space="preserve">= </w:t>
      </w:r>
      <w:r>
        <w:rPr>
          <w:rFonts w:ascii="Bookman Old Style"/>
          <w:i/>
          <w:position w:val="4"/>
          <w:sz w:val="24"/>
        </w:rPr>
        <w:t>T</w:t>
      </w:r>
      <w:proofErr w:type="spellStart"/>
      <w:r>
        <w:rPr>
          <w:rFonts w:ascii="Trebuchet MS"/>
          <w:i/>
          <w:sz w:val="16"/>
        </w:rPr>
        <w:t>table</w:t>
      </w:r>
      <w:r>
        <w:rPr>
          <w:sz w:val="16"/>
        </w:rPr>
        <w:t>_</w:t>
      </w:r>
      <w:r>
        <w:rPr>
          <w:rFonts w:ascii="Trebuchet MS"/>
          <w:i/>
          <w:sz w:val="16"/>
        </w:rPr>
        <w:t>lookup</w:t>
      </w:r>
      <w:proofErr w:type="spellEnd"/>
      <w:r>
        <w:rPr>
          <w:rFonts w:ascii="Trebuchet MS"/>
          <w:i/>
          <w:sz w:val="16"/>
        </w:rPr>
        <w:t xml:space="preserve"> </w:t>
      </w:r>
      <w:r>
        <w:rPr>
          <w:rFonts w:ascii="Tahoma"/>
          <w:position w:val="4"/>
          <w:sz w:val="24"/>
        </w:rPr>
        <w:t xml:space="preserve">+ </w:t>
      </w:r>
      <w:r>
        <w:rPr>
          <w:rFonts w:ascii="Bookman Old Style"/>
          <w:i/>
          <w:position w:val="4"/>
          <w:sz w:val="24"/>
        </w:rPr>
        <w:t>T</w:t>
      </w:r>
      <w:proofErr w:type="spellStart"/>
      <w:r>
        <w:rPr>
          <w:rFonts w:ascii="Trebuchet MS"/>
          <w:i/>
          <w:sz w:val="16"/>
        </w:rPr>
        <w:t>apply</w:t>
      </w:r>
      <w:r>
        <w:rPr>
          <w:sz w:val="16"/>
        </w:rPr>
        <w:t>_</w:t>
      </w:r>
      <w:r>
        <w:rPr>
          <w:rFonts w:ascii="Trebuchet MS"/>
          <w:i/>
          <w:sz w:val="16"/>
        </w:rPr>
        <w:t>action</w:t>
      </w:r>
      <w:proofErr w:type="spellEnd"/>
      <w:r>
        <w:rPr>
          <w:rFonts w:ascii="Trebuchet MS"/>
          <w:i/>
          <w:sz w:val="16"/>
        </w:rPr>
        <w:t xml:space="preserve"> </w:t>
      </w:r>
      <w:r>
        <w:rPr>
          <w:rFonts w:ascii="Tahoma"/>
          <w:position w:val="4"/>
          <w:sz w:val="24"/>
        </w:rPr>
        <w:t>+</w:t>
      </w:r>
      <w:r>
        <w:rPr>
          <w:rFonts w:ascii="Tahoma"/>
          <w:spacing w:val="-22"/>
          <w:position w:val="4"/>
          <w:sz w:val="24"/>
        </w:rPr>
        <w:t xml:space="preserve"> </w:t>
      </w:r>
      <w:r>
        <w:rPr>
          <w:rFonts w:ascii="Bookman Old Style"/>
          <w:i/>
          <w:position w:val="4"/>
          <w:sz w:val="24"/>
        </w:rPr>
        <w:t>RT</w:t>
      </w:r>
      <w:r>
        <w:rPr>
          <w:rFonts w:ascii="Bookman Old Style"/>
          <w:i/>
          <w:spacing w:val="-40"/>
          <w:position w:val="4"/>
          <w:sz w:val="24"/>
        </w:rPr>
        <w:t xml:space="preserve"> </w:t>
      </w:r>
      <w:r>
        <w:rPr>
          <w:rFonts w:ascii="Bookman Old Style"/>
          <w:i/>
          <w:spacing w:val="9"/>
          <w:position w:val="4"/>
          <w:sz w:val="24"/>
        </w:rPr>
        <w:t>T.</w:t>
      </w:r>
      <w:r>
        <w:rPr>
          <w:rFonts w:ascii="Bookman Old Style"/>
          <w:i/>
          <w:spacing w:val="9"/>
          <w:position w:val="4"/>
          <w:sz w:val="24"/>
        </w:rPr>
        <w:tab/>
      </w:r>
      <w:r>
        <w:rPr>
          <w:position w:val="4"/>
          <w:sz w:val="24"/>
        </w:rPr>
        <w:t>(3)</w:t>
      </w:r>
    </w:p>
    <w:p w14:paraId="6A8AA88A" w14:textId="77777777" w:rsidR="004B4298" w:rsidRDefault="004B4298">
      <w:pPr>
        <w:pStyle w:val="a3"/>
        <w:spacing w:before="4"/>
        <w:rPr>
          <w:sz w:val="34"/>
        </w:rPr>
      </w:pPr>
    </w:p>
    <w:p w14:paraId="6470A58D" w14:textId="77777777" w:rsidR="004B4298" w:rsidRDefault="007908FA">
      <w:pPr>
        <w:ind w:left="452"/>
        <w:rPr>
          <w:sz w:val="24"/>
        </w:rPr>
      </w:pPr>
      <w:r>
        <w:rPr>
          <w:sz w:val="24"/>
        </w:rPr>
        <w:t xml:space="preserve">And the </w:t>
      </w:r>
      <w:r>
        <w:rPr>
          <w:rFonts w:ascii="Bookman Old Style"/>
          <w:i/>
          <w:sz w:val="24"/>
        </w:rPr>
        <w:t>T</w:t>
      </w:r>
      <w:r>
        <w:rPr>
          <w:rFonts w:ascii="PMingLiU"/>
          <w:position w:val="-3"/>
          <w:sz w:val="16"/>
        </w:rPr>
        <w:t xml:space="preserve">2 </w:t>
      </w:r>
      <w:r>
        <w:rPr>
          <w:sz w:val="24"/>
        </w:rPr>
        <w:t>is</w:t>
      </w:r>
    </w:p>
    <w:p w14:paraId="508BEFE2" w14:textId="77777777" w:rsidR="004B4298" w:rsidRDefault="004B4298">
      <w:pPr>
        <w:pStyle w:val="a3"/>
        <w:spacing w:before="11"/>
        <w:rPr>
          <w:sz w:val="26"/>
        </w:rPr>
      </w:pPr>
    </w:p>
    <w:p w14:paraId="237E8CE4" w14:textId="77777777" w:rsidR="004B4298" w:rsidRDefault="007908FA">
      <w:pPr>
        <w:tabs>
          <w:tab w:val="left" w:pos="8892"/>
        </w:tabs>
        <w:spacing w:line="446" w:lineRule="auto"/>
        <w:ind w:left="451" w:right="112" w:firstLine="1468"/>
        <w:rPr>
          <w:sz w:val="24"/>
        </w:rPr>
      </w:pPr>
      <w:r>
        <w:rPr>
          <w:rFonts w:ascii="Bookman Old Style" w:hAnsi="Bookman Old Style"/>
          <w:i/>
          <w:position w:val="4"/>
          <w:sz w:val="24"/>
        </w:rPr>
        <w:t>T</w:t>
      </w:r>
      <w:r>
        <w:rPr>
          <w:rFonts w:ascii="PMingLiU" w:hAnsi="PMingLiU"/>
          <w:sz w:val="16"/>
        </w:rPr>
        <w:t xml:space="preserve">2  </w:t>
      </w:r>
      <w:r>
        <w:rPr>
          <w:rFonts w:ascii="Tahoma" w:hAnsi="Tahoma"/>
          <w:position w:val="4"/>
          <w:sz w:val="24"/>
        </w:rPr>
        <w:t xml:space="preserve">= </w:t>
      </w:r>
      <w:r>
        <w:rPr>
          <w:rFonts w:ascii="Bookman Old Style" w:hAnsi="Bookman Old Style"/>
          <w:i/>
          <w:position w:val="4"/>
          <w:sz w:val="24"/>
        </w:rPr>
        <w:t>T</w:t>
      </w:r>
      <w:r>
        <w:rPr>
          <w:i/>
          <w:sz w:val="16"/>
        </w:rPr>
        <w:t>table</w:t>
      </w:r>
      <w:r>
        <w:rPr>
          <w:sz w:val="16"/>
        </w:rPr>
        <w:t>-</w:t>
      </w:r>
      <w:proofErr w:type="spellStart"/>
      <w:r>
        <w:rPr>
          <w:i/>
          <w:sz w:val="16"/>
        </w:rPr>
        <w:t>pipelien</w:t>
      </w:r>
      <w:proofErr w:type="spellEnd"/>
      <w:r>
        <w:rPr>
          <w:i/>
          <w:sz w:val="16"/>
        </w:rPr>
        <w:t xml:space="preserve"> </w:t>
      </w:r>
      <w:r>
        <w:rPr>
          <w:rFonts w:ascii="Tahoma" w:hAnsi="Tahoma"/>
          <w:position w:val="4"/>
          <w:sz w:val="24"/>
        </w:rPr>
        <w:t xml:space="preserve">+ </w:t>
      </w:r>
      <w:r>
        <w:rPr>
          <w:rFonts w:ascii="Bookman Old Style" w:hAnsi="Bookman Old Style"/>
          <w:i/>
          <w:position w:val="4"/>
          <w:sz w:val="24"/>
        </w:rPr>
        <w:t>T</w:t>
      </w:r>
      <w:proofErr w:type="spellStart"/>
      <w:r>
        <w:rPr>
          <w:rFonts w:ascii="Trebuchet MS" w:hAnsi="Trebuchet MS"/>
          <w:i/>
          <w:sz w:val="16"/>
        </w:rPr>
        <w:t>table</w:t>
      </w:r>
      <w:r>
        <w:rPr>
          <w:sz w:val="16"/>
        </w:rPr>
        <w:t>_</w:t>
      </w:r>
      <w:r>
        <w:rPr>
          <w:rFonts w:ascii="Trebuchet MS" w:hAnsi="Trebuchet MS"/>
          <w:i/>
          <w:sz w:val="16"/>
        </w:rPr>
        <w:t>lookup</w:t>
      </w:r>
      <w:proofErr w:type="spellEnd"/>
      <w:r>
        <w:rPr>
          <w:rFonts w:ascii="Trebuchet MS" w:hAnsi="Trebuchet MS"/>
          <w:i/>
          <w:sz w:val="16"/>
        </w:rPr>
        <w:t xml:space="preserve"> </w:t>
      </w:r>
      <w:r>
        <w:rPr>
          <w:rFonts w:ascii="Tahoma" w:hAnsi="Tahoma"/>
          <w:position w:val="4"/>
          <w:sz w:val="24"/>
        </w:rPr>
        <w:t xml:space="preserve">+ </w:t>
      </w:r>
      <w:r>
        <w:rPr>
          <w:rFonts w:ascii="Bookman Old Style" w:hAnsi="Bookman Old Style"/>
          <w:i/>
          <w:position w:val="4"/>
          <w:sz w:val="24"/>
        </w:rPr>
        <w:t>T</w:t>
      </w:r>
      <w:proofErr w:type="spellStart"/>
      <w:r>
        <w:rPr>
          <w:rFonts w:ascii="Trebuchet MS" w:hAnsi="Trebuchet MS"/>
          <w:i/>
          <w:sz w:val="16"/>
        </w:rPr>
        <w:t>apply</w:t>
      </w:r>
      <w:r>
        <w:rPr>
          <w:sz w:val="16"/>
        </w:rPr>
        <w:t>_</w:t>
      </w:r>
      <w:r>
        <w:rPr>
          <w:rFonts w:ascii="Trebuchet MS" w:hAnsi="Trebuchet MS"/>
          <w:i/>
          <w:sz w:val="16"/>
        </w:rPr>
        <w:t>action</w:t>
      </w:r>
      <w:proofErr w:type="spellEnd"/>
      <w:r>
        <w:rPr>
          <w:rFonts w:ascii="Trebuchet MS" w:hAnsi="Trebuchet MS"/>
          <w:i/>
          <w:sz w:val="16"/>
        </w:rPr>
        <w:t xml:space="preserve"> </w:t>
      </w:r>
      <w:r>
        <w:rPr>
          <w:rFonts w:ascii="Tahoma" w:hAnsi="Tahoma"/>
          <w:position w:val="4"/>
          <w:sz w:val="24"/>
        </w:rPr>
        <w:t xml:space="preserve">+ </w:t>
      </w:r>
      <w:r>
        <w:rPr>
          <w:rFonts w:ascii="Bookman Old Style" w:hAnsi="Bookman Old Style"/>
          <w:i/>
          <w:position w:val="4"/>
          <w:sz w:val="24"/>
        </w:rPr>
        <w:t>RT</w:t>
      </w:r>
      <w:r>
        <w:rPr>
          <w:rFonts w:ascii="Bookman Old Style" w:hAnsi="Bookman Old Style"/>
          <w:i/>
          <w:spacing w:val="-57"/>
          <w:position w:val="4"/>
          <w:sz w:val="24"/>
        </w:rPr>
        <w:t xml:space="preserve"> </w:t>
      </w:r>
      <w:r>
        <w:rPr>
          <w:rFonts w:ascii="Bookman Old Style" w:hAnsi="Bookman Old Style"/>
          <w:i/>
          <w:position w:val="4"/>
          <w:sz w:val="24"/>
        </w:rPr>
        <w:t>T</w:t>
      </w:r>
      <w:r>
        <w:rPr>
          <w:rFonts w:ascii="Bookman Old Style" w:hAnsi="Bookman Old Style"/>
          <w:i/>
          <w:spacing w:val="-39"/>
          <w:position w:val="4"/>
          <w:sz w:val="24"/>
        </w:rPr>
        <w:t xml:space="preserve"> </w:t>
      </w:r>
      <w:r>
        <w:rPr>
          <w:rFonts w:ascii="Tahoma" w:hAnsi="Tahoma"/>
          <w:position w:val="4"/>
          <w:sz w:val="24"/>
        </w:rPr>
        <w:t>/2</w:t>
      </w:r>
      <w:r>
        <w:rPr>
          <w:rFonts w:ascii="Bookman Old Style" w:hAnsi="Bookman Old Style"/>
          <w:i/>
          <w:position w:val="4"/>
          <w:sz w:val="24"/>
        </w:rPr>
        <w:t>.</w:t>
      </w:r>
      <w:r>
        <w:rPr>
          <w:rFonts w:ascii="Bookman Old Style" w:hAnsi="Bookman Old Style"/>
          <w:i/>
          <w:position w:val="4"/>
          <w:sz w:val="24"/>
        </w:rPr>
        <w:tab/>
      </w:r>
      <w:r>
        <w:rPr>
          <w:position w:val="4"/>
          <w:sz w:val="24"/>
        </w:rPr>
        <w:t xml:space="preserve">(4) </w:t>
      </w:r>
      <w:r>
        <w:rPr>
          <w:sz w:val="24"/>
        </w:rPr>
        <w:t>The</w:t>
      </w:r>
      <w:r>
        <w:rPr>
          <w:spacing w:val="-10"/>
          <w:sz w:val="24"/>
        </w:rPr>
        <w:t xml:space="preserve"> </w:t>
      </w:r>
      <w:r>
        <w:rPr>
          <w:rFonts w:ascii="Bookman Old Style" w:hAnsi="Bookman Old Style"/>
          <w:i/>
          <w:sz w:val="24"/>
        </w:rPr>
        <w:t>RT</w:t>
      </w:r>
      <w:r>
        <w:rPr>
          <w:rFonts w:ascii="Bookman Old Style" w:hAnsi="Bookman Old Style"/>
          <w:i/>
          <w:spacing w:val="-45"/>
          <w:sz w:val="24"/>
        </w:rPr>
        <w:t xml:space="preserve"> </w:t>
      </w:r>
      <w:r>
        <w:rPr>
          <w:rFonts w:ascii="Bookman Old Style" w:hAnsi="Bookman Old Style"/>
          <w:i/>
          <w:sz w:val="24"/>
        </w:rPr>
        <w:t>T</w:t>
      </w:r>
      <w:r>
        <w:rPr>
          <w:rFonts w:ascii="Bookman Old Style" w:hAnsi="Bookman Old Style"/>
          <w:i/>
          <w:spacing w:val="7"/>
          <w:sz w:val="24"/>
        </w:rPr>
        <w:t xml:space="preserve"> </w:t>
      </w:r>
      <w:r>
        <w:rPr>
          <w:sz w:val="24"/>
        </w:rPr>
        <w:t>can</w:t>
      </w:r>
      <w:r>
        <w:rPr>
          <w:spacing w:val="-10"/>
          <w:sz w:val="24"/>
        </w:rPr>
        <w:t xml:space="preserve"> </w:t>
      </w:r>
      <w:r>
        <w:rPr>
          <w:sz w:val="24"/>
        </w:rPr>
        <w:t>be</w:t>
      </w:r>
      <w:r>
        <w:rPr>
          <w:spacing w:val="-10"/>
          <w:sz w:val="24"/>
        </w:rPr>
        <w:t xml:space="preserve"> </w:t>
      </w:r>
      <w:r>
        <w:rPr>
          <w:sz w:val="24"/>
        </w:rPr>
        <w:t>derived</w:t>
      </w:r>
      <w:r>
        <w:rPr>
          <w:spacing w:val="-10"/>
          <w:sz w:val="24"/>
        </w:rPr>
        <w:t xml:space="preserve"> </w:t>
      </w:r>
      <w:r>
        <w:rPr>
          <w:sz w:val="24"/>
        </w:rPr>
        <w:t>by</w:t>
      </w:r>
      <w:r>
        <w:rPr>
          <w:spacing w:val="-10"/>
          <w:sz w:val="24"/>
        </w:rPr>
        <w:t xml:space="preserve"> </w:t>
      </w:r>
      <w:r>
        <w:rPr>
          <w:rFonts w:ascii="Bookman Old Style" w:hAnsi="Bookman Old Style"/>
          <w:i/>
          <w:sz w:val="24"/>
        </w:rPr>
        <w:t>RT</w:t>
      </w:r>
      <w:r>
        <w:rPr>
          <w:rFonts w:ascii="Bookman Old Style" w:hAnsi="Bookman Old Style"/>
          <w:i/>
          <w:spacing w:val="-45"/>
          <w:sz w:val="24"/>
        </w:rPr>
        <w:t xml:space="preserve"> </w:t>
      </w:r>
      <w:r>
        <w:rPr>
          <w:rFonts w:ascii="Bookman Old Style" w:hAnsi="Bookman Old Style"/>
          <w:i/>
          <w:sz w:val="24"/>
        </w:rPr>
        <w:t>T</w:t>
      </w:r>
      <w:r>
        <w:rPr>
          <w:rFonts w:ascii="Bookman Old Style" w:hAnsi="Bookman Old Style"/>
          <w:i/>
          <w:spacing w:val="13"/>
          <w:sz w:val="24"/>
        </w:rPr>
        <w:t xml:space="preserve"> </w:t>
      </w:r>
      <w:r>
        <w:rPr>
          <w:rFonts w:ascii="Tahoma" w:hAnsi="Tahoma"/>
          <w:sz w:val="24"/>
        </w:rPr>
        <w:t>=</w:t>
      </w:r>
      <w:r>
        <w:rPr>
          <w:rFonts w:ascii="Tahoma" w:hAnsi="Tahoma"/>
          <w:spacing w:val="-19"/>
          <w:sz w:val="24"/>
        </w:rPr>
        <w:t xml:space="preserve"> </w:t>
      </w:r>
      <w:r>
        <w:rPr>
          <w:rFonts w:ascii="Tahoma" w:hAnsi="Tahoma"/>
          <w:sz w:val="24"/>
        </w:rPr>
        <w:t>(</w:t>
      </w:r>
      <w:proofErr w:type="spellStart"/>
      <w:r>
        <w:rPr>
          <w:rFonts w:ascii="Bookman Old Style" w:hAnsi="Bookman Old Style"/>
          <w:i/>
          <w:sz w:val="24"/>
        </w:rPr>
        <w:t>pkt</w:t>
      </w:r>
      <w:proofErr w:type="spellEnd"/>
      <w:r>
        <w:rPr>
          <w:rFonts w:ascii="Trebuchet MS" w:hAnsi="Trebuchet MS"/>
          <w:i/>
          <w:position w:val="-3"/>
          <w:sz w:val="16"/>
        </w:rPr>
        <w:t>z</w:t>
      </w:r>
      <w:r>
        <w:rPr>
          <w:rFonts w:ascii="Trebuchet MS" w:hAnsi="Trebuchet MS"/>
          <w:i/>
          <w:spacing w:val="-35"/>
          <w:position w:val="-3"/>
          <w:sz w:val="16"/>
        </w:rPr>
        <w:t xml:space="preserve"> </w:t>
      </w:r>
      <w:r>
        <w:rPr>
          <w:rFonts w:ascii="Tahoma" w:hAnsi="Tahoma"/>
          <w:sz w:val="24"/>
        </w:rPr>
        <w:t>/</w:t>
      </w:r>
      <w:r>
        <w:rPr>
          <w:rFonts w:ascii="Bookman Old Style" w:hAnsi="Bookman Old Style"/>
          <w:i/>
          <w:sz w:val="24"/>
        </w:rPr>
        <w:t>cap</w:t>
      </w:r>
      <w:r>
        <w:rPr>
          <w:rFonts w:ascii="Trebuchet MS" w:hAnsi="Trebuchet MS"/>
          <w:i/>
          <w:position w:val="-3"/>
          <w:sz w:val="16"/>
        </w:rPr>
        <w:t>n</w:t>
      </w:r>
      <w:r>
        <w:rPr>
          <w:rFonts w:ascii="Tahoma" w:hAnsi="Tahoma"/>
          <w:sz w:val="24"/>
        </w:rPr>
        <w:t>)</w:t>
      </w:r>
      <w:r>
        <w:rPr>
          <w:rFonts w:ascii="Tahoma" w:hAnsi="Tahoma"/>
          <w:spacing w:val="-30"/>
          <w:sz w:val="24"/>
        </w:rPr>
        <w:t xml:space="preserve"> </w:t>
      </w:r>
      <w:r>
        <w:rPr>
          <w:rFonts w:ascii="Meiryo" w:hAnsi="Meiryo"/>
          <w:i/>
          <w:sz w:val="24"/>
        </w:rPr>
        <w:t>∗</w:t>
      </w:r>
      <w:r>
        <w:rPr>
          <w:rFonts w:ascii="Meiryo" w:hAnsi="Meiryo"/>
          <w:i/>
          <w:spacing w:val="-37"/>
          <w:sz w:val="24"/>
        </w:rPr>
        <w:t xml:space="preserve"> </w:t>
      </w:r>
      <w:r>
        <w:rPr>
          <w:rFonts w:ascii="Tahoma" w:hAnsi="Tahoma"/>
          <w:sz w:val="24"/>
        </w:rPr>
        <w:t>2</w:t>
      </w:r>
      <w:r>
        <w:rPr>
          <w:sz w:val="24"/>
        </w:rPr>
        <w:t>.</w:t>
      </w:r>
    </w:p>
    <w:p w14:paraId="48EFCDDC" w14:textId="77777777" w:rsidR="004B4298" w:rsidRDefault="004B4298">
      <w:pPr>
        <w:spacing w:line="446" w:lineRule="auto"/>
        <w:rPr>
          <w:sz w:val="24"/>
        </w:rPr>
        <w:sectPr w:rsidR="004B4298">
          <w:footerReference w:type="default" r:id="rId13"/>
          <w:pgSz w:w="11910" w:h="16840"/>
          <w:pgMar w:top="1360" w:right="1020" w:bottom="1000" w:left="1600" w:header="0" w:footer="812" w:gutter="0"/>
          <w:pgNumType w:start="11"/>
          <w:cols w:space="720"/>
        </w:sectPr>
      </w:pPr>
    </w:p>
    <w:p w14:paraId="32B95241" w14:textId="77777777" w:rsidR="004B4298" w:rsidRDefault="007908FA">
      <w:pPr>
        <w:tabs>
          <w:tab w:val="left" w:pos="4902"/>
        </w:tabs>
        <w:ind w:left="327"/>
        <w:rPr>
          <w:sz w:val="20"/>
        </w:rPr>
      </w:pPr>
      <w:r>
        <w:rPr>
          <w:noProof/>
          <w:position w:val="17"/>
          <w:sz w:val="20"/>
          <w:lang w:eastAsia="zh-TW"/>
        </w:rPr>
        <w:lastRenderedPageBreak/>
        <w:drawing>
          <wp:inline distT="0" distB="0" distL="0" distR="0" wp14:anchorId="7E57A235" wp14:editId="02F6B428">
            <wp:extent cx="2551175" cy="3172968"/>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4" cstate="print"/>
                    <a:stretch>
                      <a:fillRect/>
                    </a:stretch>
                  </pic:blipFill>
                  <pic:spPr>
                    <a:xfrm>
                      <a:off x="0" y="0"/>
                      <a:ext cx="2551175" cy="3172968"/>
                    </a:xfrm>
                    <a:prstGeom prst="rect">
                      <a:avLst/>
                    </a:prstGeom>
                  </pic:spPr>
                </pic:pic>
              </a:graphicData>
            </a:graphic>
          </wp:inline>
        </w:drawing>
      </w:r>
      <w:r>
        <w:rPr>
          <w:position w:val="17"/>
          <w:sz w:val="20"/>
        </w:rPr>
        <w:tab/>
      </w:r>
      <w:r>
        <w:rPr>
          <w:noProof/>
          <w:sz w:val="20"/>
          <w:lang w:eastAsia="zh-TW"/>
        </w:rPr>
        <w:drawing>
          <wp:inline distT="0" distB="0" distL="0" distR="0" wp14:anchorId="4D6A2165" wp14:editId="7B9008BD">
            <wp:extent cx="2640329" cy="3214116"/>
            <wp:effectExtent l="0" t="0" r="0" b="0"/>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5" cstate="print"/>
                    <a:stretch>
                      <a:fillRect/>
                    </a:stretch>
                  </pic:blipFill>
                  <pic:spPr>
                    <a:xfrm>
                      <a:off x="0" y="0"/>
                      <a:ext cx="2640329" cy="3214116"/>
                    </a:xfrm>
                    <a:prstGeom prst="rect">
                      <a:avLst/>
                    </a:prstGeom>
                  </pic:spPr>
                </pic:pic>
              </a:graphicData>
            </a:graphic>
          </wp:inline>
        </w:drawing>
      </w:r>
    </w:p>
    <w:p w14:paraId="0A955F95" w14:textId="77777777" w:rsidR="004B4298" w:rsidRDefault="004B4298">
      <w:pPr>
        <w:pStyle w:val="a3"/>
        <w:spacing w:before="9"/>
        <w:rPr>
          <w:sz w:val="8"/>
        </w:rPr>
      </w:pPr>
    </w:p>
    <w:p w14:paraId="1F80940C" w14:textId="77777777" w:rsidR="004B4298" w:rsidRDefault="007908FA">
      <w:pPr>
        <w:pStyle w:val="a3"/>
        <w:tabs>
          <w:tab w:val="left" w:pos="5249"/>
        </w:tabs>
        <w:spacing w:before="68"/>
        <w:ind w:left="767"/>
      </w:pPr>
      <w:r>
        <w:t>Figure</w:t>
      </w:r>
      <w:r>
        <w:rPr>
          <w:spacing w:val="-5"/>
        </w:rPr>
        <w:t xml:space="preserve"> </w:t>
      </w:r>
      <w:r>
        <w:t>3:</w:t>
      </w:r>
      <w:r>
        <w:rPr>
          <w:spacing w:val="14"/>
        </w:rPr>
        <w:t xml:space="preserve"> </w:t>
      </w:r>
      <w:bookmarkStart w:id="30" w:name="_bookmark17"/>
      <w:bookmarkEnd w:id="30"/>
      <w:r>
        <w:t>Mirror-first-then-action</w:t>
      </w:r>
      <w:r>
        <w:tab/>
        <w:t>Figure 4:</w:t>
      </w:r>
      <w:r>
        <w:rPr>
          <w:spacing w:val="1"/>
        </w:rPr>
        <w:t xml:space="preserve"> </w:t>
      </w:r>
      <w:bookmarkStart w:id="31" w:name="_bookmark18"/>
      <w:bookmarkEnd w:id="31"/>
      <w:r>
        <w:t>Mirror-first-then-pipeline</w:t>
      </w:r>
    </w:p>
    <w:p w14:paraId="22BC5DB0" w14:textId="77777777" w:rsidR="004B4298" w:rsidRDefault="004B4298">
      <w:pPr>
        <w:pStyle w:val="a3"/>
      </w:pPr>
    </w:p>
    <w:p w14:paraId="2F62EDCC" w14:textId="77777777" w:rsidR="004B4298" w:rsidRDefault="004B4298">
      <w:pPr>
        <w:pStyle w:val="a3"/>
        <w:spacing w:before="2"/>
        <w:rPr>
          <w:sz w:val="27"/>
        </w:rPr>
      </w:pPr>
    </w:p>
    <w:p w14:paraId="0149822E" w14:textId="77777777" w:rsidR="004B4298" w:rsidRDefault="007908FA">
      <w:pPr>
        <w:pStyle w:val="2"/>
        <w:numPr>
          <w:ilvl w:val="1"/>
          <w:numId w:val="2"/>
        </w:numPr>
        <w:tabs>
          <w:tab w:val="left" w:pos="875"/>
          <w:tab w:val="left" w:pos="876"/>
        </w:tabs>
      </w:pPr>
      <w:bookmarkStart w:id="32" w:name="Calculated_traffic"/>
      <w:bookmarkStart w:id="33" w:name="_bookmark19"/>
      <w:bookmarkEnd w:id="32"/>
      <w:bookmarkEnd w:id="33"/>
      <w:r>
        <w:t>Calculated</w:t>
      </w:r>
      <w:r>
        <w:rPr>
          <w:spacing w:val="32"/>
        </w:rPr>
        <w:t xml:space="preserve"> </w:t>
      </w:r>
      <w:r>
        <w:t>traffic</w:t>
      </w:r>
    </w:p>
    <w:p w14:paraId="7C13D4BB" w14:textId="77777777" w:rsidR="004B4298" w:rsidRDefault="004B4298">
      <w:pPr>
        <w:pStyle w:val="a3"/>
        <w:spacing w:before="9"/>
        <w:rPr>
          <w:b/>
          <w:sz w:val="44"/>
        </w:rPr>
      </w:pPr>
    </w:p>
    <w:p w14:paraId="1FD508B7" w14:textId="77777777" w:rsidR="004B4298" w:rsidRDefault="007908FA">
      <w:pPr>
        <w:pStyle w:val="3"/>
      </w:pPr>
      <w:r>
        <w:t>Burst-until-loss</w:t>
      </w:r>
    </w:p>
    <w:p w14:paraId="4ABC2062" w14:textId="77777777" w:rsidR="004B4298" w:rsidRDefault="004B4298">
      <w:pPr>
        <w:pStyle w:val="a3"/>
        <w:rPr>
          <w:b/>
          <w:sz w:val="28"/>
        </w:rPr>
      </w:pPr>
    </w:p>
    <w:p w14:paraId="2E332984" w14:textId="77777777" w:rsidR="004B4298" w:rsidRDefault="007908FA">
      <w:pPr>
        <w:pStyle w:val="a3"/>
        <w:spacing w:line="415" w:lineRule="auto"/>
        <w:ind w:left="100" w:right="110" w:firstLine="351"/>
        <w:jc w:val="both"/>
      </w:pPr>
      <w:r>
        <w:t>The purpose of this test case is to measure the buffer size, the throughputs of Packet-in</w:t>
      </w:r>
      <w:r>
        <w:rPr>
          <w:spacing w:val="-32"/>
        </w:rPr>
        <w:t xml:space="preserve"> </w:t>
      </w:r>
      <w:r>
        <w:t xml:space="preserve">and Packet-out. The main reason why we combine the measurement of these three parameters into one case is that the Packet-in and Packet-out messages may depend on the size of the buffer in </w:t>
      </w:r>
      <w:proofErr w:type="spellStart"/>
      <w:r>
        <w:t>dut</w:t>
      </w:r>
      <w:proofErr w:type="spellEnd"/>
      <w:r>
        <w:t>.</w:t>
      </w:r>
    </w:p>
    <w:p w14:paraId="7BCC8597" w14:textId="77777777" w:rsidR="004B4298" w:rsidRDefault="007908FA">
      <w:pPr>
        <w:pStyle w:val="a3"/>
        <w:spacing w:before="6" w:line="408" w:lineRule="auto"/>
        <w:ind w:left="100" w:right="111" w:firstLine="351"/>
        <w:jc w:val="both"/>
      </w:pPr>
      <w:r>
        <w:t>As</w:t>
      </w:r>
      <w:r>
        <w:rPr>
          <w:spacing w:val="-21"/>
        </w:rPr>
        <w:t xml:space="preserve"> </w:t>
      </w:r>
      <w:r>
        <w:t>shown</w:t>
      </w:r>
      <w:r>
        <w:rPr>
          <w:spacing w:val="-21"/>
        </w:rPr>
        <w:t xml:space="preserve"> </w:t>
      </w:r>
      <w:r>
        <w:t>in</w:t>
      </w:r>
      <w:r>
        <w:rPr>
          <w:spacing w:val="-21"/>
        </w:rPr>
        <w:t xml:space="preserve"> </w:t>
      </w:r>
      <w:r>
        <w:t>Figure</w:t>
      </w:r>
      <w:r>
        <w:rPr>
          <w:spacing w:val="-20"/>
        </w:rPr>
        <w:t xml:space="preserve"> </w:t>
      </w:r>
      <w:hyperlink w:anchor="_bookmark21" w:history="1">
        <w:r>
          <w:t>5</w:t>
        </w:r>
      </w:hyperlink>
      <w:r>
        <w:t>,</w:t>
      </w:r>
      <w:r>
        <w:rPr>
          <w:spacing w:val="-18"/>
        </w:rPr>
        <w:t xml:space="preserve"> </w:t>
      </w:r>
      <w:r>
        <w:t>the</w:t>
      </w:r>
      <w:r>
        <w:rPr>
          <w:spacing w:val="-20"/>
        </w:rPr>
        <w:t xml:space="preserve"> </w:t>
      </w:r>
      <w:proofErr w:type="spellStart"/>
      <w:r>
        <w:rPr>
          <w:rFonts w:ascii="Bookman Old Style"/>
          <w:i/>
        </w:rPr>
        <w:t>dut</w:t>
      </w:r>
      <w:proofErr w:type="spellEnd"/>
      <w:r>
        <w:rPr>
          <w:rFonts w:ascii="Bookman Old Style"/>
          <w:i/>
          <w:spacing w:val="-33"/>
        </w:rPr>
        <w:t xml:space="preserve"> </w:t>
      </w:r>
      <w:r>
        <w:t>has</w:t>
      </w:r>
      <w:r>
        <w:rPr>
          <w:spacing w:val="-21"/>
        </w:rPr>
        <w:t xml:space="preserve"> </w:t>
      </w:r>
      <w:r>
        <w:t>the</w:t>
      </w:r>
      <w:r>
        <w:rPr>
          <w:spacing w:val="-21"/>
        </w:rPr>
        <w:t xml:space="preserve"> </w:t>
      </w:r>
      <w:r>
        <w:t>flow</w:t>
      </w:r>
      <w:r>
        <w:rPr>
          <w:spacing w:val="-21"/>
        </w:rPr>
        <w:t xml:space="preserve"> </w:t>
      </w:r>
      <w:r>
        <w:t>entry</w:t>
      </w:r>
      <w:r>
        <w:rPr>
          <w:spacing w:val="-21"/>
        </w:rPr>
        <w:t xml:space="preserve"> </w:t>
      </w:r>
      <w:r>
        <w:t>that</w:t>
      </w:r>
      <w:r>
        <w:rPr>
          <w:spacing w:val="-21"/>
        </w:rPr>
        <w:t xml:space="preserve"> </w:t>
      </w:r>
      <w:r>
        <w:t>matches</w:t>
      </w:r>
      <w:r>
        <w:rPr>
          <w:spacing w:val="-21"/>
        </w:rPr>
        <w:t xml:space="preserve"> </w:t>
      </w:r>
      <w:r>
        <w:t>the</w:t>
      </w:r>
      <w:r>
        <w:rPr>
          <w:spacing w:val="-21"/>
        </w:rPr>
        <w:t xml:space="preserve"> </w:t>
      </w:r>
      <w:r>
        <w:rPr>
          <w:rFonts w:ascii="Bookman Old Style"/>
          <w:i/>
        </w:rPr>
        <w:t>T</w:t>
      </w:r>
      <w:r>
        <w:rPr>
          <w:rFonts w:ascii="Bookman Old Style"/>
          <w:i/>
          <w:spacing w:val="-43"/>
        </w:rPr>
        <w:t xml:space="preserve"> </w:t>
      </w:r>
      <w:r>
        <w:rPr>
          <w:rFonts w:ascii="Bookman Old Style"/>
          <w:i/>
          <w:spacing w:val="16"/>
        </w:rPr>
        <w:t>FC</w:t>
      </w:r>
      <w:r>
        <w:rPr>
          <w:rFonts w:ascii="Bookman Old Style"/>
          <w:i/>
          <w:spacing w:val="-16"/>
        </w:rPr>
        <w:t xml:space="preserve"> </w:t>
      </w:r>
      <w:r>
        <w:t>and</w:t>
      </w:r>
      <w:r>
        <w:rPr>
          <w:spacing w:val="-21"/>
        </w:rPr>
        <w:t xml:space="preserve"> </w:t>
      </w:r>
      <w:r>
        <w:t>sends</w:t>
      </w:r>
      <w:r>
        <w:rPr>
          <w:spacing w:val="-21"/>
        </w:rPr>
        <w:t xml:space="preserve"> </w:t>
      </w:r>
      <w:r>
        <w:t>the</w:t>
      </w:r>
      <w:r>
        <w:rPr>
          <w:spacing w:val="-21"/>
        </w:rPr>
        <w:t xml:space="preserve"> </w:t>
      </w:r>
      <w:r>
        <w:t xml:space="preserve">Packet- in message to the controller </w:t>
      </w:r>
      <w:r>
        <w:rPr>
          <w:rFonts w:ascii="Bookman Old Style"/>
          <w:i/>
        </w:rPr>
        <w:t>c</w:t>
      </w:r>
      <w:r>
        <w:t xml:space="preserve">. The controller </w:t>
      </w:r>
      <w:r>
        <w:rPr>
          <w:rFonts w:ascii="Bookman Old Style"/>
          <w:i/>
        </w:rPr>
        <w:t xml:space="preserve">c </w:t>
      </w:r>
      <w:r>
        <w:t xml:space="preserve">will keep all Packet-in messages and generate the expected Packet-out messages after the traffic generating from host </w:t>
      </w:r>
      <w:r>
        <w:rPr>
          <w:rFonts w:ascii="Bookman Old Style"/>
          <w:i/>
        </w:rPr>
        <w:t xml:space="preserve">H </w:t>
      </w:r>
      <w:r>
        <w:t xml:space="preserve">is done. </w:t>
      </w:r>
      <w:r>
        <w:rPr>
          <w:spacing w:val="-10"/>
        </w:rPr>
        <w:t xml:space="preserve">We </w:t>
      </w:r>
      <w:r>
        <w:t>assume there</w:t>
      </w:r>
      <w:r>
        <w:rPr>
          <w:spacing w:val="-7"/>
        </w:rPr>
        <w:t xml:space="preserve"> </w:t>
      </w:r>
      <w:r>
        <w:t>is</w:t>
      </w:r>
      <w:r>
        <w:rPr>
          <w:spacing w:val="-7"/>
        </w:rPr>
        <w:t xml:space="preserve"> </w:t>
      </w:r>
      <w:r>
        <w:t>no</w:t>
      </w:r>
      <w:r>
        <w:rPr>
          <w:spacing w:val="-7"/>
        </w:rPr>
        <w:t xml:space="preserve"> </w:t>
      </w:r>
      <w:r>
        <w:t>packet</w:t>
      </w:r>
      <w:r>
        <w:rPr>
          <w:spacing w:val="-7"/>
        </w:rPr>
        <w:t xml:space="preserve"> </w:t>
      </w:r>
      <w:r>
        <w:t>loss</w:t>
      </w:r>
      <w:r>
        <w:rPr>
          <w:spacing w:val="-7"/>
        </w:rPr>
        <w:t xml:space="preserve"> </w:t>
      </w:r>
      <w:r>
        <w:t>occurred</w:t>
      </w:r>
      <w:r>
        <w:rPr>
          <w:spacing w:val="-7"/>
        </w:rPr>
        <w:t xml:space="preserve"> </w:t>
      </w:r>
      <w:r>
        <w:t>at</w:t>
      </w:r>
      <w:r>
        <w:rPr>
          <w:spacing w:val="-7"/>
        </w:rPr>
        <w:t xml:space="preserve"> </w:t>
      </w:r>
      <w:r>
        <w:rPr>
          <w:rFonts w:ascii="Bookman Old Style"/>
          <w:i/>
        </w:rPr>
        <w:t>c</w:t>
      </w:r>
      <w:r>
        <w:rPr>
          <w:rFonts w:ascii="Bookman Old Style"/>
          <w:i/>
          <w:spacing w:val="-19"/>
        </w:rPr>
        <w:t xml:space="preserve"> </w:t>
      </w:r>
      <w:r>
        <w:t>and</w:t>
      </w:r>
      <w:r>
        <w:rPr>
          <w:spacing w:val="-7"/>
        </w:rPr>
        <w:t xml:space="preserve"> </w:t>
      </w:r>
      <w:r>
        <w:t>all</w:t>
      </w:r>
      <w:r>
        <w:rPr>
          <w:spacing w:val="-7"/>
        </w:rPr>
        <w:t xml:space="preserve"> </w:t>
      </w:r>
      <w:r>
        <w:t>Packet-in</w:t>
      </w:r>
      <w:r>
        <w:rPr>
          <w:spacing w:val="-7"/>
        </w:rPr>
        <w:t xml:space="preserve"> </w:t>
      </w:r>
      <w:r>
        <w:t>messages</w:t>
      </w:r>
      <w:r>
        <w:rPr>
          <w:spacing w:val="-7"/>
        </w:rPr>
        <w:t xml:space="preserve"> </w:t>
      </w:r>
      <w:r>
        <w:t>consume</w:t>
      </w:r>
      <w:r>
        <w:rPr>
          <w:spacing w:val="-7"/>
        </w:rPr>
        <w:t xml:space="preserve"> </w:t>
      </w:r>
      <w:r>
        <w:t>the</w:t>
      </w:r>
      <w:r>
        <w:rPr>
          <w:spacing w:val="-7"/>
        </w:rPr>
        <w:t xml:space="preserve"> </w:t>
      </w:r>
      <w:r>
        <w:t>entire</w:t>
      </w:r>
      <w:r>
        <w:rPr>
          <w:spacing w:val="-7"/>
        </w:rPr>
        <w:t xml:space="preserve"> </w:t>
      </w:r>
      <w:r>
        <w:t>buffer</w:t>
      </w:r>
      <w:r>
        <w:rPr>
          <w:spacing w:val="-7"/>
        </w:rPr>
        <w:t xml:space="preserve"> </w:t>
      </w:r>
      <w:r>
        <w:t xml:space="preserve">space in the </w:t>
      </w:r>
      <w:proofErr w:type="spellStart"/>
      <w:r>
        <w:t>dut</w:t>
      </w:r>
      <w:proofErr w:type="spellEnd"/>
      <w:r>
        <w:t xml:space="preserve">. When the condition </w:t>
      </w:r>
      <w:r>
        <w:rPr>
          <w:rFonts w:ascii="Bookman Old Style"/>
          <w:i/>
        </w:rPr>
        <w:t xml:space="preserve">m &lt; n </w:t>
      </w:r>
      <w:r>
        <w:t xml:space="preserve">occur, there exists packet loss at the </w:t>
      </w:r>
      <w:proofErr w:type="spellStart"/>
      <w:r>
        <w:t>dut</w:t>
      </w:r>
      <w:proofErr w:type="spellEnd"/>
      <w:r>
        <w:t>. Therefore, we can</w:t>
      </w:r>
      <w:r>
        <w:rPr>
          <w:spacing w:val="-6"/>
        </w:rPr>
        <w:t xml:space="preserve"> </w:t>
      </w:r>
      <w:r>
        <w:t>derive</w:t>
      </w:r>
      <w:r>
        <w:rPr>
          <w:spacing w:val="-6"/>
        </w:rPr>
        <w:t xml:space="preserve"> </w:t>
      </w:r>
      <w:r>
        <w:t>the</w:t>
      </w:r>
      <w:r>
        <w:rPr>
          <w:spacing w:val="-6"/>
        </w:rPr>
        <w:t xml:space="preserve"> </w:t>
      </w:r>
      <w:r>
        <w:t>buffer</w:t>
      </w:r>
      <w:r>
        <w:rPr>
          <w:spacing w:val="-6"/>
        </w:rPr>
        <w:t xml:space="preserve"> </w:t>
      </w:r>
      <w:r>
        <w:t>size,</w:t>
      </w:r>
      <w:r>
        <w:rPr>
          <w:spacing w:val="-6"/>
        </w:rPr>
        <w:t xml:space="preserve"> </w:t>
      </w:r>
      <w:r>
        <w:t>denoted</w:t>
      </w:r>
      <w:r>
        <w:rPr>
          <w:spacing w:val="-6"/>
        </w:rPr>
        <w:t xml:space="preserve"> </w:t>
      </w:r>
      <w:r>
        <w:t>as</w:t>
      </w:r>
      <w:r>
        <w:rPr>
          <w:spacing w:val="-6"/>
        </w:rPr>
        <w:t xml:space="preserve"> </w:t>
      </w:r>
      <w:proofErr w:type="spellStart"/>
      <w:r>
        <w:rPr>
          <w:rFonts w:ascii="Bookman Old Style"/>
          <w:i/>
        </w:rPr>
        <w:t>buf</w:t>
      </w:r>
      <w:proofErr w:type="spellEnd"/>
      <w:r>
        <w:rPr>
          <w:rFonts w:ascii="Bookman Old Style"/>
          <w:i/>
          <w:spacing w:val="6"/>
        </w:rPr>
        <w:t xml:space="preserve"> </w:t>
      </w:r>
      <w:r>
        <w:t>in</w:t>
      </w:r>
      <w:r>
        <w:rPr>
          <w:spacing w:val="-6"/>
        </w:rPr>
        <w:t xml:space="preserve"> </w:t>
      </w:r>
      <w:r>
        <w:t>the</w:t>
      </w:r>
      <w:r>
        <w:rPr>
          <w:spacing w:val="-6"/>
        </w:rPr>
        <w:t xml:space="preserve"> </w:t>
      </w:r>
      <w:r>
        <w:t>following</w:t>
      </w:r>
      <w:r>
        <w:rPr>
          <w:spacing w:val="-6"/>
        </w:rPr>
        <w:t xml:space="preserve"> </w:t>
      </w:r>
      <w:r>
        <w:t>formula.</w:t>
      </w:r>
    </w:p>
    <w:p w14:paraId="702DED7C" w14:textId="77777777" w:rsidR="004B4298" w:rsidRDefault="007908FA">
      <w:pPr>
        <w:tabs>
          <w:tab w:val="left" w:pos="8892"/>
        </w:tabs>
        <w:spacing w:before="16"/>
        <w:ind w:left="3910"/>
        <w:rPr>
          <w:sz w:val="24"/>
        </w:rPr>
      </w:pPr>
      <w:proofErr w:type="spellStart"/>
      <w:r>
        <w:rPr>
          <w:rFonts w:ascii="Bookman Old Style" w:hAnsi="Bookman Old Style"/>
          <w:i/>
          <w:sz w:val="24"/>
        </w:rPr>
        <w:t>buf</w:t>
      </w:r>
      <w:proofErr w:type="spellEnd"/>
      <w:r>
        <w:rPr>
          <w:rFonts w:ascii="Bookman Old Style" w:hAnsi="Bookman Old Style"/>
          <w:i/>
          <w:sz w:val="24"/>
        </w:rPr>
        <w:t xml:space="preserve"> </w:t>
      </w:r>
      <w:r>
        <w:rPr>
          <w:rFonts w:ascii="Tahoma" w:hAnsi="Tahoma"/>
          <w:sz w:val="24"/>
        </w:rPr>
        <w:t xml:space="preserve">= </w:t>
      </w:r>
      <w:r>
        <w:rPr>
          <w:rFonts w:ascii="Bookman Old Style" w:hAnsi="Bookman Old Style"/>
          <w:i/>
          <w:sz w:val="24"/>
        </w:rPr>
        <w:t>m</w:t>
      </w:r>
      <w:r>
        <w:rPr>
          <w:rFonts w:ascii="Bookman Old Style" w:hAnsi="Bookman Old Style"/>
          <w:i/>
          <w:spacing w:val="-51"/>
          <w:sz w:val="24"/>
        </w:rPr>
        <w:t xml:space="preserve"> </w:t>
      </w:r>
      <w:r>
        <w:rPr>
          <w:rFonts w:ascii="Meiryo" w:hAnsi="Meiryo"/>
          <w:i/>
          <w:sz w:val="24"/>
        </w:rPr>
        <w:t>∗</w:t>
      </w:r>
      <w:r>
        <w:rPr>
          <w:rFonts w:ascii="Meiryo" w:hAnsi="Meiryo"/>
          <w:i/>
          <w:spacing w:val="-40"/>
          <w:sz w:val="24"/>
        </w:rPr>
        <w:t xml:space="preserve"> </w:t>
      </w:r>
      <w:proofErr w:type="spellStart"/>
      <w:r>
        <w:rPr>
          <w:rFonts w:ascii="Bookman Old Style" w:hAnsi="Bookman Old Style"/>
          <w:i/>
          <w:spacing w:val="2"/>
          <w:sz w:val="24"/>
        </w:rPr>
        <w:t>pkt</w:t>
      </w:r>
      <w:proofErr w:type="spellEnd"/>
      <w:r>
        <w:rPr>
          <w:rFonts w:ascii="Bookman Old Style" w:hAnsi="Bookman Old Style"/>
          <w:i/>
          <w:spacing w:val="2"/>
          <w:sz w:val="24"/>
        </w:rPr>
        <w:tab/>
      </w:r>
      <w:r>
        <w:rPr>
          <w:sz w:val="24"/>
        </w:rPr>
        <w:t>(5)</w:t>
      </w:r>
    </w:p>
    <w:p w14:paraId="2CFCA329" w14:textId="77777777" w:rsidR="004B4298" w:rsidRDefault="004B4298">
      <w:pPr>
        <w:pStyle w:val="a3"/>
        <w:spacing w:before="6"/>
        <w:rPr>
          <w:sz w:val="31"/>
        </w:rPr>
      </w:pPr>
    </w:p>
    <w:p w14:paraId="730C3222" w14:textId="77777777" w:rsidR="004B4298" w:rsidRDefault="007908FA">
      <w:pPr>
        <w:pStyle w:val="a3"/>
        <w:ind w:left="451"/>
      </w:pPr>
      <w:r>
        <w:t>The throughput of Packet-in can be derived by the following formula.</w:t>
      </w:r>
    </w:p>
    <w:p w14:paraId="35EC452D" w14:textId="77777777" w:rsidR="004B4298" w:rsidRDefault="004B4298">
      <w:pPr>
        <w:sectPr w:rsidR="004B4298">
          <w:pgSz w:w="11910" w:h="16840"/>
          <w:pgMar w:top="1400" w:right="1020" w:bottom="1000" w:left="1600" w:header="0" w:footer="812" w:gutter="0"/>
          <w:cols w:space="720"/>
        </w:sectPr>
      </w:pPr>
    </w:p>
    <w:p w14:paraId="4426AEE2" w14:textId="77777777" w:rsidR="004B4298" w:rsidRDefault="007908FA">
      <w:pPr>
        <w:tabs>
          <w:tab w:val="left" w:pos="8892"/>
        </w:tabs>
        <w:spacing w:before="27" w:line="561" w:lineRule="auto"/>
        <w:ind w:left="452" w:right="112" w:firstLine="2345"/>
        <w:rPr>
          <w:sz w:val="24"/>
        </w:rPr>
      </w:pPr>
      <w:r>
        <w:rPr>
          <w:rFonts w:ascii="Bookman Old Style"/>
          <w:i/>
          <w:spacing w:val="17"/>
          <w:sz w:val="24"/>
        </w:rPr>
        <w:lastRenderedPageBreak/>
        <w:t>PIR</w:t>
      </w:r>
      <w:r>
        <w:rPr>
          <w:rFonts w:ascii="Bookman Old Style"/>
          <w:i/>
          <w:spacing w:val="-19"/>
          <w:sz w:val="24"/>
        </w:rPr>
        <w:t xml:space="preserve"> </w:t>
      </w:r>
      <w:r>
        <w:rPr>
          <w:rFonts w:ascii="Tahoma"/>
          <w:sz w:val="24"/>
        </w:rPr>
        <w:t>=</w:t>
      </w:r>
      <w:r>
        <w:rPr>
          <w:rFonts w:ascii="Tahoma"/>
          <w:spacing w:val="-24"/>
          <w:sz w:val="24"/>
        </w:rPr>
        <w:t xml:space="preserve"> </w:t>
      </w:r>
      <w:r>
        <w:rPr>
          <w:rFonts w:ascii="Bookman Old Style"/>
          <w:i/>
          <w:sz w:val="24"/>
        </w:rPr>
        <w:t>the</w:t>
      </w:r>
      <w:r>
        <w:rPr>
          <w:rFonts w:ascii="Bookman Old Style"/>
          <w:i/>
          <w:spacing w:val="-42"/>
          <w:sz w:val="24"/>
        </w:rPr>
        <w:t xml:space="preserve"> </w:t>
      </w:r>
      <w:r>
        <w:rPr>
          <w:rFonts w:ascii="Bookman Old Style"/>
          <w:i/>
          <w:sz w:val="24"/>
        </w:rPr>
        <w:t>number</w:t>
      </w:r>
      <w:r>
        <w:rPr>
          <w:rFonts w:ascii="Bookman Old Style"/>
          <w:i/>
          <w:spacing w:val="-36"/>
          <w:sz w:val="24"/>
        </w:rPr>
        <w:t xml:space="preserve"> </w:t>
      </w:r>
      <w:r>
        <w:rPr>
          <w:rFonts w:ascii="Bookman Old Style"/>
          <w:i/>
          <w:sz w:val="24"/>
        </w:rPr>
        <w:t>of</w:t>
      </w:r>
      <w:r>
        <w:rPr>
          <w:rFonts w:ascii="Bookman Old Style"/>
          <w:i/>
          <w:spacing w:val="-22"/>
          <w:sz w:val="24"/>
        </w:rPr>
        <w:t xml:space="preserve"> </w:t>
      </w:r>
      <w:r>
        <w:rPr>
          <w:rFonts w:ascii="Bookman Old Style"/>
          <w:i/>
          <w:spacing w:val="3"/>
          <w:sz w:val="24"/>
        </w:rPr>
        <w:t>Packet</w:t>
      </w:r>
      <w:r>
        <w:rPr>
          <w:spacing w:val="3"/>
          <w:sz w:val="24"/>
        </w:rPr>
        <w:t>-</w:t>
      </w:r>
      <w:r>
        <w:rPr>
          <w:rFonts w:ascii="Bookman Old Style"/>
          <w:i/>
          <w:spacing w:val="3"/>
          <w:sz w:val="24"/>
        </w:rPr>
        <w:t>in</w:t>
      </w:r>
      <w:r>
        <w:rPr>
          <w:rFonts w:ascii="Tahoma"/>
          <w:spacing w:val="3"/>
          <w:sz w:val="24"/>
        </w:rPr>
        <w:t>/</w:t>
      </w:r>
      <w:r>
        <w:rPr>
          <w:rFonts w:ascii="Bookman Old Style"/>
          <w:i/>
          <w:spacing w:val="3"/>
          <w:sz w:val="24"/>
        </w:rPr>
        <w:t>T</w:t>
      </w:r>
      <w:r>
        <w:rPr>
          <w:rFonts w:ascii="PMingLiU"/>
          <w:spacing w:val="3"/>
          <w:position w:val="-3"/>
          <w:sz w:val="16"/>
        </w:rPr>
        <w:t>1</w:t>
      </w:r>
      <w:r>
        <w:rPr>
          <w:rFonts w:ascii="PMingLiU"/>
          <w:spacing w:val="3"/>
          <w:position w:val="-3"/>
          <w:sz w:val="16"/>
        </w:rPr>
        <w:tab/>
      </w:r>
      <w:r>
        <w:rPr>
          <w:sz w:val="24"/>
        </w:rPr>
        <w:t>(6) And the throughput of Packet-out can be derived by the following</w:t>
      </w:r>
      <w:r>
        <w:rPr>
          <w:spacing w:val="-35"/>
          <w:sz w:val="24"/>
        </w:rPr>
        <w:t xml:space="preserve"> </w:t>
      </w:r>
      <w:r>
        <w:rPr>
          <w:sz w:val="24"/>
        </w:rPr>
        <w:t>formula.</w:t>
      </w:r>
    </w:p>
    <w:p w14:paraId="1B0FDE48" w14:textId="77777777" w:rsidR="004B4298" w:rsidRDefault="007908FA">
      <w:pPr>
        <w:tabs>
          <w:tab w:val="left" w:pos="8892"/>
        </w:tabs>
        <w:spacing w:line="290" w:lineRule="exact"/>
        <w:ind w:left="3927"/>
        <w:rPr>
          <w:sz w:val="24"/>
        </w:rPr>
      </w:pPr>
      <w:r>
        <w:rPr>
          <w:rFonts w:ascii="Bookman Old Style"/>
          <w:i/>
          <w:spacing w:val="12"/>
          <w:w w:val="105"/>
          <w:sz w:val="24"/>
        </w:rPr>
        <w:t>POR</w:t>
      </w:r>
      <w:r>
        <w:rPr>
          <w:rFonts w:ascii="Bookman Old Style"/>
          <w:i/>
          <w:spacing w:val="-12"/>
          <w:w w:val="105"/>
          <w:sz w:val="24"/>
        </w:rPr>
        <w:t xml:space="preserve"> </w:t>
      </w:r>
      <w:r>
        <w:rPr>
          <w:rFonts w:ascii="Tahoma"/>
          <w:w w:val="105"/>
          <w:sz w:val="24"/>
        </w:rPr>
        <w:t>=</w:t>
      </w:r>
      <w:r>
        <w:rPr>
          <w:rFonts w:ascii="Tahoma"/>
          <w:spacing w:val="-17"/>
          <w:w w:val="105"/>
          <w:sz w:val="24"/>
        </w:rPr>
        <w:t xml:space="preserve"> </w:t>
      </w:r>
      <w:r>
        <w:rPr>
          <w:rFonts w:ascii="Bookman Old Style"/>
          <w:i/>
          <w:w w:val="105"/>
          <w:sz w:val="24"/>
        </w:rPr>
        <w:t>m</w:t>
      </w:r>
      <w:r>
        <w:rPr>
          <w:rFonts w:ascii="Tahoma"/>
          <w:w w:val="105"/>
          <w:sz w:val="24"/>
        </w:rPr>
        <w:t>/</w:t>
      </w:r>
      <w:r>
        <w:rPr>
          <w:rFonts w:ascii="Bookman Old Style"/>
          <w:i/>
          <w:w w:val="105"/>
          <w:sz w:val="24"/>
        </w:rPr>
        <w:t>T</w:t>
      </w:r>
      <w:r>
        <w:rPr>
          <w:rFonts w:ascii="PMingLiU"/>
          <w:w w:val="105"/>
          <w:position w:val="-3"/>
          <w:sz w:val="16"/>
        </w:rPr>
        <w:t>2</w:t>
      </w:r>
      <w:r>
        <w:rPr>
          <w:rFonts w:ascii="PMingLiU"/>
          <w:w w:val="105"/>
          <w:position w:val="-3"/>
          <w:sz w:val="16"/>
        </w:rPr>
        <w:tab/>
      </w:r>
      <w:r>
        <w:rPr>
          <w:w w:val="105"/>
          <w:sz w:val="24"/>
        </w:rPr>
        <w:t>(7)</w:t>
      </w:r>
    </w:p>
    <w:p w14:paraId="4ACF4340" w14:textId="77777777" w:rsidR="004B4298" w:rsidRDefault="004B4298">
      <w:pPr>
        <w:pStyle w:val="a3"/>
        <w:rPr>
          <w:sz w:val="26"/>
        </w:rPr>
      </w:pPr>
    </w:p>
    <w:p w14:paraId="0C53D8F4" w14:textId="77777777" w:rsidR="004B4298" w:rsidRDefault="004B4298">
      <w:pPr>
        <w:pStyle w:val="a3"/>
        <w:spacing w:before="10"/>
        <w:rPr>
          <w:sz w:val="20"/>
        </w:rPr>
      </w:pPr>
    </w:p>
    <w:p w14:paraId="07B6AEEF" w14:textId="77777777" w:rsidR="004B4298" w:rsidRDefault="007908FA">
      <w:pPr>
        <w:pStyle w:val="3"/>
      </w:pPr>
      <w:r>
        <w:t>Back-to-back-traffic</w:t>
      </w:r>
    </w:p>
    <w:p w14:paraId="0661B356" w14:textId="77777777" w:rsidR="004B4298" w:rsidRDefault="004B4298">
      <w:pPr>
        <w:pStyle w:val="a3"/>
        <w:spacing w:before="9"/>
        <w:rPr>
          <w:b/>
          <w:sz w:val="27"/>
        </w:rPr>
      </w:pPr>
    </w:p>
    <w:p w14:paraId="6D2999AB" w14:textId="77777777" w:rsidR="004B4298" w:rsidRDefault="007908FA">
      <w:pPr>
        <w:pStyle w:val="a3"/>
        <w:spacing w:before="1" w:line="400" w:lineRule="auto"/>
        <w:ind w:left="100" w:right="110" w:firstLine="351"/>
        <w:jc w:val="both"/>
      </w:pPr>
      <w:r>
        <w:t>The</w:t>
      </w:r>
      <w:r>
        <w:rPr>
          <w:spacing w:val="-9"/>
        </w:rPr>
        <w:t xml:space="preserve"> </w:t>
      </w:r>
      <w:r>
        <w:t>purpose</w:t>
      </w:r>
      <w:r>
        <w:rPr>
          <w:spacing w:val="-8"/>
        </w:rPr>
        <w:t xml:space="preserve"> </w:t>
      </w:r>
      <w:r>
        <w:t>of</w:t>
      </w:r>
      <w:r>
        <w:rPr>
          <w:spacing w:val="-9"/>
        </w:rPr>
        <w:t xml:space="preserve"> </w:t>
      </w:r>
      <w:r>
        <w:t>this</w:t>
      </w:r>
      <w:r>
        <w:rPr>
          <w:spacing w:val="-9"/>
        </w:rPr>
        <w:t xml:space="preserve"> </w:t>
      </w:r>
      <w:r>
        <w:t>test</w:t>
      </w:r>
      <w:r>
        <w:rPr>
          <w:spacing w:val="-9"/>
        </w:rPr>
        <w:t xml:space="preserve"> </w:t>
      </w:r>
      <w:r>
        <w:t>case</w:t>
      </w:r>
      <w:r>
        <w:rPr>
          <w:spacing w:val="-9"/>
        </w:rPr>
        <w:t xml:space="preserve"> </w:t>
      </w:r>
      <w:r>
        <w:t>is</w:t>
      </w:r>
      <w:r>
        <w:rPr>
          <w:spacing w:val="-9"/>
        </w:rPr>
        <w:t xml:space="preserve"> </w:t>
      </w:r>
      <w:r>
        <w:t>to</w:t>
      </w:r>
      <w:r>
        <w:rPr>
          <w:spacing w:val="-9"/>
        </w:rPr>
        <w:t xml:space="preserve"> </w:t>
      </w:r>
      <w:r>
        <w:t>measure</w:t>
      </w:r>
      <w:r>
        <w:rPr>
          <w:spacing w:val="-9"/>
        </w:rPr>
        <w:t xml:space="preserve"> </w:t>
      </w:r>
      <w:r>
        <w:t>the</w:t>
      </w:r>
      <w:r>
        <w:rPr>
          <w:spacing w:val="-9"/>
        </w:rPr>
        <w:t xml:space="preserve"> </w:t>
      </w:r>
      <w:r>
        <w:t>gain</w:t>
      </w:r>
      <w:r>
        <w:rPr>
          <w:spacing w:val="-9"/>
        </w:rPr>
        <w:t xml:space="preserve"> </w:t>
      </w:r>
      <w:r>
        <w:t>of</w:t>
      </w:r>
      <w:r>
        <w:rPr>
          <w:spacing w:val="-9"/>
        </w:rPr>
        <w:t xml:space="preserve"> </w:t>
      </w:r>
      <w:r>
        <w:t>table</w:t>
      </w:r>
      <w:r>
        <w:rPr>
          <w:spacing w:val="-9"/>
        </w:rPr>
        <w:t xml:space="preserve"> </w:t>
      </w:r>
      <w:r>
        <w:t>pipeline</w:t>
      </w:r>
      <w:r>
        <w:rPr>
          <w:spacing w:val="-8"/>
        </w:rPr>
        <w:t xml:space="preserve"> </w:t>
      </w:r>
      <w:r>
        <w:t>in</w:t>
      </w:r>
      <w:r>
        <w:rPr>
          <w:spacing w:val="-9"/>
        </w:rPr>
        <w:t xml:space="preserve"> </w:t>
      </w:r>
      <w:proofErr w:type="spellStart"/>
      <w:r>
        <w:rPr>
          <w:rFonts w:ascii="Bookman Old Style"/>
          <w:i/>
        </w:rPr>
        <w:t>dut</w:t>
      </w:r>
      <w:proofErr w:type="spellEnd"/>
      <w:r>
        <w:t>.</w:t>
      </w:r>
      <w:r>
        <w:rPr>
          <w:spacing w:val="12"/>
        </w:rPr>
        <w:t xml:space="preserve"> </w:t>
      </w:r>
      <w:r>
        <w:t>As</w:t>
      </w:r>
      <w:r>
        <w:rPr>
          <w:spacing w:val="-9"/>
        </w:rPr>
        <w:t xml:space="preserve"> </w:t>
      </w:r>
      <w:r>
        <w:t>illustrated</w:t>
      </w:r>
      <w:r>
        <w:rPr>
          <w:spacing w:val="-9"/>
        </w:rPr>
        <w:t xml:space="preserve"> </w:t>
      </w:r>
      <w:r>
        <w:t>in Figure</w:t>
      </w:r>
      <w:r>
        <w:rPr>
          <w:spacing w:val="-16"/>
        </w:rPr>
        <w:t xml:space="preserve"> </w:t>
      </w:r>
      <w:hyperlink w:anchor="_bookmark22" w:history="1">
        <w:r>
          <w:t>6</w:t>
        </w:r>
      </w:hyperlink>
      <w:r>
        <w:t>,</w:t>
      </w:r>
      <w:r>
        <w:rPr>
          <w:spacing w:val="-14"/>
        </w:rPr>
        <w:t xml:space="preserve"> </w:t>
      </w:r>
      <w:r>
        <w:t>the</w:t>
      </w:r>
      <w:r>
        <w:rPr>
          <w:spacing w:val="-16"/>
        </w:rPr>
        <w:t xml:space="preserve"> </w:t>
      </w:r>
      <w:r>
        <w:t>latency</w:t>
      </w:r>
      <w:r>
        <w:rPr>
          <w:spacing w:val="-16"/>
        </w:rPr>
        <w:t xml:space="preserve"> </w:t>
      </w:r>
      <w:r>
        <w:t>of</w:t>
      </w:r>
      <w:r>
        <w:rPr>
          <w:spacing w:val="-16"/>
        </w:rPr>
        <w:t xml:space="preserve"> </w:t>
      </w:r>
      <w:r>
        <w:rPr>
          <w:rFonts w:ascii="Bookman Old Style"/>
          <w:i/>
        </w:rPr>
        <w:t>T</w:t>
      </w:r>
      <w:r>
        <w:rPr>
          <w:rFonts w:ascii="Bookman Old Style"/>
          <w:i/>
          <w:spacing w:val="-42"/>
        </w:rPr>
        <w:t xml:space="preserve"> </w:t>
      </w:r>
      <w:r>
        <w:rPr>
          <w:rFonts w:ascii="Bookman Old Style"/>
          <w:i/>
          <w:spacing w:val="16"/>
        </w:rPr>
        <w:t>FC</w:t>
      </w:r>
      <w:r>
        <w:rPr>
          <w:rFonts w:ascii="Bookman Old Style"/>
          <w:i/>
          <w:spacing w:val="-11"/>
        </w:rPr>
        <w:t xml:space="preserve"> </w:t>
      </w:r>
      <w:r>
        <w:t>covers</w:t>
      </w:r>
      <w:r>
        <w:rPr>
          <w:spacing w:val="-16"/>
        </w:rPr>
        <w:t xml:space="preserve"> </w:t>
      </w:r>
      <w:r>
        <w:t>total</w:t>
      </w:r>
      <w:r>
        <w:rPr>
          <w:spacing w:val="-16"/>
        </w:rPr>
        <w:t xml:space="preserve"> </w:t>
      </w:r>
      <w:r>
        <w:t>processing</w:t>
      </w:r>
      <w:r>
        <w:rPr>
          <w:spacing w:val="-16"/>
        </w:rPr>
        <w:t xml:space="preserve"> </w:t>
      </w:r>
      <w:r>
        <w:t>time</w:t>
      </w:r>
      <w:r>
        <w:rPr>
          <w:spacing w:val="-16"/>
        </w:rPr>
        <w:t xml:space="preserve"> </w:t>
      </w:r>
      <w:r>
        <w:t>for</w:t>
      </w:r>
      <w:r>
        <w:rPr>
          <w:spacing w:val="-16"/>
        </w:rPr>
        <w:t xml:space="preserve"> </w:t>
      </w:r>
      <w:r>
        <w:rPr>
          <w:rFonts w:ascii="Bookman Old Style"/>
          <w:i/>
        </w:rPr>
        <w:t>n</w:t>
      </w:r>
      <w:r>
        <w:rPr>
          <w:rFonts w:ascii="Bookman Old Style"/>
          <w:i/>
          <w:spacing w:val="-53"/>
        </w:rPr>
        <w:t xml:space="preserve"> </w:t>
      </w:r>
      <w:r>
        <w:rPr>
          <w:rFonts w:ascii="Tahoma"/>
          <w:spacing w:val="10"/>
        </w:rPr>
        <w:t>+1</w:t>
      </w:r>
      <w:r>
        <w:rPr>
          <w:rFonts w:ascii="Tahoma"/>
          <w:spacing w:val="-31"/>
        </w:rPr>
        <w:t xml:space="preserve"> </w:t>
      </w:r>
      <w:r>
        <w:t>tables.</w:t>
      </w:r>
      <w:r>
        <w:rPr>
          <w:spacing w:val="10"/>
        </w:rPr>
        <w:t xml:space="preserve"> </w:t>
      </w:r>
      <w:r>
        <w:t>In</w:t>
      </w:r>
      <w:r>
        <w:rPr>
          <w:spacing w:val="-16"/>
        </w:rPr>
        <w:t xml:space="preserve"> </w:t>
      </w:r>
      <w:r>
        <w:t>each</w:t>
      </w:r>
      <w:r>
        <w:rPr>
          <w:spacing w:val="-16"/>
        </w:rPr>
        <w:t xml:space="preserve"> </w:t>
      </w:r>
      <w:r>
        <w:t>table,</w:t>
      </w:r>
      <w:r>
        <w:rPr>
          <w:spacing w:val="-14"/>
        </w:rPr>
        <w:t xml:space="preserve"> </w:t>
      </w:r>
      <w:r>
        <w:t>packets are matched with the flow entry and sent to the next table in a pipeline fashion. The pipeline gain</w:t>
      </w:r>
      <w:r>
        <w:rPr>
          <w:spacing w:val="-5"/>
        </w:rPr>
        <w:t xml:space="preserve"> </w:t>
      </w:r>
      <w:r>
        <w:t>of</w:t>
      </w:r>
      <w:r>
        <w:rPr>
          <w:spacing w:val="-5"/>
        </w:rPr>
        <w:t xml:space="preserve"> </w:t>
      </w:r>
      <w:proofErr w:type="spellStart"/>
      <w:r>
        <w:rPr>
          <w:rFonts w:ascii="Bookman Old Style"/>
          <w:i/>
          <w:spacing w:val="2"/>
        </w:rPr>
        <w:t>pkt</w:t>
      </w:r>
      <w:proofErr w:type="spellEnd"/>
      <w:r>
        <w:rPr>
          <w:rFonts w:ascii="Bookman Old Style"/>
          <w:i/>
          <w:spacing w:val="-17"/>
        </w:rPr>
        <w:t xml:space="preserve"> </w:t>
      </w:r>
      <w:r>
        <w:t>processing</w:t>
      </w:r>
      <w:r>
        <w:rPr>
          <w:spacing w:val="-5"/>
        </w:rPr>
        <w:t xml:space="preserve"> </w:t>
      </w:r>
      <w:r>
        <w:t>time</w:t>
      </w:r>
      <w:r>
        <w:rPr>
          <w:spacing w:val="-5"/>
        </w:rPr>
        <w:t xml:space="preserve"> </w:t>
      </w:r>
      <w:r>
        <w:t>at</w:t>
      </w:r>
      <w:r>
        <w:rPr>
          <w:spacing w:val="-5"/>
        </w:rPr>
        <w:t xml:space="preserve"> </w:t>
      </w:r>
      <w:r>
        <w:t>each</w:t>
      </w:r>
      <w:r>
        <w:rPr>
          <w:spacing w:val="-5"/>
        </w:rPr>
        <w:t xml:space="preserve"> </w:t>
      </w:r>
      <w:r>
        <w:t>table</w:t>
      </w:r>
      <w:r>
        <w:rPr>
          <w:spacing w:val="-5"/>
        </w:rPr>
        <w:t xml:space="preserve"> </w:t>
      </w:r>
      <w:r>
        <w:t>can</w:t>
      </w:r>
      <w:r>
        <w:rPr>
          <w:spacing w:val="-5"/>
        </w:rPr>
        <w:t xml:space="preserve"> </w:t>
      </w:r>
      <w:r>
        <w:t>be</w:t>
      </w:r>
      <w:r>
        <w:rPr>
          <w:spacing w:val="-5"/>
        </w:rPr>
        <w:t xml:space="preserve"> </w:t>
      </w:r>
      <w:r>
        <w:t>derived</w:t>
      </w:r>
      <w:r>
        <w:rPr>
          <w:spacing w:val="-5"/>
        </w:rPr>
        <w:t xml:space="preserve"> </w:t>
      </w:r>
      <w:r>
        <w:t>by</w:t>
      </w:r>
      <w:r>
        <w:rPr>
          <w:spacing w:val="-5"/>
        </w:rPr>
        <w:t xml:space="preserve"> </w:t>
      </w:r>
      <w:r>
        <w:t>the</w:t>
      </w:r>
      <w:r>
        <w:rPr>
          <w:spacing w:val="-5"/>
        </w:rPr>
        <w:t xml:space="preserve"> </w:t>
      </w:r>
      <w:r>
        <w:t>packet</w:t>
      </w:r>
      <w:r>
        <w:rPr>
          <w:spacing w:val="-5"/>
        </w:rPr>
        <w:t xml:space="preserve"> </w:t>
      </w:r>
      <w:r>
        <w:t>processing</w:t>
      </w:r>
      <w:r>
        <w:rPr>
          <w:spacing w:val="-5"/>
        </w:rPr>
        <w:t xml:space="preserve"> </w:t>
      </w:r>
      <w:r>
        <w:t>time</w:t>
      </w:r>
      <w:r>
        <w:rPr>
          <w:spacing w:val="-5"/>
        </w:rPr>
        <w:t xml:space="preserve"> </w:t>
      </w:r>
      <w:r>
        <w:t>and</w:t>
      </w:r>
      <w:r>
        <w:rPr>
          <w:spacing w:val="-5"/>
        </w:rPr>
        <w:t xml:space="preserve"> </w:t>
      </w:r>
      <w:r>
        <w:t>idle times.</w:t>
      </w:r>
      <w:r>
        <w:rPr>
          <w:spacing w:val="8"/>
        </w:rPr>
        <w:t xml:space="preserve"> </w:t>
      </w:r>
      <w:r>
        <w:rPr>
          <w:spacing w:val="-10"/>
        </w:rPr>
        <w:t xml:space="preserve">We </w:t>
      </w:r>
      <w:r>
        <w:t>denote</w:t>
      </w:r>
      <w:r>
        <w:rPr>
          <w:spacing w:val="-9"/>
        </w:rPr>
        <w:t xml:space="preserve"> </w:t>
      </w:r>
      <w:r>
        <w:t>the</w:t>
      </w:r>
      <w:r>
        <w:rPr>
          <w:spacing w:val="-9"/>
        </w:rPr>
        <w:t xml:space="preserve"> </w:t>
      </w:r>
      <w:r>
        <w:t>processing</w:t>
      </w:r>
      <w:r>
        <w:rPr>
          <w:spacing w:val="-9"/>
        </w:rPr>
        <w:t xml:space="preserve"> </w:t>
      </w:r>
      <w:r>
        <w:t>time</w:t>
      </w:r>
      <w:r>
        <w:rPr>
          <w:spacing w:val="-9"/>
        </w:rPr>
        <w:t xml:space="preserve"> </w:t>
      </w:r>
      <w:r>
        <w:t>of</w:t>
      </w:r>
      <w:r>
        <w:rPr>
          <w:spacing w:val="-10"/>
        </w:rPr>
        <w:t xml:space="preserve"> </w:t>
      </w:r>
      <w:proofErr w:type="spellStart"/>
      <w:r>
        <w:rPr>
          <w:rFonts w:ascii="Bookman Old Style"/>
          <w:i/>
          <w:spacing w:val="2"/>
        </w:rPr>
        <w:t>pkt</w:t>
      </w:r>
      <w:proofErr w:type="spellEnd"/>
      <w:r>
        <w:rPr>
          <w:rFonts w:ascii="Bookman Old Style"/>
          <w:i/>
          <w:spacing w:val="-21"/>
        </w:rPr>
        <w:t xml:space="preserve"> </w:t>
      </w:r>
      <w:r>
        <w:t>and</w:t>
      </w:r>
      <w:r>
        <w:rPr>
          <w:spacing w:val="-10"/>
        </w:rPr>
        <w:t xml:space="preserve"> </w:t>
      </w:r>
      <w:r>
        <w:t>the</w:t>
      </w:r>
      <w:r>
        <w:rPr>
          <w:spacing w:val="-9"/>
        </w:rPr>
        <w:t xml:space="preserve"> </w:t>
      </w:r>
      <w:r>
        <w:t>idle</w:t>
      </w:r>
      <w:r>
        <w:rPr>
          <w:spacing w:val="-9"/>
        </w:rPr>
        <w:t xml:space="preserve"> </w:t>
      </w:r>
      <w:r>
        <w:t>time</w:t>
      </w:r>
      <w:r>
        <w:rPr>
          <w:spacing w:val="-9"/>
        </w:rPr>
        <w:t xml:space="preserve"> </w:t>
      </w:r>
      <w:r>
        <w:t>as</w:t>
      </w:r>
      <w:r>
        <w:rPr>
          <w:spacing w:val="-10"/>
        </w:rPr>
        <w:t xml:space="preserve"> </w:t>
      </w:r>
      <w:r>
        <w:rPr>
          <w:rFonts w:ascii="Bookman Old Style"/>
          <w:i/>
          <w:spacing w:val="2"/>
        </w:rPr>
        <w:t>T</w:t>
      </w:r>
      <w:proofErr w:type="spellStart"/>
      <w:r>
        <w:rPr>
          <w:rFonts w:ascii="Trebuchet MS"/>
          <w:i/>
          <w:spacing w:val="2"/>
          <w:position w:val="-3"/>
          <w:sz w:val="16"/>
        </w:rPr>
        <w:t>pkt</w:t>
      </w:r>
      <w:proofErr w:type="spellEnd"/>
      <w:r>
        <w:rPr>
          <w:spacing w:val="2"/>
        </w:rPr>
        <w:t>,</w:t>
      </w:r>
      <w:r>
        <w:rPr>
          <w:spacing w:val="-9"/>
        </w:rPr>
        <w:t xml:space="preserve"> </w:t>
      </w:r>
      <w:r>
        <w:rPr>
          <w:rFonts w:ascii="Bookman Old Style"/>
          <w:i/>
        </w:rPr>
        <w:t>T</w:t>
      </w:r>
      <w:r>
        <w:rPr>
          <w:rFonts w:ascii="Trebuchet MS"/>
          <w:i/>
          <w:position w:val="-3"/>
          <w:sz w:val="16"/>
        </w:rPr>
        <w:t>bubble</w:t>
      </w:r>
      <w:r>
        <w:rPr>
          <w:rFonts w:ascii="Trebuchet MS"/>
          <w:i/>
          <w:spacing w:val="12"/>
          <w:position w:val="-3"/>
          <w:sz w:val="16"/>
        </w:rPr>
        <w:t xml:space="preserve"> </w:t>
      </w:r>
      <w:r>
        <w:t>respectively.</w:t>
      </w:r>
      <w:r>
        <w:rPr>
          <w:spacing w:val="8"/>
        </w:rPr>
        <w:t xml:space="preserve"> </w:t>
      </w:r>
      <w:r>
        <w:t>And we derive the pipeline gain from the following</w:t>
      </w:r>
      <w:r>
        <w:rPr>
          <w:spacing w:val="-26"/>
        </w:rPr>
        <w:t xml:space="preserve"> </w:t>
      </w:r>
      <w:r>
        <w:t>formula.</w:t>
      </w:r>
    </w:p>
    <w:p w14:paraId="6FF9347F" w14:textId="77777777" w:rsidR="004B4298" w:rsidRDefault="007908FA">
      <w:pPr>
        <w:tabs>
          <w:tab w:val="left" w:pos="8892"/>
        </w:tabs>
        <w:spacing w:before="156"/>
        <w:ind w:left="3410"/>
        <w:rPr>
          <w:sz w:val="24"/>
        </w:rPr>
      </w:pPr>
      <w:bookmarkStart w:id="34" w:name="_bookmark20"/>
      <w:bookmarkEnd w:id="34"/>
      <w:r>
        <w:rPr>
          <w:rFonts w:ascii="Bookman Old Style"/>
          <w:i/>
          <w:sz w:val="24"/>
        </w:rPr>
        <w:t xml:space="preserve">P </w:t>
      </w:r>
      <w:r>
        <w:rPr>
          <w:rFonts w:ascii="Tahoma"/>
          <w:sz w:val="24"/>
        </w:rPr>
        <w:t xml:space="preserve">= </w:t>
      </w:r>
      <w:r>
        <w:rPr>
          <w:rFonts w:ascii="Bookman Old Style"/>
          <w:i/>
          <w:sz w:val="24"/>
        </w:rPr>
        <w:t>T</w:t>
      </w:r>
      <w:proofErr w:type="spellStart"/>
      <w:r>
        <w:rPr>
          <w:rFonts w:ascii="Trebuchet MS"/>
          <w:i/>
          <w:position w:val="-3"/>
          <w:sz w:val="16"/>
        </w:rPr>
        <w:t>pkt</w:t>
      </w:r>
      <w:proofErr w:type="spellEnd"/>
      <w:r>
        <w:rPr>
          <w:rFonts w:ascii="Tahoma"/>
          <w:sz w:val="24"/>
        </w:rPr>
        <w:t>/(</w:t>
      </w:r>
      <w:r>
        <w:rPr>
          <w:rFonts w:ascii="Bookman Old Style"/>
          <w:i/>
          <w:sz w:val="24"/>
        </w:rPr>
        <w:t>T</w:t>
      </w:r>
      <w:r>
        <w:rPr>
          <w:rFonts w:ascii="Trebuchet MS"/>
          <w:i/>
          <w:position w:val="-3"/>
          <w:sz w:val="16"/>
        </w:rPr>
        <w:t>bubble</w:t>
      </w:r>
      <w:r>
        <w:rPr>
          <w:rFonts w:ascii="Trebuchet MS"/>
          <w:i/>
          <w:spacing w:val="25"/>
          <w:position w:val="-3"/>
          <w:sz w:val="16"/>
        </w:rPr>
        <w:t xml:space="preserve"> </w:t>
      </w:r>
      <w:r>
        <w:rPr>
          <w:rFonts w:ascii="Tahoma"/>
          <w:sz w:val="24"/>
        </w:rPr>
        <w:t>+</w:t>
      </w:r>
      <w:r>
        <w:rPr>
          <w:rFonts w:ascii="Tahoma"/>
          <w:spacing w:val="-24"/>
          <w:sz w:val="24"/>
        </w:rPr>
        <w:t xml:space="preserve"> </w:t>
      </w:r>
      <w:r>
        <w:rPr>
          <w:rFonts w:ascii="Bookman Old Style"/>
          <w:i/>
          <w:spacing w:val="2"/>
          <w:sz w:val="24"/>
        </w:rPr>
        <w:t>T</w:t>
      </w:r>
      <w:proofErr w:type="spellStart"/>
      <w:r>
        <w:rPr>
          <w:rFonts w:ascii="Trebuchet MS"/>
          <w:i/>
          <w:spacing w:val="2"/>
          <w:position w:val="-3"/>
          <w:sz w:val="16"/>
        </w:rPr>
        <w:t>pkt</w:t>
      </w:r>
      <w:proofErr w:type="spellEnd"/>
      <w:r>
        <w:rPr>
          <w:rFonts w:ascii="Tahoma"/>
          <w:spacing w:val="2"/>
          <w:sz w:val="24"/>
        </w:rPr>
        <w:t>)</w:t>
      </w:r>
      <w:r>
        <w:rPr>
          <w:rFonts w:ascii="Tahoma"/>
          <w:spacing w:val="2"/>
          <w:sz w:val="24"/>
        </w:rPr>
        <w:tab/>
      </w:r>
      <w:r>
        <w:rPr>
          <w:sz w:val="24"/>
        </w:rPr>
        <w:t>(8)</w:t>
      </w:r>
    </w:p>
    <w:p w14:paraId="465FE43F" w14:textId="77777777" w:rsidR="004B4298" w:rsidRDefault="004B4298">
      <w:pPr>
        <w:pStyle w:val="a3"/>
        <w:rPr>
          <w:sz w:val="34"/>
        </w:rPr>
      </w:pPr>
    </w:p>
    <w:p w14:paraId="67C42551" w14:textId="77777777" w:rsidR="004B4298" w:rsidRDefault="007908FA">
      <w:pPr>
        <w:pStyle w:val="a3"/>
        <w:spacing w:line="391" w:lineRule="auto"/>
        <w:ind w:left="100" w:right="110" w:firstLine="351"/>
        <w:jc w:val="both"/>
      </w:pPr>
      <w:r>
        <w:t xml:space="preserve">Where the </w:t>
      </w:r>
      <w:r>
        <w:rPr>
          <w:rFonts w:ascii="Bookman Old Style"/>
          <w:i/>
        </w:rPr>
        <w:t>T</w:t>
      </w:r>
      <w:proofErr w:type="spellStart"/>
      <w:r>
        <w:rPr>
          <w:rFonts w:ascii="Trebuchet MS"/>
          <w:i/>
          <w:position w:val="-3"/>
          <w:sz w:val="16"/>
        </w:rPr>
        <w:t>pkt</w:t>
      </w:r>
      <w:proofErr w:type="spellEnd"/>
      <w:r>
        <w:rPr>
          <w:rFonts w:ascii="Trebuchet MS"/>
          <w:i/>
          <w:position w:val="-3"/>
          <w:sz w:val="16"/>
        </w:rPr>
        <w:t xml:space="preserve">  </w:t>
      </w:r>
      <w:r>
        <w:t xml:space="preserve">is the processing time of the packet at each table.   Due to the difficulty   of measuring the </w:t>
      </w:r>
      <w:r>
        <w:rPr>
          <w:rFonts w:ascii="Bookman Old Style"/>
          <w:i/>
        </w:rPr>
        <w:t>T</w:t>
      </w:r>
      <w:proofErr w:type="spellStart"/>
      <w:r>
        <w:rPr>
          <w:rFonts w:ascii="Trebuchet MS"/>
          <w:i/>
          <w:position w:val="-3"/>
          <w:sz w:val="16"/>
        </w:rPr>
        <w:t>pkt</w:t>
      </w:r>
      <w:proofErr w:type="spellEnd"/>
      <w:r>
        <w:rPr>
          <w:rFonts w:ascii="Trebuchet MS"/>
          <w:i/>
          <w:position w:val="-3"/>
          <w:sz w:val="16"/>
        </w:rPr>
        <w:t xml:space="preserve"> </w:t>
      </w:r>
      <w:r>
        <w:t xml:space="preserve">in black-box testing, we assume an uniform processing times of </w:t>
      </w:r>
      <w:proofErr w:type="spellStart"/>
      <w:r>
        <w:rPr>
          <w:rFonts w:ascii="Bookman Old Style"/>
          <w:i/>
          <w:spacing w:val="2"/>
        </w:rPr>
        <w:t>pkt</w:t>
      </w:r>
      <w:proofErr w:type="spellEnd"/>
      <w:r>
        <w:rPr>
          <w:rFonts w:ascii="Bookman Old Style"/>
          <w:i/>
          <w:spacing w:val="2"/>
        </w:rPr>
        <w:t xml:space="preserve"> </w:t>
      </w:r>
      <w:r>
        <w:t xml:space="preserve">at each table for the performance evaluation. Therefore, we approximate the </w:t>
      </w:r>
      <w:r>
        <w:rPr>
          <w:rFonts w:ascii="Bookman Old Style"/>
          <w:i/>
        </w:rPr>
        <w:t>T</w:t>
      </w:r>
      <w:proofErr w:type="spellStart"/>
      <w:r>
        <w:rPr>
          <w:rFonts w:ascii="Trebuchet MS"/>
          <w:i/>
          <w:position w:val="-3"/>
          <w:sz w:val="16"/>
        </w:rPr>
        <w:t>pkt</w:t>
      </w:r>
      <w:proofErr w:type="spellEnd"/>
      <w:r>
        <w:rPr>
          <w:rFonts w:ascii="Trebuchet MS"/>
          <w:i/>
          <w:position w:val="-3"/>
          <w:sz w:val="16"/>
        </w:rPr>
        <w:t xml:space="preserve"> </w:t>
      </w:r>
      <w:r>
        <w:t xml:space="preserve">by using the processing time of the first packet </w:t>
      </w:r>
      <w:r>
        <w:rPr>
          <w:rFonts w:ascii="Bookman Old Style"/>
          <w:i/>
        </w:rPr>
        <w:t>T</w:t>
      </w:r>
      <w:proofErr w:type="spellStart"/>
      <w:r>
        <w:rPr>
          <w:rFonts w:ascii="Trebuchet MS"/>
          <w:i/>
          <w:position w:val="-3"/>
          <w:sz w:val="16"/>
        </w:rPr>
        <w:t>init</w:t>
      </w:r>
      <w:proofErr w:type="spellEnd"/>
      <w:r>
        <w:rPr>
          <w:rFonts w:ascii="Trebuchet MS"/>
          <w:i/>
          <w:position w:val="-3"/>
          <w:sz w:val="16"/>
        </w:rPr>
        <w:t xml:space="preserve"> </w:t>
      </w:r>
      <w:r>
        <w:t>based on the following</w:t>
      </w:r>
      <w:r>
        <w:rPr>
          <w:spacing w:val="9"/>
        </w:rPr>
        <w:t xml:space="preserve"> </w:t>
      </w:r>
      <w:r>
        <w:t>formula.</w:t>
      </w:r>
    </w:p>
    <w:p w14:paraId="6AD88BDC" w14:textId="77777777" w:rsidR="004B4298" w:rsidRDefault="007908FA">
      <w:pPr>
        <w:tabs>
          <w:tab w:val="left" w:pos="8892"/>
        </w:tabs>
        <w:spacing w:before="3"/>
        <w:ind w:left="3648"/>
        <w:rPr>
          <w:sz w:val="24"/>
        </w:rPr>
      </w:pPr>
      <w:r>
        <w:rPr>
          <w:rFonts w:ascii="Bookman Old Style" w:hAnsi="Bookman Old Style"/>
          <w:i/>
          <w:w w:val="105"/>
          <w:sz w:val="24"/>
        </w:rPr>
        <w:t>T</w:t>
      </w:r>
      <w:proofErr w:type="spellStart"/>
      <w:r>
        <w:rPr>
          <w:rFonts w:ascii="Trebuchet MS" w:hAnsi="Trebuchet MS"/>
          <w:i/>
          <w:w w:val="105"/>
          <w:position w:val="-3"/>
          <w:sz w:val="16"/>
        </w:rPr>
        <w:t>pkt</w:t>
      </w:r>
      <w:proofErr w:type="spellEnd"/>
      <w:r>
        <w:rPr>
          <w:rFonts w:ascii="Trebuchet MS" w:hAnsi="Trebuchet MS"/>
          <w:i/>
          <w:w w:val="105"/>
          <w:position w:val="-3"/>
          <w:sz w:val="16"/>
        </w:rPr>
        <w:t xml:space="preserve"> </w:t>
      </w:r>
      <w:r>
        <w:rPr>
          <w:rFonts w:ascii="Meiryo" w:hAnsi="Meiryo"/>
          <w:i/>
          <w:w w:val="105"/>
          <w:sz w:val="24"/>
        </w:rPr>
        <w:t xml:space="preserve">≈ </w:t>
      </w:r>
      <w:r>
        <w:rPr>
          <w:rFonts w:ascii="Bookman Old Style" w:hAnsi="Bookman Old Style"/>
          <w:i/>
          <w:w w:val="105"/>
          <w:sz w:val="24"/>
        </w:rPr>
        <w:t>T</w:t>
      </w:r>
      <w:proofErr w:type="spellStart"/>
      <w:r>
        <w:rPr>
          <w:rFonts w:ascii="Trebuchet MS" w:hAnsi="Trebuchet MS"/>
          <w:i/>
          <w:w w:val="105"/>
          <w:position w:val="-3"/>
          <w:sz w:val="16"/>
        </w:rPr>
        <w:t>init</w:t>
      </w:r>
      <w:proofErr w:type="spellEnd"/>
      <w:r>
        <w:rPr>
          <w:rFonts w:ascii="Tahoma" w:hAnsi="Tahoma"/>
          <w:w w:val="105"/>
          <w:sz w:val="24"/>
        </w:rPr>
        <w:t>/(</w:t>
      </w:r>
      <w:r>
        <w:rPr>
          <w:rFonts w:ascii="Bookman Old Style" w:hAnsi="Bookman Old Style"/>
          <w:i/>
          <w:w w:val="105"/>
          <w:sz w:val="24"/>
        </w:rPr>
        <w:t>n</w:t>
      </w:r>
      <w:r>
        <w:rPr>
          <w:rFonts w:ascii="Bookman Old Style" w:hAnsi="Bookman Old Style"/>
          <w:i/>
          <w:spacing w:val="-41"/>
          <w:w w:val="105"/>
          <w:sz w:val="24"/>
        </w:rPr>
        <w:t xml:space="preserve"> </w:t>
      </w:r>
      <w:r>
        <w:rPr>
          <w:rFonts w:ascii="Tahoma" w:hAnsi="Tahoma"/>
          <w:w w:val="105"/>
          <w:sz w:val="24"/>
        </w:rPr>
        <w:t>+</w:t>
      </w:r>
      <w:r>
        <w:rPr>
          <w:rFonts w:ascii="Tahoma" w:hAnsi="Tahoma"/>
          <w:spacing w:val="-33"/>
          <w:w w:val="105"/>
          <w:sz w:val="24"/>
        </w:rPr>
        <w:t xml:space="preserve"> </w:t>
      </w:r>
      <w:r>
        <w:rPr>
          <w:rFonts w:ascii="Tahoma" w:hAnsi="Tahoma"/>
          <w:w w:val="105"/>
          <w:sz w:val="24"/>
        </w:rPr>
        <w:t>1)</w:t>
      </w:r>
      <w:r>
        <w:rPr>
          <w:rFonts w:ascii="Tahoma" w:hAnsi="Tahoma"/>
          <w:w w:val="105"/>
          <w:sz w:val="24"/>
        </w:rPr>
        <w:tab/>
      </w:r>
      <w:r>
        <w:rPr>
          <w:w w:val="105"/>
          <w:sz w:val="24"/>
        </w:rPr>
        <w:t>(9)</w:t>
      </w:r>
    </w:p>
    <w:p w14:paraId="107A654B" w14:textId="77777777" w:rsidR="004B4298" w:rsidRDefault="004B4298">
      <w:pPr>
        <w:pStyle w:val="a3"/>
        <w:spacing w:before="1"/>
        <w:rPr>
          <w:sz w:val="30"/>
        </w:rPr>
      </w:pPr>
    </w:p>
    <w:p w14:paraId="428CB727" w14:textId="77777777" w:rsidR="004B4298" w:rsidRDefault="007908FA">
      <w:pPr>
        <w:pStyle w:val="a3"/>
        <w:spacing w:line="388" w:lineRule="auto"/>
        <w:ind w:left="100" w:right="111" w:firstLine="351"/>
        <w:jc w:val="both"/>
      </w:pPr>
      <w:r>
        <w:t>In</w:t>
      </w:r>
      <w:r>
        <w:rPr>
          <w:spacing w:val="-7"/>
        </w:rPr>
        <w:t xml:space="preserve"> </w:t>
      </w:r>
      <w:r>
        <w:t>equation</w:t>
      </w:r>
      <w:r>
        <w:rPr>
          <w:spacing w:val="-7"/>
        </w:rPr>
        <w:t xml:space="preserve"> </w:t>
      </w:r>
      <w:hyperlink w:anchor="_bookmark20" w:history="1">
        <w:r>
          <w:t>8</w:t>
        </w:r>
      </w:hyperlink>
      <w:r>
        <w:t>,</w:t>
      </w:r>
      <w:r>
        <w:rPr>
          <w:spacing w:val="-7"/>
        </w:rPr>
        <w:t xml:space="preserve"> </w:t>
      </w:r>
      <w:r>
        <w:t>the</w:t>
      </w:r>
      <w:r>
        <w:rPr>
          <w:spacing w:val="-7"/>
        </w:rPr>
        <w:t xml:space="preserve"> </w:t>
      </w:r>
      <w:r>
        <w:t>time</w:t>
      </w:r>
      <w:r>
        <w:rPr>
          <w:spacing w:val="-7"/>
        </w:rPr>
        <w:t xml:space="preserve"> </w:t>
      </w:r>
      <w:r>
        <w:t>of</w:t>
      </w:r>
      <w:r>
        <w:rPr>
          <w:spacing w:val="-7"/>
        </w:rPr>
        <w:t xml:space="preserve"> </w:t>
      </w:r>
      <w:r>
        <w:rPr>
          <w:rFonts w:ascii="Bookman Old Style"/>
          <w:i/>
        </w:rPr>
        <w:t>T</w:t>
      </w:r>
      <w:r>
        <w:rPr>
          <w:rFonts w:ascii="Trebuchet MS"/>
          <w:i/>
          <w:position w:val="-3"/>
          <w:sz w:val="16"/>
        </w:rPr>
        <w:t>bubble</w:t>
      </w:r>
      <w:r>
        <w:rPr>
          <w:rFonts w:ascii="Trebuchet MS"/>
          <w:i/>
          <w:spacing w:val="8"/>
          <w:position w:val="-3"/>
          <w:sz w:val="16"/>
        </w:rPr>
        <w:t xml:space="preserve"> </w:t>
      </w:r>
      <w:r>
        <w:rPr>
          <w:rFonts w:ascii="Tahoma"/>
        </w:rPr>
        <w:t>+</w:t>
      </w:r>
      <w:r>
        <w:rPr>
          <w:rFonts w:ascii="Tahoma"/>
          <w:spacing w:val="-28"/>
        </w:rPr>
        <w:t xml:space="preserve"> </w:t>
      </w:r>
      <w:r>
        <w:rPr>
          <w:rFonts w:ascii="Bookman Old Style"/>
          <w:i/>
        </w:rPr>
        <w:t>T</w:t>
      </w:r>
      <w:proofErr w:type="spellStart"/>
      <w:r>
        <w:rPr>
          <w:rFonts w:ascii="Trebuchet MS"/>
          <w:i/>
          <w:position w:val="-3"/>
          <w:sz w:val="16"/>
        </w:rPr>
        <w:t>pkt</w:t>
      </w:r>
      <w:proofErr w:type="spellEnd"/>
      <w:r>
        <w:rPr>
          <w:rFonts w:ascii="Trebuchet MS"/>
          <w:i/>
          <w:spacing w:val="14"/>
          <w:position w:val="-3"/>
          <w:sz w:val="16"/>
        </w:rPr>
        <w:t xml:space="preserve"> </w:t>
      </w:r>
      <w:r>
        <w:t>reflect</w:t>
      </w:r>
      <w:r>
        <w:rPr>
          <w:spacing w:val="-7"/>
        </w:rPr>
        <w:t xml:space="preserve"> </w:t>
      </w:r>
      <w:r>
        <w:t>the</w:t>
      </w:r>
      <w:r>
        <w:rPr>
          <w:spacing w:val="-7"/>
        </w:rPr>
        <w:t xml:space="preserve"> </w:t>
      </w:r>
      <w:r>
        <w:t>total</w:t>
      </w:r>
      <w:r>
        <w:rPr>
          <w:spacing w:val="-7"/>
        </w:rPr>
        <w:t xml:space="preserve"> </w:t>
      </w:r>
      <w:r>
        <w:t>time</w:t>
      </w:r>
      <w:r>
        <w:rPr>
          <w:spacing w:val="-7"/>
        </w:rPr>
        <w:t xml:space="preserve"> </w:t>
      </w:r>
      <w:r>
        <w:t>of</w:t>
      </w:r>
      <w:r>
        <w:rPr>
          <w:spacing w:val="-8"/>
        </w:rPr>
        <w:t xml:space="preserve"> </w:t>
      </w:r>
      <w:proofErr w:type="spellStart"/>
      <w:r>
        <w:rPr>
          <w:rFonts w:ascii="Bookman Old Style"/>
          <w:i/>
          <w:spacing w:val="2"/>
        </w:rPr>
        <w:t>pkt</w:t>
      </w:r>
      <w:proofErr w:type="spellEnd"/>
      <w:r>
        <w:rPr>
          <w:rFonts w:ascii="Bookman Old Style"/>
          <w:i/>
          <w:spacing w:val="-19"/>
        </w:rPr>
        <w:t xml:space="preserve"> </w:t>
      </w:r>
      <w:r>
        <w:t>processing</w:t>
      </w:r>
      <w:r>
        <w:rPr>
          <w:spacing w:val="-7"/>
        </w:rPr>
        <w:t xml:space="preserve"> </w:t>
      </w:r>
      <w:r>
        <w:t>time</w:t>
      </w:r>
      <w:r>
        <w:rPr>
          <w:spacing w:val="-7"/>
        </w:rPr>
        <w:t xml:space="preserve"> </w:t>
      </w:r>
      <w:r>
        <w:t>and</w:t>
      </w:r>
      <w:r>
        <w:rPr>
          <w:spacing w:val="-7"/>
        </w:rPr>
        <w:t xml:space="preserve"> </w:t>
      </w:r>
      <w:r>
        <w:t>the idle</w:t>
      </w:r>
      <w:r>
        <w:rPr>
          <w:spacing w:val="-16"/>
        </w:rPr>
        <w:t xml:space="preserve"> </w:t>
      </w:r>
      <w:r>
        <w:t>time</w:t>
      </w:r>
      <w:r>
        <w:rPr>
          <w:spacing w:val="-16"/>
        </w:rPr>
        <w:t xml:space="preserve"> </w:t>
      </w:r>
      <w:r>
        <w:t>for</w:t>
      </w:r>
      <w:r>
        <w:rPr>
          <w:spacing w:val="-16"/>
        </w:rPr>
        <w:t xml:space="preserve"> </w:t>
      </w:r>
      <w:r>
        <w:t>a</w:t>
      </w:r>
      <w:r>
        <w:rPr>
          <w:spacing w:val="-16"/>
        </w:rPr>
        <w:t xml:space="preserve"> </w:t>
      </w:r>
      <w:r>
        <w:t>single</w:t>
      </w:r>
      <w:r>
        <w:rPr>
          <w:spacing w:val="-16"/>
        </w:rPr>
        <w:t xml:space="preserve"> </w:t>
      </w:r>
      <w:r>
        <w:t>table.</w:t>
      </w:r>
      <w:r>
        <w:rPr>
          <w:spacing w:val="11"/>
        </w:rPr>
        <w:t xml:space="preserve"> </w:t>
      </w:r>
      <w:r>
        <w:t>In</w:t>
      </w:r>
      <w:r>
        <w:rPr>
          <w:spacing w:val="-16"/>
        </w:rPr>
        <w:t xml:space="preserve"> </w:t>
      </w:r>
      <w:r>
        <w:t>our</w:t>
      </w:r>
      <w:r>
        <w:rPr>
          <w:spacing w:val="-16"/>
        </w:rPr>
        <w:t xml:space="preserve"> </w:t>
      </w:r>
      <w:r>
        <w:t>measurement,</w:t>
      </w:r>
      <w:r>
        <w:rPr>
          <w:spacing w:val="-14"/>
        </w:rPr>
        <w:t xml:space="preserve"> </w:t>
      </w:r>
      <w:r>
        <w:t>we</w:t>
      </w:r>
      <w:r>
        <w:rPr>
          <w:spacing w:val="-16"/>
        </w:rPr>
        <w:t xml:space="preserve"> </w:t>
      </w:r>
      <w:r>
        <w:t>known</w:t>
      </w:r>
      <w:r>
        <w:rPr>
          <w:spacing w:val="-16"/>
        </w:rPr>
        <w:t xml:space="preserve"> </w:t>
      </w:r>
      <w:r>
        <w:t>the</w:t>
      </w:r>
      <w:r>
        <w:rPr>
          <w:spacing w:val="-16"/>
        </w:rPr>
        <w:t xml:space="preserve"> </w:t>
      </w:r>
      <w:r>
        <w:t>total</w:t>
      </w:r>
      <w:r>
        <w:rPr>
          <w:spacing w:val="-16"/>
        </w:rPr>
        <w:t xml:space="preserve"> </w:t>
      </w:r>
      <w:r>
        <w:t>number</w:t>
      </w:r>
      <w:r>
        <w:rPr>
          <w:spacing w:val="-16"/>
        </w:rPr>
        <w:t xml:space="preserve"> </w:t>
      </w:r>
      <w:r>
        <w:t>of</w:t>
      </w:r>
      <w:r>
        <w:rPr>
          <w:spacing w:val="-16"/>
        </w:rPr>
        <w:t xml:space="preserve"> </w:t>
      </w:r>
      <w:r>
        <w:t>packets</w:t>
      </w:r>
      <w:r>
        <w:rPr>
          <w:spacing w:val="-17"/>
        </w:rPr>
        <w:t xml:space="preserve"> </w:t>
      </w:r>
      <w:r>
        <w:rPr>
          <w:rFonts w:ascii="Bookman Old Style"/>
          <w:i/>
        </w:rPr>
        <w:t>n</w:t>
      </w:r>
      <w:r>
        <w:rPr>
          <w:rFonts w:ascii="Bookman Old Style"/>
          <w:i/>
          <w:spacing w:val="-53"/>
        </w:rPr>
        <w:t xml:space="preserve"> </w:t>
      </w:r>
      <w:r>
        <w:rPr>
          <w:rFonts w:ascii="Tahoma"/>
          <w:spacing w:val="10"/>
        </w:rPr>
        <w:t>+1</w:t>
      </w:r>
      <w:r>
        <w:rPr>
          <w:rFonts w:ascii="Tahoma"/>
          <w:spacing w:val="-31"/>
        </w:rPr>
        <w:t xml:space="preserve"> </w:t>
      </w:r>
      <w:r>
        <w:t xml:space="preserve">and the total duration </w:t>
      </w:r>
      <w:proofErr w:type="gramStart"/>
      <w:r>
        <w:rPr>
          <w:rFonts w:ascii="Bookman Old Style"/>
          <w:i/>
        </w:rPr>
        <w:t>T</w:t>
      </w:r>
      <w:r>
        <w:rPr>
          <w:rFonts w:ascii="Bookman Old Style"/>
          <w:i/>
          <w:spacing w:val="-53"/>
        </w:rPr>
        <w:t xml:space="preserve"> </w:t>
      </w:r>
      <w:r>
        <w:t>.</w:t>
      </w:r>
      <w:proofErr w:type="gramEnd"/>
      <w:r>
        <w:t xml:space="preserve"> Thus, </w:t>
      </w:r>
      <w:proofErr w:type="spellStart"/>
      <w:r>
        <w:t>asuuming</w:t>
      </w:r>
      <w:proofErr w:type="spellEnd"/>
      <w:r>
        <w:t xml:space="preserve"> there are </w:t>
      </w:r>
      <w:r>
        <w:rPr>
          <w:rFonts w:ascii="Bookman Old Style"/>
          <w:i/>
        </w:rPr>
        <w:t xml:space="preserve">n </w:t>
      </w:r>
      <w:r>
        <w:t>packets sent after the first packet, the average time</w:t>
      </w:r>
      <w:r>
        <w:rPr>
          <w:spacing w:val="-8"/>
        </w:rPr>
        <w:t xml:space="preserve"> </w:t>
      </w:r>
      <w:r>
        <w:t>of</w:t>
      </w:r>
      <w:r>
        <w:rPr>
          <w:spacing w:val="-8"/>
        </w:rPr>
        <w:t xml:space="preserve"> </w:t>
      </w:r>
      <w:r>
        <w:rPr>
          <w:rFonts w:ascii="Bookman Old Style"/>
          <w:i/>
        </w:rPr>
        <w:t>T</w:t>
      </w:r>
      <w:r>
        <w:rPr>
          <w:rFonts w:ascii="Trebuchet MS"/>
          <w:i/>
          <w:position w:val="-3"/>
          <w:sz w:val="16"/>
        </w:rPr>
        <w:t>bubble</w:t>
      </w:r>
      <w:r>
        <w:rPr>
          <w:rFonts w:ascii="Trebuchet MS"/>
          <w:i/>
          <w:spacing w:val="8"/>
          <w:position w:val="-3"/>
          <w:sz w:val="16"/>
        </w:rPr>
        <w:t xml:space="preserve"> </w:t>
      </w:r>
      <w:r>
        <w:rPr>
          <w:rFonts w:ascii="Tahoma"/>
        </w:rPr>
        <w:t>+</w:t>
      </w:r>
      <w:r>
        <w:rPr>
          <w:rFonts w:ascii="Tahoma"/>
          <w:spacing w:val="-28"/>
        </w:rPr>
        <w:t xml:space="preserve"> </w:t>
      </w:r>
      <w:r>
        <w:rPr>
          <w:rFonts w:ascii="Bookman Old Style"/>
          <w:i/>
        </w:rPr>
        <w:t>T</w:t>
      </w:r>
      <w:proofErr w:type="spellStart"/>
      <w:r>
        <w:rPr>
          <w:rFonts w:ascii="Trebuchet MS"/>
          <w:i/>
          <w:position w:val="-3"/>
          <w:sz w:val="16"/>
        </w:rPr>
        <w:t>pkt</w:t>
      </w:r>
      <w:proofErr w:type="spellEnd"/>
      <w:r>
        <w:rPr>
          <w:rFonts w:ascii="Trebuchet MS"/>
          <w:i/>
          <w:spacing w:val="13"/>
          <w:position w:val="-3"/>
          <w:sz w:val="16"/>
        </w:rPr>
        <w:t xml:space="preserve"> </w:t>
      </w:r>
      <w:r>
        <w:t>can</w:t>
      </w:r>
      <w:r>
        <w:rPr>
          <w:spacing w:val="-8"/>
        </w:rPr>
        <w:t xml:space="preserve"> </w:t>
      </w:r>
      <w:r>
        <w:t>be</w:t>
      </w:r>
      <w:r>
        <w:rPr>
          <w:spacing w:val="-8"/>
        </w:rPr>
        <w:t xml:space="preserve"> </w:t>
      </w:r>
      <w:r>
        <w:t>derived</w:t>
      </w:r>
      <w:r>
        <w:rPr>
          <w:spacing w:val="-8"/>
        </w:rPr>
        <w:t xml:space="preserve"> </w:t>
      </w:r>
      <w:r>
        <w:t>by</w:t>
      </w:r>
      <w:r>
        <w:rPr>
          <w:spacing w:val="-8"/>
        </w:rPr>
        <w:t xml:space="preserve"> </w:t>
      </w:r>
      <w:r>
        <w:t>the</w:t>
      </w:r>
      <w:r>
        <w:rPr>
          <w:spacing w:val="-8"/>
        </w:rPr>
        <w:t xml:space="preserve"> </w:t>
      </w:r>
      <w:r>
        <w:t>following</w:t>
      </w:r>
      <w:r>
        <w:rPr>
          <w:spacing w:val="-8"/>
        </w:rPr>
        <w:t xml:space="preserve"> </w:t>
      </w:r>
      <w:r>
        <w:t>formula.</w:t>
      </w:r>
    </w:p>
    <w:p w14:paraId="2B5B22E5" w14:textId="77777777" w:rsidR="004B4298" w:rsidRDefault="007908FA">
      <w:pPr>
        <w:tabs>
          <w:tab w:val="left" w:pos="8773"/>
        </w:tabs>
        <w:spacing w:line="461" w:lineRule="exact"/>
        <w:ind w:left="452" w:firstLine="2727"/>
        <w:rPr>
          <w:sz w:val="24"/>
        </w:rPr>
      </w:pPr>
      <w:r>
        <w:rPr>
          <w:rFonts w:ascii="Bookman Old Style" w:hAnsi="Bookman Old Style"/>
          <w:i/>
          <w:sz w:val="24"/>
        </w:rPr>
        <w:t>T</w:t>
      </w:r>
      <w:r>
        <w:rPr>
          <w:rFonts w:ascii="Trebuchet MS" w:hAnsi="Trebuchet MS"/>
          <w:i/>
          <w:position w:val="-3"/>
          <w:sz w:val="16"/>
        </w:rPr>
        <w:t xml:space="preserve">bubble </w:t>
      </w:r>
      <w:r>
        <w:rPr>
          <w:rFonts w:ascii="Tahoma" w:hAnsi="Tahoma"/>
          <w:sz w:val="24"/>
        </w:rPr>
        <w:t xml:space="preserve">+ </w:t>
      </w:r>
      <w:r>
        <w:rPr>
          <w:rFonts w:ascii="Bookman Old Style" w:hAnsi="Bookman Old Style"/>
          <w:i/>
          <w:sz w:val="24"/>
        </w:rPr>
        <w:t>T</w:t>
      </w:r>
      <w:proofErr w:type="spellStart"/>
      <w:r>
        <w:rPr>
          <w:rFonts w:ascii="Trebuchet MS" w:hAnsi="Trebuchet MS"/>
          <w:i/>
          <w:position w:val="-3"/>
          <w:sz w:val="16"/>
        </w:rPr>
        <w:t>pkt</w:t>
      </w:r>
      <w:proofErr w:type="spellEnd"/>
      <w:r>
        <w:rPr>
          <w:rFonts w:ascii="Trebuchet MS" w:hAnsi="Trebuchet MS"/>
          <w:i/>
          <w:position w:val="-3"/>
          <w:sz w:val="16"/>
        </w:rPr>
        <w:t xml:space="preserve"> </w:t>
      </w:r>
      <w:r>
        <w:rPr>
          <w:rFonts w:ascii="Meiryo" w:hAnsi="Meiryo"/>
          <w:i/>
          <w:sz w:val="24"/>
        </w:rPr>
        <w:t xml:space="preserve">≈ </w:t>
      </w:r>
      <w:r>
        <w:rPr>
          <w:rFonts w:ascii="Tahoma" w:hAnsi="Tahoma"/>
          <w:sz w:val="24"/>
        </w:rPr>
        <w:t>(</w:t>
      </w:r>
      <w:r>
        <w:rPr>
          <w:rFonts w:ascii="Bookman Old Style" w:hAnsi="Bookman Old Style"/>
          <w:i/>
          <w:sz w:val="24"/>
        </w:rPr>
        <w:t>T</w:t>
      </w:r>
      <w:r>
        <w:rPr>
          <w:rFonts w:ascii="Bookman Old Style" w:hAnsi="Bookman Old Style"/>
          <w:i/>
          <w:spacing w:val="1"/>
          <w:sz w:val="24"/>
        </w:rPr>
        <w:t xml:space="preserve"> </w:t>
      </w:r>
      <w:r>
        <w:rPr>
          <w:rFonts w:ascii="Meiryo" w:hAnsi="Meiryo"/>
          <w:i/>
          <w:sz w:val="24"/>
        </w:rPr>
        <w:t>−</w:t>
      </w:r>
      <w:r>
        <w:rPr>
          <w:rFonts w:ascii="Meiryo" w:hAnsi="Meiryo"/>
          <w:i/>
          <w:spacing w:val="-32"/>
          <w:sz w:val="24"/>
        </w:rPr>
        <w:t xml:space="preserve"> </w:t>
      </w:r>
      <w:r>
        <w:rPr>
          <w:rFonts w:ascii="Bookman Old Style" w:hAnsi="Bookman Old Style"/>
          <w:i/>
          <w:sz w:val="24"/>
        </w:rPr>
        <w:t>T</w:t>
      </w:r>
      <w:proofErr w:type="spellStart"/>
      <w:r>
        <w:rPr>
          <w:rFonts w:ascii="Trebuchet MS" w:hAnsi="Trebuchet MS"/>
          <w:i/>
          <w:position w:val="-3"/>
          <w:sz w:val="16"/>
        </w:rPr>
        <w:t>init</w:t>
      </w:r>
      <w:proofErr w:type="spellEnd"/>
      <w:r>
        <w:rPr>
          <w:rFonts w:ascii="Tahoma" w:hAnsi="Tahoma"/>
          <w:sz w:val="24"/>
        </w:rPr>
        <w:t>)/</w:t>
      </w:r>
      <w:r>
        <w:rPr>
          <w:rFonts w:ascii="Bookman Old Style" w:hAnsi="Bookman Old Style"/>
          <w:i/>
          <w:sz w:val="24"/>
        </w:rPr>
        <w:t>n</w:t>
      </w:r>
      <w:r>
        <w:rPr>
          <w:rFonts w:ascii="Bookman Old Style" w:hAnsi="Bookman Old Style"/>
          <w:i/>
          <w:sz w:val="24"/>
        </w:rPr>
        <w:tab/>
      </w:r>
      <w:r>
        <w:rPr>
          <w:sz w:val="24"/>
        </w:rPr>
        <w:t>(10)</w:t>
      </w:r>
    </w:p>
    <w:p w14:paraId="625668DB" w14:textId="77777777" w:rsidR="004B4298" w:rsidRDefault="007908FA">
      <w:pPr>
        <w:spacing w:before="204" w:line="478" w:lineRule="exact"/>
        <w:ind w:left="100" w:right="111" w:firstLine="351"/>
        <w:jc w:val="both"/>
        <w:rPr>
          <w:sz w:val="24"/>
        </w:rPr>
      </w:pPr>
      <w:r>
        <w:rPr>
          <w:sz w:val="24"/>
        </w:rPr>
        <w:t>The</w:t>
      </w:r>
      <w:r>
        <w:rPr>
          <w:spacing w:val="-6"/>
          <w:sz w:val="24"/>
        </w:rPr>
        <w:t xml:space="preserve"> </w:t>
      </w:r>
      <w:r>
        <w:rPr>
          <w:rFonts w:ascii="Bookman Old Style" w:hAnsi="Bookman Old Style"/>
          <w:i/>
          <w:sz w:val="24"/>
        </w:rPr>
        <w:t>T</w:t>
      </w:r>
      <w:proofErr w:type="spellStart"/>
      <w:r>
        <w:rPr>
          <w:rFonts w:ascii="Trebuchet MS" w:hAnsi="Trebuchet MS"/>
          <w:i/>
          <w:position w:val="-3"/>
          <w:sz w:val="16"/>
        </w:rPr>
        <w:t>init</w:t>
      </w:r>
      <w:proofErr w:type="spellEnd"/>
      <w:r>
        <w:rPr>
          <w:rFonts w:ascii="Trebuchet MS" w:hAnsi="Trebuchet MS"/>
          <w:i/>
          <w:spacing w:val="16"/>
          <w:position w:val="-3"/>
          <w:sz w:val="16"/>
        </w:rPr>
        <w:t xml:space="preserve"> </w:t>
      </w:r>
      <w:r>
        <w:rPr>
          <w:sz w:val="24"/>
        </w:rPr>
        <w:t>and</w:t>
      </w:r>
      <w:r>
        <w:rPr>
          <w:spacing w:val="-6"/>
          <w:sz w:val="24"/>
        </w:rPr>
        <w:t xml:space="preserve"> </w:t>
      </w:r>
      <w:r>
        <w:rPr>
          <w:rFonts w:ascii="Bookman Old Style" w:hAnsi="Bookman Old Style"/>
          <w:i/>
          <w:sz w:val="24"/>
        </w:rPr>
        <w:t>T</w:t>
      </w:r>
      <w:r>
        <w:rPr>
          <w:rFonts w:ascii="Bookman Old Style" w:hAnsi="Bookman Old Style"/>
          <w:i/>
          <w:spacing w:val="14"/>
          <w:sz w:val="24"/>
        </w:rPr>
        <w:t xml:space="preserve"> </w:t>
      </w:r>
      <w:r>
        <w:rPr>
          <w:sz w:val="24"/>
        </w:rPr>
        <w:t>are</w:t>
      </w:r>
      <w:r>
        <w:rPr>
          <w:spacing w:val="-6"/>
          <w:sz w:val="24"/>
        </w:rPr>
        <w:t xml:space="preserve"> </w:t>
      </w:r>
      <w:r>
        <w:rPr>
          <w:sz w:val="24"/>
        </w:rPr>
        <w:t>the</w:t>
      </w:r>
      <w:r>
        <w:rPr>
          <w:spacing w:val="-6"/>
          <w:sz w:val="24"/>
        </w:rPr>
        <w:t xml:space="preserve"> </w:t>
      </w:r>
      <w:r>
        <w:rPr>
          <w:sz w:val="24"/>
        </w:rPr>
        <w:t>processing</w:t>
      </w:r>
      <w:r>
        <w:rPr>
          <w:spacing w:val="-6"/>
          <w:sz w:val="24"/>
        </w:rPr>
        <w:t xml:space="preserve"> </w:t>
      </w:r>
      <w:r>
        <w:rPr>
          <w:sz w:val="24"/>
        </w:rPr>
        <w:t>time</w:t>
      </w:r>
      <w:r>
        <w:rPr>
          <w:spacing w:val="-6"/>
          <w:sz w:val="24"/>
        </w:rPr>
        <w:t xml:space="preserve"> </w:t>
      </w:r>
      <w:r>
        <w:rPr>
          <w:sz w:val="24"/>
        </w:rPr>
        <w:t>for</w:t>
      </w:r>
      <w:r>
        <w:rPr>
          <w:spacing w:val="-6"/>
          <w:sz w:val="24"/>
        </w:rPr>
        <w:t xml:space="preserve"> </w:t>
      </w:r>
      <w:r>
        <w:rPr>
          <w:sz w:val="24"/>
        </w:rPr>
        <w:t>the</w:t>
      </w:r>
      <w:r>
        <w:rPr>
          <w:spacing w:val="-6"/>
          <w:sz w:val="24"/>
        </w:rPr>
        <w:t xml:space="preserve"> </w:t>
      </w:r>
      <w:r>
        <w:rPr>
          <w:sz w:val="24"/>
        </w:rPr>
        <w:t>first</w:t>
      </w:r>
      <w:r>
        <w:rPr>
          <w:spacing w:val="-6"/>
          <w:sz w:val="24"/>
        </w:rPr>
        <w:t xml:space="preserve"> </w:t>
      </w:r>
      <w:r>
        <w:rPr>
          <w:sz w:val="24"/>
        </w:rPr>
        <w:t>packet,</w:t>
      </w:r>
      <w:r>
        <w:rPr>
          <w:spacing w:val="-5"/>
          <w:sz w:val="24"/>
        </w:rPr>
        <w:t xml:space="preserve"> </w:t>
      </w:r>
      <w:r>
        <w:rPr>
          <w:sz w:val="24"/>
        </w:rPr>
        <w:t>and</w:t>
      </w:r>
      <w:r>
        <w:rPr>
          <w:spacing w:val="-6"/>
          <w:sz w:val="24"/>
        </w:rPr>
        <w:t xml:space="preserve"> </w:t>
      </w:r>
      <w:r>
        <w:rPr>
          <w:sz w:val="24"/>
        </w:rPr>
        <w:t>the</w:t>
      </w:r>
      <w:r>
        <w:rPr>
          <w:spacing w:val="-6"/>
          <w:sz w:val="24"/>
        </w:rPr>
        <w:t xml:space="preserve"> </w:t>
      </w:r>
      <w:r>
        <w:rPr>
          <w:sz w:val="24"/>
        </w:rPr>
        <w:t>total</w:t>
      </w:r>
      <w:r>
        <w:rPr>
          <w:spacing w:val="-6"/>
          <w:sz w:val="24"/>
        </w:rPr>
        <w:t xml:space="preserve"> </w:t>
      </w:r>
      <w:r>
        <w:rPr>
          <w:sz w:val="24"/>
        </w:rPr>
        <w:t>processing</w:t>
      </w:r>
      <w:r>
        <w:rPr>
          <w:spacing w:val="-6"/>
          <w:sz w:val="24"/>
        </w:rPr>
        <w:t xml:space="preserve"> </w:t>
      </w:r>
      <w:r>
        <w:rPr>
          <w:sz w:val="24"/>
        </w:rPr>
        <w:t>time</w:t>
      </w:r>
      <w:r>
        <w:rPr>
          <w:spacing w:val="-6"/>
          <w:sz w:val="24"/>
        </w:rPr>
        <w:t xml:space="preserve"> </w:t>
      </w:r>
      <w:r>
        <w:rPr>
          <w:sz w:val="24"/>
        </w:rPr>
        <w:t xml:space="preserve">for </w:t>
      </w:r>
      <w:r>
        <w:rPr>
          <w:rFonts w:ascii="Bookman Old Style" w:hAnsi="Bookman Old Style"/>
          <w:i/>
          <w:sz w:val="24"/>
        </w:rPr>
        <w:t>n</w:t>
      </w:r>
      <w:r>
        <w:rPr>
          <w:rFonts w:ascii="Bookman Old Style" w:hAnsi="Bookman Old Style"/>
          <w:i/>
          <w:spacing w:val="-50"/>
          <w:sz w:val="24"/>
        </w:rPr>
        <w:t xml:space="preserve"> </w:t>
      </w:r>
      <w:r>
        <w:rPr>
          <w:rFonts w:ascii="Tahoma" w:hAnsi="Tahoma"/>
          <w:sz w:val="24"/>
        </w:rPr>
        <w:t>+</w:t>
      </w:r>
      <w:r>
        <w:rPr>
          <w:rFonts w:ascii="Tahoma" w:hAnsi="Tahoma"/>
          <w:spacing w:val="-53"/>
          <w:sz w:val="24"/>
        </w:rPr>
        <w:t xml:space="preserve"> </w:t>
      </w:r>
      <w:r>
        <w:rPr>
          <w:rFonts w:ascii="Tahoma" w:hAnsi="Tahoma"/>
          <w:sz w:val="24"/>
        </w:rPr>
        <w:t>1</w:t>
      </w:r>
      <w:r>
        <w:rPr>
          <w:rFonts w:ascii="Tahoma" w:hAnsi="Tahoma"/>
          <w:spacing w:val="-32"/>
          <w:sz w:val="24"/>
        </w:rPr>
        <w:t xml:space="preserve"> </w:t>
      </w:r>
      <w:r>
        <w:rPr>
          <w:sz w:val="24"/>
        </w:rPr>
        <w:t>packets</w:t>
      </w:r>
      <w:r>
        <w:rPr>
          <w:spacing w:val="-17"/>
          <w:sz w:val="24"/>
        </w:rPr>
        <w:t xml:space="preserve"> </w:t>
      </w:r>
      <w:r>
        <w:rPr>
          <w:sz w:val="24"/>
        </w:rPr>
        <w:t>respectively.</w:t>
      </w:r>
      <w:r>
        <w:rPr>
          <w:spacing w:val="8"/>
          <w:sz w:val="24"/>
        </w:rPr>
        <w:t xml:space="preserve"> </w:t>
      </w:r>
      <w:r>
        <w:rPr>
          <w:spacing w:val="-10"/>
          <w:sz w:val="24"/>
        </w:rPr>
        <w:t>We</w:t>
      </w:r>
      <w:r>
        <w:rPr>
          <w:spacing w:val="-17"/>
          <w:sz w:val="24"/>
        </w:rPr>
        <w:t xml:space="preserve"> </w:t>
      </w:r>
      <w:r>
        <w:rPr>
          <w:sz w:val="24"/>
        </w:rPr>
        <w:t>denote</w:t>
      </w:r>
      <w:r>
        <w:rPr>
          <w:spacing w:val="-17"/>
          <w:sz w:val="24"/>
        </w:rPr>
        <w:t xml:space="preserve"> </w:t>
      </w:r>
      <w:r>
        <w:rPr>
          <w:sz w:val="24"/>
        </w:rPr>
        <w:t>the</w:t>
      </w:r>
      <w:r>
        <w:rPr>
          <w:spacing w:val="-17"/>
          <w:sz w:val="24"/>
        </w:rPr>
        <w:t xml:space="preserve"> </w:t>
      </w:r>
      <w:r>
        <w:rPr>
          <w:rFonts w:ascii="Bookman Old Style" w:hAnsi="Bookman Old Style"/>
          <w:i/>
          <w:sz w:val="24"/>
        </w:rPr>
        <w:t>α</w:t>
      </w:r>
      <w:r>
        <w:rPr>
          <w:rFonts w:ascii="Trebuchet MS" w:hAnsi="Trebuchet MS"/>
          <w:i/>
          <w:position w:val="-3"/>
          <w:sz w:val="16"/>
        </w:rPr>
        <w:t>z</w:t>
      </w:r>
      <w:r>
        <w:rPr>
          <w:rFonts w:ascii="Trebuchet MS" w:hAnsi="Trebuchet MS"/>
          <w:i/>
          <w:spacing w:val="10"/>
          <w:position w:val="-3"/>
          <w:sz w:val="16"/>
        </w:rPr>
        <w:t xml:space="preserve"> </w:t>
      </w:r>
      <w:r>
        <w:rPr>
          <w:sz w:val="24"/>
        </w:rPr>
        <w:t>as</w:t>
      </w:r>
      <w:r>
        <w:rPr>
          <w:spacing w:val="-17"/>
          <w:sz w:val="24"/>
        </w:rPr>
        <w:t xml:space="preserve"> </w:t>
      </w:r>
      <w:r>
        <w:rPr>
          <w:sz w:val="24"/>
        </w:rPr>
        <w:t>the</w:t>
      </w:r>
      <w:r>
        <w:rPr>
          <w:spacing w:val="-17"/>
          <w:sz w:val="24"/>
        </w:rPr>
        <w:t xml:space="preserve"> </w:t>
      </w:r>
      <w:r>
        <w:rPr>
          <w:sz w:val="24"/>
        </w:rPr>
        <w:t>time</w:t>
      </w:r>
      <w:r>
        <w:rPr>
          <w:spacing w:val="-17"/>
          <w:sz w:val="24"/>
        </w:rPr>
        <w:t xml:space="preserve"> </w:t>
      </w:r>
      <w:r>
        <w:rPr>
          <w:sz w:val="24"/>
        </w:rPr>
        <w:t>of</w:t>
      </w:r>
      <w:r>
        <w:rPr>
          <w:spacing w:val="-17"/>
          <w:sz w:val="24"/>
        </w:rPr>
        <w:t xml:space="preserve"> </w:t>
      </w:r>
      <w:r>
        <w:rPr>
          <w:sz w:val="24"/>
        </w:rPr>
        <w:t>sending</w:t>
      </w:r>
      <w:r>
        <w:rPr>
          <w:spacing w:val="-17"/>
          <w:sz w:val="24"/>
        </w:rPr>
        <w:t xml:space="preserve"> </w:t>
      </w:r>
      <w:proofErr w:type="spellStart"/>
      <w:r>
        <w:rPr>
          <w:rFonts w:ascii="Bookman Old Style" w:hAnsi="Bookman Old Style"/>
          <w:i/>
          <w:sz w:val="24"/>
        </w:rPr>
        <w:t>pkt</w:t>
      </w:r>
      <w:proofErr w:type="spellEnd"/>
      <w:r>
        <w:rPr>
          <w:rFonts w:ascii="Trebuchet MS" w:hAnsi="Trebuchet MS"/>
          <w:i/>
          <w:position w:val="-3"/>
          <w:sz w:val="16"/>
        </w:rPr>
        <w:t>z</w:t>
      </w:r>
      <w:r>
        <w:rPr>
          <w:rFonts w:ascii="Trebuchet MS" w:hAnsi="Trebuchet MS"/>
          <w:i/>
          <w:spacing w:val="10"/>
          <w:position w:val="-3"/>
          <w:sz w:val="16"/>
        </w:rPr>
        <w:t xml:space="preserve"> </w:t>
      </w:r>
      <w:r>
        <w:rPr>
          <w:sz w:val="24"/>
        </w:rPr>
        <w:t>and</w:t>
      </w:r>
      <w:r>
        <w:rPr>
          <w:spacing w:val="-17"/>
          <w:sz w:val="24"/>
        </w:rPr>
        <w:t xml:space="preserve"> </w:t>
      </w:r>
      <w:r>
        <w:rPr>
          <w:sz w:val="24"/>
        </w:rPr>
        <w:t>the</w:t>
      </w:r>
      <w:r>
        <w:rPr>
          <w:spacing w:val="-17"/>
          <w:sz w:val="24"/>
        </w:rPr>
        <w:t xml:space="preserve"> </w:t>
      </w:r>
      <w:r>
        <w:rPr>
          <w:rFonts w:ascii="Bookman Old Style" w:hAnsi="Bookman Old Style"/>
          <w:i/>
          <w:sz w:val="24"/>
        </w:rPr>
        <w:t>β</w:t>
      </w:r>
      <w:r>
        <w:rPr>
          <w:rFonts w:ascii="Trebuchet MS" w:hAnsi="Trebuchet MS"/>
          <w:i/>
          <w:position w:val="-3"/>
          <w:sz w:val="16"/>
        </w:rPr>
        <w:t>z</w:t>
      </w:r>
      <w:r>
        <w:rPr>
          <w:rFonts w:ascii="Trebuchet MS" w:hAnsi="Trebuchet MS"/>
          <w:i/>
          <w:spacing w:val="10"/>
          <w:position w:val="-3"/>
          <w:sz w:val="16"/>
        </w:rPr>
        <w:t xml:space="preserve"> </w:t>
      </w:r>
      <w:r>
        <w:rPr>
          <w:sz w:val="24"/>
        </w:rPr>
        <w:t>as</w:t>
      </w:r>
      <w:r>
        <w:rPr>
          <w:spacing w:val="-17"/>
          <w:sz w:val="24"/>
        </w:rPr>
        <w:t xml:space="preserve"> </w:t>
      </w:r>
      <w:r>
        <w:rPr>
          <w:sz w:val="24"/>
        </w:rPr>
        <w:t>the</w:t>
      </w:r>
      <w:r>
        <w:rPr>
          <w:spacing w:val="-17"/>
          <w:sz w:val="24"/>
        </w:rPr>
        <w:t xml:space="preserve"> </w:t>
      </w:r>
      <w:r>
        <w:rPr>
          <w:sz w:val="24"/>
        </w:rPr>
        <w:t xml:space="preserve">arrival time of </w:t>
      </w:r>
      <w:proofErr w:type="spellStart"/>
      <w:r>
        <w:rPr>
          <w:rFonts w:ascii="Bookman Old Style" w:hAnsi="Bookman Old Style"/>
          <w:i/>
          <w:sz w:val="24"/>
        </w:rPr>
        <w:t>pkt</w:t>
      </w:r>
      <w:proofErr w:type="spellEnd"/>
      <w:r>
        <w:rPr>
          <w:rFonts w:ascii="Trebuchet MS" w:hAnsi="Trebuchet MS"/>
          <w:i/>
          <w:position w:val="-3"/>
          <w:sz w:val="16"/>
        </w:rPr>
        <w:t xml:space="preserve">z </w:t>
      </w:r>
      <w:r>
        <w:rPr>
          <w:sz w:val="24"/>
        </w:rPr>
        <w:t xml:space="preserve">. And the </w:t>
      </w:r>
      <w:r>
        <w:rPr>
          <w:rFonts w:ascii="Bookman Old Style" w:hAnsi="Bookman Old Style"/>
          <w:i/>
          <w:sz w:val="24"/>
        </w:rPr>
        <w:t>T</w:t>
      </w:r>
      <w:proofErr w:type="spellStart"/>
      <w:r>
        <w:rPr>
          <w:rFonts w:ascii="Trebuchet MS" w:hAnsi="Trebuchet MS"/>
          <w:i/>
          <w:position w:val="-3"/>
          <w:sz w:val="16"/>
        </w:rPr>
        <w:t>init</w:t>
      </w:r>
      <w:proofErr w:type="spellEnd"/>
      <w:r>
        <w:rPr>
          <w:rFonts w:ascii="Trebuchet MS" w:hAnsi="Trebuchet MS"/>
          <w:i/>
          <w:position w:val="-3"/>
          <w:sz w:val="16"/>
        </w:rPr>
        <w:t xml:space="preserve"> </w:t>
      </w:r>
      <w:r>
        <w:rPr>
          <w:sz w:val="24"/>
        </w:rPr>
        <w:t xml:space="preserve">and the </w:t>
      </w:r>
      <w:r>
        <w:rPr>
          <w:rFonts w:ascii="Bookman Old Style" w:hAnsi="Bookman Old Style"/>
          <w:i/>
          <w:sz w:val="24"/>
        </w:rPr>
        <w:t xml:space="preserve">T </w:t>
      </w:r>
      <w:r>
        <w:rPr>
          <w:sz w:val="24"/>
        </w:rPr>
        <w:t xml:space="preserve">be derived by the </w:t>
      </w:r>
      <w:r>
        <w:rPr>
          <w:rFonts w:ascii="Bookman Old Style" w:hAnsi="Bookman Old Style"/>
          <w:i/>
          <w:sz w:val="24"/>
        </w:rPr>
        <w:t>T</w:t>
      </w:r>
      <w:proofErr w:type="spellStart"/>
      <w:r>
        <w:rPr>
          <w:rFonts w:ascii="Trebuchet MS" w:hAnsi="Trebuchet MS"/>
          <w:i/>
          <w:position w:val="-3"/>
          <w:sz w:val="16"/>
        </w:rPr>
        <w:t>init</w:t>
      </w:r>
      <w:proofErr w:type="spellEnd"/>
      <w:r>
        <w:rPr>
          <w:rFonts w:ascii="Trebuchet MS" w:hAnsi="Trebuchet MS"/>
          <w:i/>
          <w:position w:val="-3"/>
          <w:sz w:val="16"/>
        </w:rPr>
        <w:t xml:space="preserve"> </w:t>
      </w:r>
      <w:r>
        <w:rPr>
          <w:rFonts w:ascii="Tahoma" w:hAnsi="Tahoma"/>
          <w:sz w:val="24"/>
        </w:rPr>
        <w:t xml:space="preserve">= </w:t>
      </w:r>
      <w:r>
        <w:rPr>
          <w:rFonts w:ascii="Bookman Old Style" w:hAnsi="Bookman Old Style"/>
          <w:i/>
          <w:sz w:val="24"/>
        </w:rPr>
        <w:t>β</w:t>
      </w:r>
      <w:r>
        <w:rPr>
          <w:rFonts w:ascii="PMingLiU" w:hAnsi="PMingLiU"/>
          <w:position w:val="-3"/>
          <w:sz w:val="16"/>
        </w:rPr>
        <w:t xml:space="preserve">1 </w:t>
      </w:r>
      <w:r>
        <w:rPr>
          <w:rFonts w:ascii="Meiryo" w:hAnsi="Meiryo"/>
          <w:i/>
          <w:sz w:val="24"/>
        </w:rPr>
        <w:t xml:space="preserve">− </w:t>
      </w:r>
      <w:r>
        <w:rPr>
          <w:rFonts w:ascii="Bookman Old Style" w:hAnsi="Bookman Old Style"/>
          <w:i/>
          <w:sz w:val="24"/>
        </w:rPr>
        <w:t>α</w:t>
      </w:r>
      <w:r>
        <w:rPr>
          <w:rFonts w:ascii="PMingLiU" w:hAnsi="PMingLiU"/>
          <w:position w:val="-3"/>
          <w:sz w:val="16"/>
        </w:rPr>
        <w:t xml:space="preserve">1 </w:t>
      </w:r>
      <w:r>
        <w:rPr>
          <w:sz w:val="24"/>
        </w:rPr>
        <w:t xml:space="preserve">and </w:t>
      </w:r>
      <w:r>
        <w:rPr>
          <w:rFonts w:ascii="Bookman Old Style" w:hAnsi="Bookman Old Style"/>
          <w:i/>
          <w:sz w:val="24"/>
        </w:rPr>
        <w:t xml:space="preserve">T </w:t>
      </w:r>
      <w:r>
        <w:rPr>
          <w:rFonts w:ascii="Tahoma" w:hAnsi="Tahoma"/>
          <w:sz w:val="24"/>
        </w:rPr>
        <w:t xml:space="preserve">= </w:t>
      </w:r>
      <w:r>
        <w:rPr>
          <w:rFonts w:ascii="Bookman Old Style" w:hAnsi="Bookman Old Style"/>
          <w:i/>
          <w:sz w:val="24"/>
        </w:rPr>
        <w:t>β</w:t>
      </w:r>
      <w:r>
        <w:rPr>
          <w:rFonts w:ascii="Trebuchet MS" w:hAnsi="Trebuchet MS"/>
          <w:i/>
          <w:position w:val="-3"/>
          <w:sz w:val="16"/>
        </w:rPr>
        <w:t>n</w:t>
      </w:r>
      <w:r>
        <w:rPr>
          <w:rFonts w:ascii="PMingLiU" w:hAnsi="PMingLiU"/>
          <w:position w:val="-3"/>
          <w:sz w:val="16"/>
        </w:rPr>
        <w:t xml:space="preserve">+1 </w:t>
      </w:r>
      <w:r>
        <w:rPr>
          <w:rFonts w:ascii="Meiryo" w:hAnsi="Meiryo"/>
          <w:i/>
          <w:sz w:val="24"/>
        </w:rPr>
        <w:t xml:space="preserve">− </w:t>
      </w:r>
      <w:r>
        <w:rPr>
          <w:rFonts w:ascii="Bookman Old Style" w:hAnsi="Bookman Old Style"/>
          <w:i/>
          <w:sz w:val="24"/>
        </w:rPr>
        <w:t>α</w:t>
      </w:r>
      <w:r>
        <w:rPr>
          <w:rFonts w:ascii="PMingLiU" w:hAnsi="PMingLiU"/>
          <w:position w:val="-3"/>
          <w:sz w:val="16"/>
        </w:rPr>
        <w:t xml:space="preserve">1 </w:t>
      </w:r>
      <w:r>
        <w:rPr>
          <w:sz w:val="24"/>
        </w:rPr>
        <w:t>respectively.</w:t>
      </w:r>
    </w:p>
    <w:p w14:paraId="28018635" w14:textId="77777777" w:rsidR="004B4298" w:rsidRDefault="004B4298">
      <w:pPr>
        <w:spacing w:line="478" w:lineRule="exact"/>
        <w:jc w:val="both"/>
        <w:rPr>
          <w:sz w:val="24"/>
        </w:rPr>
        <w:sectPr w:rsidR="004B4298">
          <w:pgSz w:w="11910" w:h="16840"/>
          <w:pgMar w:top="1520" w:right="1020" w:bottom="1000" w:left="1600" w:header="0" w:footer="812" w:gutter="0"/>
          <w:cols w:space="720"/>
        </w:sectPr>
      </w:pPr>
    </w:p>
    <w:p w14:paraId="5D866144" w14:textId="77777777" w:rsidR="004B4298" w:rsidRDefault="007908FA">
      <w:pPr>
        <w:tabs>
          <w:tab w:val="left" w:pos="4902"/>
        </w:tabs>
        <w:ind w:left="327"/>
        <w:rPr>
          <w:sz w:val="20"/>
        </w:rPr>
      </w:pPr>
      <w:r>
        <w:rPr>
          <w:noProof/>
          <w:position w:val="5"/>
          <w:sz w:val="20"/>
          <w:lang w:eastAsia="zh-TW"/>
        </w:rPr>
        <w:lastRenderedPageBreak/>
        <w:drawing>
          <wp:inline distT="0" distB="0" distL="0" distR="0" wp14:anchorId="5FAC44D4" wp14:editId="6ED950C1">
            <wp:extent cx="2556319" cy="3278981"/>
            <wp:effectExtent l="0" t="0" r="0" b="0"/>
            <wp:docPr id="1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png"/>
                    <pic:cNvPicPr/>
                  </pic:nvPicPr>
                  <pic:blipFill>
                    <a:blip r:embed="rId16" cstate="print"/>
                    <a:stretch>
                      <a:fillRect/>
                    </a:stretch>
                  </pic:blipFill>
                  <pic:spPr>
                    <a:xfrm>
                      <a:off x="0" y="0"/>
                      <a:ext cx="2556319" cy="3278981"/>
                    </a:xfrm>
                    <a:prstGeom prst="rect">
                      <a:avLst/>
                    </a:prstGeom>
                  </pic:spPr>
                </pic:pic>
              </a:graphicData>
            </a:graphic>
          </wp:inline>
        </w:drawing>
      </w:r>
      <w:r>
        <w:rPr>
          <w:position w:val="5"/>
          <w:sz w:val="20"/>
        </w:rPr>
        <w:tab/>
      </w:r>
      <w:r>
        <w:rPr>
          <w:noProof/>
          <w:sz w:val="20"/>
          <w:lang w:eastAsia="zh-TW"/>
        </w:rPr>
        <w:drawing>
          <wp:inline distT="0" distB="0" distL="0" distR="0" wp14:anchorId="21FBF0DB" wp14:editId="5953B508">
            <wp:extent cx="2572321" cy="2212276"/>
            <wp:effectExtent l="0" t="0" r="0" b="0"/>
            <wp:docPr id="1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png"/>
                    <pic:cNvPicPr/>
                  </pic:nvPicPr>
                  <pic:blipFill>
                    <a:blip r:embed="rId17" cstate="print"/>
                    <a:stretch>
                      <a:fillRect/>
                    </a:stretch>
                  </pic:blipFill>
                  <pic:spPr>
                    <a:xfrm>
                      <a:off x="0" y="0"/>
                      <a:ext cx="2572321" cy="2212276"/>
                    </a:xfrm>
                    <a:prstGeom prst="rect">
                      <a:avLst/>
                    </a:prstGeom>
                  </pic:spPr>
                </pic:pic>
              </a:graphicData>
            </a:graphic>
          </wp:inline>
        </w:drawing>
      </w:r>
    </w:p>
    <w:p w14:paraId="074E4885" w14:textId="77777777" w:rsidR="004B4298" w:rsidRDefault="004B4298">
      <w:pPr>
        <w:pStyle w:val="a3"/>
        <w:spacing w:before="3"/>
        <w:rPr>
          <w:sz w:val="19"/>
        </w:rPr>
      </w:pPr>
    </w:p>
    <w:p w14:paraId="6140CF7C" w14:textId="77777777" w:rsidR="004B4298" w:rsidRDefault="007908FA">
      <w:pPr>
        <w:pStyle w:val="a3"/>
        <w:tabs>
          <w:tab w:val="left" w:pos="5495"/>
        </w:tabs>
        <w:spacing w:before="69"/>
        <w:ind w:left="1149"/>
      </w:pPr>
      <w:r>
        <w:t>Figure</w:t>
      </w:r>
      <w:r>
        <w:rPr>
          <w:spacing w:val="-3"/>
        </w:rPr>
        <w:t xml:space="preserve"> </w:t>
      </w:r>
      <w:r>
        <w:t>5:</w:t>
      </w:r>
      <w:r>
        <w:rPr>
          <w:spacing w:val="16"/>
        </w:rPr>
        <w:t xml:space="preserve"> </w:t>
      </w:r>
      <w:bookmarkStart w:id="35" w:name="_bookmark21"/>
      <w:bookmarkEnd w:id="35"/>
      <w:r>
        <w:t>Burst-until-loss</w:t>
      </w:r>
      <w:r>
        <w:tab/>
        <w:t>Figure 6:</w:t>
      </w:r>
      <w:r>
        <w:rPr>
          <w:spacing w:val="3"/>
        </w:rPr>
        <w:t xml:space="preserve"> </w:t>
      </w:r>
      <w:bookmarkStart w:id="36" w:name="_bookmark22"/>
      <w:bookmarkEnd w:id="36"/>
      <w:r>
        <w:t>Back-to-back-traffic</w:t>
      </w:r>
    </w:p>
    <w:p w14:paraId="0E64B898" w14:textId="77777777" w:rsidR="004B4298" w:rsidRDefault="004B4298">
      <w:pPr>
        <w:pStyle w:val="a3"/>
      </w:pPr>
    </w:p>
    <w:p w14:paraId="490A4BF3" w14:textId="77777777" w:rsidR="004B4298" w:rsidRDefault="004B4298">
      <w:pPr>
        <w:pStyle w:val="a3"/>
        <w:spacing w:before="2"/>
        <w:rPr>
          <w:sz w:val="27"/>
        </w:rPr>
      </w:pPr>
    </w:p>
    <w:p w14:paraId="2B1093FA" w14:textId="77777777" w:rsidR="004B4298" w:rsidRDefault="007908FA">
      <w:pPr>
        <w:pStyle w:val="2"/>
        <w:numPr>
          <w:ilvl w:val="1"/>
          <w:numId w:val="2"/>
        </w:numPr>
        <w:tabs>
          <w:tab w:val="left" w:pos="875"/>
          <w:tab w:val="left" w:pos="876"/>
        </w:tabs>
      </w:pPr>
      <w:bookmarkStart w:id="37" w:name="Masked_entry"/>
      <w:bookmarkStart w:id="38" w:name="_bookmark23"/>
      <w:bookmarkEnd w:id="37"/>
      <w:bookmarkEnd w:id="38"/>
      <w:r>
        <w:t>Masked</w:t>
      </w:r>
      <w:r>
        <w:rPr>
          <w:spacing w:val="25"/>
        </w:rPr>
        <w:t xml:space="preserve"> </w:t>
      </w:r>
      <w:r>
        <w:t>entry</w:t>
      </w:r>
    </w:p>
    <w:p w14:paraId="3609AA79" w14:textId="77777777" w:rsidR="004B4298" w:rsidRDefault="004B4298">
      <w:pPr>
        <w:pStyle w:val="a3"/>
        <w:spacing w:before="10"/>
        <w:rPr>
          <w:b/>
          <w:sz w:val="32"/>
        </w:rPr>
      </w:pPr>
    </w:p>
    <w:p w14:paraId="2BDDB6D4" w14:textId="77777777" w:rsidR="004B4298" w:rsidRDefault="007908FA">
      <w:pPr>
        <w:pStyle w:val="a3"/>
        <w:spacing w:line="415" w:lineRule="auto"/>
        <w:ind w:left="100" w:right="110" w:firstLine="351"/>
        <w:jc w:val="both"/>
      </w:pPr>
      <w:r>
        <w:t xml:space="preserve">Base on the definition of </w:t>
      </w:r>
      <w:proofErr w:type="spellStart"/>
      <w:r>
        <w:t>OpenFlow</w:t>
      </w:r>
      <w:proofErr w:type="spellEnd"/>
      <w:r>
        <w:t xml:space="preserve"> specification, the flow table can have multiple entries with the same match fields of different priority.</w:t>
      </w:r>
    </w:p>
    <w:p w14:paraId="73BBB8CE" w14:textId="77777777" w:rsidR="004B4298" w:rsidRDefault="004B4298">
      <w:pPr>
        <w:pStyle w:val="a3"/>
        <w:spacing w:before="8"/>
        <w:rPr>
          <w:sz w:val="31"/>
        </w:rPr>
      </w:pPr>
    </w:p>
    <w:p w14:paraId="03ADB638" w14:textId="77777777" w:rsidR="004B4298" w:rsidRDefault="007908FA">
      <w:pPr>
        <w:pStyle w:val="3"/>
      </w:pPr>
      <w:r>
        <w:t>Idle-timeout-derived-by-hard-timeout</w:t>
      </w:r>
    </w:p>
    <w:p w14:paraId="3A342DBA" w14:textId="77777777" w:rsidR="004B4298" w:rsidRDefault="004B4298">
      <w:pPr>
        <w:pStyle w:val="a3"/>
        <w:rPr>
          <w:b/>
          <w:sz w:val="28"/>
        </w:rPr>
      </w:pPr>
    </w:p>
    <w:p w14:paraId="7ECB18ED" w14:textId="77777777" w:rsidR="004B4298" w:rsidRDefault="007908FA">
      <w:pPr>
        <w:pStyle w:val="a3"/>
        <w:spacing w:line="415" w:lineRule="auto"/>
        <w:ind w:left="100" w:right="110" w:firstLine="351"/>
        <w:jc w:val="both"/>
      </w:pPr>
      <w:r>
        <w:t>The purpose of this case is to measure the accuracy of timeout for a given flow entry. The timeout measurement includes hard-timeout and idle-timeout. For the measurement of hard- timeout, we can evaluate the accuracy simply based on the packet injected into the DUT. But for the measurement of idle-timeout, the deviation of the accuracy could be larger due to the inter-arrival time of the traffic as the flow entry being matched.</w:t>
      </w:r>
    </w:p>
    <w:p w14:paraId="50882C90" w14:textId="77777777" w:rsidR="004B4298" w:rsidRDefault="007908FA">
      <w:pPr>
        <w:pStyle w:val="a3"/>
        <w:spacing w:before="8" w:line="412" w:lineRule="auto"/>
        <w:ind w:left="100" w:right="110" w:firstLine="351"/>
        <w:jc w:val="both"/>
      </w:pPr>
      <w:r>
        <w:rPr>
          <w:spacing w:val="-9"/>
        </w:rPr>
        <w:t xml:space="preserve">To </w:t>
      </w:r>
      <w:r>
        <w:t xml:space="preserve">evaluate the accuracy of idle-timeout, we propose to use the masked entry to avoid the reset of the timer for idle-timeout at the wrong time by the arriving packet. In Figure </w:t>
      </w:r>
      <w:hyperlink w:anchor="_bookmark26" w:history="1">
        <w:r>
          <w:t>7</w:t>
        </w:r>
      </w:hyperlink>
      <w:r>
        <w:t xml:space="preserve">, there are two flow entries added into the </w:t>
      </w:r>
      <w:proofErr w:type="spellStart"/>
      <w:r>
        <w:rPr>
          <w:rFonts w:ascii="Bookman Old Style"/>
          <w:i/>
        </w:rPr>
        <w:t>dut</w:t>
      </w:r>
      <w:proofErr w:type="spellEnd"/>
      <w:r>
        <w:t xml:space="preserve">. The first one is the idle-timeout flow entry and the second is the hard-timeout flow entry which is the masked entry with higher priority. Both of the flow entries are matched with the </w:t>
      </w:r>
      <w:r>
        <w:rPr>
          <w:rFonts w:ascii="Bookman Old Style"/>
          <w:i/>
        </w:rPr>
        <w:t xml:space="preserve">T </w:t>
      </w:r>
      <w:r>
        <w:rPr>
          <w:rFonts w:ascii="Bookman Old Style"/>
          <w:i/>
          <w:spacing w:val="16"/>
        </w:rPr>
        <w:t>FC</w:t>
      </w:r>
      <w:r>
        <w:rPr>
          <w:rFonts w:ascii="Bookman Old Style"/>
          <w:i/>
          <w:spacing w:val="-43"/>
        </w:rPr>
        <w:t xml:space="preserve"> </w:t>
      </w:r>
      <w:r>
        <w:t>and the time of idle-timeout (</w:t>
      </w:r>
      <w:r>
        <w:rPr>
          <w:rFonts w:ascii="Bookman Old Style"/>
          <w:i/>
        </w:rPr>
        <w:t>T</w:t>
      </w:r>
      <w:r>
        <w:rPr>
          <w:i/>
          <w:position w:val="-3"/>
          <w:sz w:val="16"/>
        </w:rPr>
        <w:t>idle</w:t>
      </w:r>
      <w:r>
        <w:rPr>
          <w:position w:val="-3"/>
          <w:sz w:val="16"/>
        </w:rPr>
        <w:t>-</w:t>
      </w:r>
      <w:r>
        <w:rPr>
          <w:i/>
          <w:position w:val="-3"/>
          <w:sz w:val="16"/>
        </w:rPr>
        <w:t>timeout</w:t>
      </w:r>
      <w:r>
        <w:t>) equals the</w:t>
      </w:r>
    </w:p>
    <w:p w14:paraId="132282E2" w14:textId="77777777" w:rsidR="004B4298" w:rsidRDefault="004B4298">
      <w:pPr>
        <w:spacing w:line="412" w:lineRule="auto"/>
        <w:jc w:val="both"/>
        <w:sectPr w:rsidR="004B4298">
          <w:pgSz w:w="11910" w:h="16840"/>
          <w:pgMar w:top="1400" w:right="1020" w:bottom="1000" w:left="1600" w:header="0" w:footer="812" w:gutter="0"/>
          <w:cols w:space="720"/>
        </w:sectPr>
      </w:pPr>
    </w:p>
    <w:p w14:paraId="2E03C12A" w14:textId="77777777" w:rsidR="004B4298" w:rsidRDefault="007908FA">
      <w:pPr>
        <w:pStyle w:val="a3"/>
        <w:spacing w:before="52" w:line="410" w:lineRule="auto"/>
        <w:ind w:left="100" w:right="310"/>
        <w:jc w:val="both"/>
      </w:pPr>
      <w:r>
        <w:lastRenderedPageBreak/>
        <w:t>time of hard-timeout (</w:t>
      </w:r>
      <w:r>
        <w:rPr>
          <w:rFonts w:ascii="Bookman Old Style"/>
          <w:i/>
        </w:rPr>
        <w:t>T</w:t>
      </w:r>
      <w:r>
        <w:rPr>
          <w:i/>
          <w:position w:val="-3"/>
          <w:sz w:val="16"/>
        </w:rPr>
        <w:t>hard</w:t>
      </w:r>
      <w:r>
        <w:rPr>
          <w:position w:val="-3"/>
          <w:sz w:val="16"/>
        </w:rPr>
        <w:t>-</w:t>
      </w:r>
      <w:r>
        <w:rPr>
          <w:i/>
          <w:position w:val="-3"/>
          <w:sz w:val="16"/>
        </w:rPr>
        <w:t>timeout</w:t>
      </w:r>
      <w:r>
        <w:t xml:space="preserve">). When the idle-timeout flow entry is added to the </w:t>
      </w:r>
      <w:proofErr w:type="spellStart"/>
      <w:r>
        <w:rPr>
          <w:rFonts w:ascii="Bookman Old Style"/>
          <w:i/>
        </w:rPr>
        <w:t>dut</w:t>
      </w:r>
      <w:proofErr w:type="spellEnd"/>
      <w:r>
        <w:t>, the timer</w:t>
      </w:r>
      <w:r>
        <w:rPr>
          <w:spacing w:val="-9"/>
        </w:rPr>
        <w:t xml:space="preserve"> </w:t>
      </w:r>
      <w:r>
        <w:t>for</w:t>
      </w:r>
      <w:r>
        <w:rPr>
          <w:spacing w:val="-9"/>
        </w:rPr>
        <w:t xml:space="preserve"> </w:t>
      </w:r>
      <w:r>
        <w:t>idle-timeout</w:t>
      </w:r>
      <w:r>
        <w:rPr>
          <w:spacing w:val="-9"/>
        </w:rPr>
        <w:t xml:space="preserve"> </w:t>
      </w:r>
      <w:r>
        <w:t>stays</w:t>
      </w:r>
      <w:r>
        <w:rPr>
          <w:spacing w:val="-9"/>
        </w:rPr>
        <w:t xml:space="preserve"> </w:t>
      </w:r>
      <w:r>
        <w:t>zero</w:t>
      </w:r>
      <w:r>
        <w:rPr>
          <w:spacing w:val="-9"/>
        </w:rPr>
        <w:t xml:space="preserve"> </w:t>
      </w:r>
      <w:r>
        <w:t>as</w:t>
      </w:r>
      <w:r>
        <w:rPr>
          <w:spacing w:val="-9"/>
        </w:rPr>
        <w:t xml:space="preserve"> </w:t>
      </w:r>
      <w:r>
        <w:t>the</w:t>
      </w:r>
      <w:r>
        <w:rPr>
          <w:spacing w:val="-9"/>
        </w:rPr>
        <w:t xml:space="preserve"> </w:t>
      </w:r>
      <w:r>
        <w:t>packets</w:t>
      </w:r>
      <w:r>
        <w:rPr>
          <w:spacing w:val="-9"/>
        </w:rPr>
        <w:t xml:space="preserve"> </w:t>
      </w:r>
      <w:r>
        <w:t>are</w:t>
      </w:r>
      <w:r>
        <w:rPr>
          <w:spacing w:val="-9"/>
        </w:rPr>
        <w:t xml:space="preserve"> </w:t>
      </w:r>
      <w:r>
        <w:t>forwarded</w:t>
      </w:r>
      <w:r>
        <w:rPr>
          <w:spacing w:val="-9"/>
        </w:rPr>
        <w:t xml:space="preserve"> </w:t>
      </w:r>
      <w:r>
        <w:t>based</w:t>
      </w:r>
      <w:r>
        <w:rPr>
          <w:spacing w:val="-9"/>
        </w:rPr>
        <w:t xml:space="preserve"> </w:t>
      </w:r>
      <w:r>
        <w:t>on</w:t>
      </w:r>
      <w:r>
        <w:rPr>
          <w:spacing w:val="-9"/>
        </w:rPr>
        <w:t xml:space="preserve"> </w:t>
      </w:r>
      <w:r>
        <w:t>the</w:t>
      </w:r>
      <w:r>
        <w:rPr>
          <w:spacing w:val="-9"/>
        </w:rPr>
        <w:t xml:space="preserve"> </w:t>
      </w:r>
      <w:r>
        <w:t>matched</w:t>
      </w:r>
      <w:r>
        <w:rPr>
          <w:spacing w:val="-9"/>
        </w:rPr>
        <w:t xml:space="preserve"> </w:t>
      </w:r>
      <w:r>
        <w:rPr>
          <w:spacing w:val="-3"/>
        </w:rPr>
        <w:t>entry.</w:t>
      </w:r>
      <w:r>
        <w:rPr>
          <w:spacing w:val="14"/>
        </w:rPr>
        <w:t xml:space="preserve"> </w:t>
      </w:r>
      <w:r>
        <w:t>After the</w:t>
      </w:r>
      <w:r>
        <w:rPr>
          <w:spacing w:val="-16"/>
        </w:rPr>
        <w:t xml:space="preserve"> </w:t>
      </w:r>
      <w:r>
        <w:t>setting</w:t>
      </w:r>
      <w:r>
        <w:rPr>
          <w:spacing w:val="-16"/>
        </w:rPr>
        <w:t xml:space="preserve"> </w:t>
      </w:r>
      <w:r>
        <w:t>of</w:t>
      </w:r>
      <w:r>
        <w:rPr>
          <w:spacing w:val="-16"/>
        </w:rPr>
        <w:t xml:space="preserve"> </w:t>
      </w:r>
      <w:r>
        <w:t>the</w:t>
      </w:r>
      <w:r>
        <w:rPr>
          <w:spacing w:val="-16"/>
        </w:rPr>
        <w:t xml:space="preserve"> </w:t>
      </w:r>
      <w:r>
        <w:t>idle-timeout</w:t>
      </w:r>
      <w:r>
        <w:rPr>
          <w:spacing w:val="-16"/>
        </w:rPr>
        <w:t xml:space="preserve"> </w:t>
      </w:r>
      <w:r>
        <w:t>flow</w:t>
      </w:r>
      <w:r>
        <w:rPr>
          <w:spacing w:val="-16"/>
        </w:rPr>
        <w:t xml:space="preserve"> </w:t>
      </w:r>
      <w:r>
        <w:rPr>
          <w:spacing w:val="-3"/>
        </w:rPr>
        <w:t>entry,</w:t>
      </w:r>
      <w:r>
        <w:rPr>
          <w:spacing w:val="-15"/>
        </w:rPr>
        <w:t xml:space="preserve"> </w:t>
      </w:r>
      <w:r>
        <w:t>the</w:t>
      </w:r>
      <w:r>
        <w:rPr>
          <w:spacing w:val="-16"/>
        </w:rPr>
        <w:t xml:space="preserve"> </w:t>
      </w:r>
      <w:r>
        <w:t>hard-timeout</w:t>
      </w:r>
      <w:r>
        <w:rPr>
          <w:spacing w:val="-16"/>
        </w:rPr>
        <w:t xml:space="preserve"> </w:t>
      </w:r>
      <w:r>
        <w:t>flow</w:t>
      </w:r>
      <w:r>
        <w:rPr>
          <w:spacing w:val="-16"/>
        </w:rPr>
        <w:t xml:space="preserve"> </w:t>
      </w:r>
      <w:r>
        <w:t>entry</w:t>
      </w:r>
      <w:r>
        <w:rPr>
          <w:spacing w:val="-16"/>
        </w:rPr>
        <w:t xml:space="preserve"> </w:t>
      </w:r>
      <w:r>
        <w:t>is</w:t>
      </w:r>
      <w:r>
        <w:rPr>
          <w:spacing w:val="-16"/>
        </w:rPr>
        <w:t xml:space="preserve"> </w:t>
      </w:r>
      <w:r>
        <w:t>added</w:t>
      </w:r>
      <w:r>
        <w:rPr>
          <w:spacing w:val="-16"/>
        </w:rPr>
        <w:t xml:space="preserve"> </w:t>
      </w:r>
      <w:r>
        <w:t>to</w:t>
      </w:r>
      <w:r>
        <w:rPr>
          <w:spacing w:val="-16"/>
        </w:rPr>
        <w:t xml:space="preserve"> </w:t>
      </w:r>
      <w:r>
        <w:t>the</w:t>
      </w:r>
      <w:r>
        <w:rPr>
          <w:spacing w:val="-17"/>
        </w:rPr>
        <w:t xml:space="preserve"> </w:t>
      </w:r>
      <w:proofErr w:type="spellStart"/>
      <w:r>
        <w:rPr>
          <w:rFonts w:ascii="Bookman Old Style"/>
          <w:i/>
        </w:rPr>
        <w:t>dut</w:t>
      </w:r>
      <w:proofErr w:type="spellEnd"/>
      <w:r>
        <w:t>.</w:t>
      </w:r>
      <w:r>
        <w:rPr>
          <w:spacing w:val="8"/>
        </w:rPr>
        <w:t xml:space="preserve"> </w:t>
      </w:r>
      <w:r>
        <w:t>At</w:t>
      </w:r>
      <w:r>
        <w:rPr>
          <w:spacing w:val="-16"/>
        </w:rPr>
        <w:t xml:space="preserve"> </w:t>
      </w:r>
      <w:r>
        <w:t>this moment, the hard-timeout flow entry will take over the idle-timeout flow entry because of its higher</w:t>
      </w:r>
      <w:r>
        <w:rPr>
          <w:spacing w:val="-5"/>
        </w:rPr>
        <w:t xml:space="preserve"> </w:t>
      </w:r>
      <w:r>
        <w:t>priority.</w:t>
      </w:r>
      <w:r>
        <w:rPr>
          <w:spacing w:val="15"/>
        </w:rPr>
        <w:t xml:space="preserve"> </w:t>
      </w:r>
      <w:r>
        <w:t>And</w:t>
      </w:r>
      <w:r>
        <w:rPr>
          <w:spacing w:val="-5"/>
        </w:rPr>
        <w:t xml:space="preserve"> </w:t>
      </w:r>
      <w:r>
        <w:t>the</w:t>
      </w:r>
      <w:r>
        <w:rPr>
          <w:spacing w:val="-5"/>
        </w:rPr>
        <w:t xml:space="preserve"> </w:t>
      </w:r>
      <w:r>
        <w:t>timers</w:t>
      </w:r>
      <w:r>
        <w:rPr>
          <w:spacing w:val="-5"/>
        </w:rPr>
        <w:t xml:space="preserve"> </w:t>
      </w:r>
      <w:r>
        <w:t>for</w:t>
      </w:r>
      <w:r>
        <w:rPr>
          <w:spacing w:val="-5"/>
        </w:rPr>
        <w:t xml:space="preserve"> </w:t>
      </w:r>
      <w:r>
        <w:t>both</w:t>
      </w:r>
      <w:r>
        <w:rPr>
          <w:spacing w:val="-5"/>
        </w:rPr>
        <w:t xml:space="preserve"> </w:t>
      </w:r>
      <w:r>
        <w:t>of</w:t>
      </w:r>
      <w:r>
        <w:rPr>
          <w:spacing w:val="-5"/>
        </w:rPr>
        <w:t xml:space="preserve"> </w:t>
      </w:r>
      <w:r>
        <w:t>the</w:t>
      </w:r>
      <w:r>
        <w:rPr>
          <w:spacing w:val="-5"/>
        </w:rPr>
        <w:t xml:space="preserve"> </w:t>
      </w:r>
      <w:r>
        <w:t>flow</w:t>
      </w:r>
      <w:r>
        <w:rPr>
          <w:spacing w:val="-5"/>
        </w:rPr>
        <w:t xml:space="preserve"> </w:t>
      </w:r>
      <w:r>
        <w:t>entries</w:t>
      </w:r>
      <w:r>
        <w:rPr>
          <w:spacing w:val="-5"/>
        </w:rPr>
        <w:t xml:space="preserve"> </w:t>
      </w:r>
      <w:r>
        <w:t>will</w:t>
      </w:r>
      <w:r>
        <w:rPr>
          <w:spacing w:val="-5"/>
        </w:rPr>
        <w:t xml:space="preserve"> </w:t>
      </w:r>
      <w:r>
        <w:t>start</w:t>
      </w:r>
      <w:r>
        <w:rPr>
          <w:spacing w:val="-5"/>
        </w:rPr>
        <w:t xml:space="preserve"> </w:t>
      </w:r>
      <w:r>
        <w:t>counting</w:t>
      </w:r>
      <w:r>
        <w:rPr>
          <w:spacing w:val="-5"/>
        </w:rPr>
        <w:t xml:space="preserve"> </w:t>
      </w:r>
      <w:r>
        <w:t>from</w:t>
      </w:r>
      <w:r>
        <w:rPr>
          <w:spacing w:val="-5"/>
        </w:rPr>
        <w:t xml:space="preserve"> </w:t>
      </w:r>
      <w:r>
        <w:t>zero</w:t>
      </w:r>
      <w:r>
        <w:rPr>
          <w:spacing w:val="-5"/>
        </w:rPr>
        <w:t xml:space="preserve"> </w:t>
      </w:r>
      <w:r>
        <w:t>as</w:t>
      </w:r>
      <w:r>
        <w:rPr>
          <w:spacing w:val="-5"/>
        </w:rPr>
        <w:t xml:space="preserve"> </w:t>
      </w:r>
      <w:r>
        <w:t>they are</w:t>
      </w:r>
      <w:r>
        <w:rPr>
          <w:spacing w:val="-12"/>
        </w:rPr>
        <w:t xml:space="preserve"> </w:t>
      </w:r>
      <w:r>
        <w:t>synchronized.</w:t>
      </w:r>
      <w:r>
        <w:rPr>
          <w:spacing w:val="12"/>
        </w:rPr>
        <w:t xml:space="preserve"> </w:t>
      </w:r>
      <w:r>
        <w:t>Finally,</w:t>
      </w:r>
      <w:r>
        <w:rPr>
          <w:spacing w:val="-10"/>
        </w:rPr>
        <w:t xml:space="preserve"> </w:t>
      </w:r>
      <w:r>
        <w:t>there</w:t>
      </w:r>
      <w:r>
        <w:rPr>
          <w:spacing w:val="-11"/>
        </w:rPr>
        <w:t xml:space="preserve"> </w:t>
      </w:r>
      <w:r>
        <w:t>are</w:t>
      </w:r>
      <w:r>
        <w:rPr>
          <w:spacing w:val="-11"/>
        </w:rPr>
        <w:t xml:space="preserve"> </w:t>
      </w:r>
      <w:r>
        <w:t>2</w:t>
      </w:r>
      <w:r>
        <w:rPr>
          <w:spacing w:val="-11"/>
        </w:rPr>
        <w:t xml:space="preserve"> </w:t>
      </w:r>
      <w:r>
        <w:t>situations</w:t>
      </w:r>
      <w:r>
        <w:rPr>
          <w:spacing w:val="-11"/>
        </w:rPr>
        <w:t xml:space="preserve"> </w:t>
      </w:r>
      <w:r>
        <w:t>illustrated</w:t>
      </w:r>
      <w:r>
        <w:rPr>
          <w:spacing w:val="-12"/>
        </w:rPr>
        <w:t xml:space="preserve"> </w:t>
      </w:r>
      <w:r>
        <w:t>in</w:t>
      </w:r>
      <w:r>
        <w:rPr>
          <w:spacing w:val="-11"/>
        </w:rPr>
        <w:t xml:space="preserve"> </w:t>
      </w:r>
      <w:r>
        <w:t>Figure</w:t>
      </w:r>
      <w:r>
        <w:rPr>
          <w:spacing w:val="-12"/>
        </w:rPr>
        <w:t xml:space="preserve"> </w:t>
      </w:r>
      <w:hyperlink w:anchor="_bookmark24" w:history="1">
        <w:r>
          <w:t>7a</w:t>
        </w:r>
      </w:hyperlink>
      <w:r>
        <w:rPr>
          <w:spacing w:val="-12"/>
        </w:rPr>
        <w:t xml:space="preserve"> </w:t>
      </w:r>
      <w:r>
        <w:t>and</w:t>
      </w:r>
      <w:r>
        <w:rPr>
          <w:spacing w:val="-11"/>
        </w:rPr>
        <w:t xml:space="preserve"> </w:t>
      </w:r>
      <w:r>
        <w:t>Figure</w:t>
      </w:r>
      <w:r>
        <w:rPr>
          <w:spacing w:val="-11"/>
        </w:rPr>
        <w:t xml:space="preserve"> </w:t>
      </w:r>
      <w:hyperlink w:anchor="_bookmark25" w:history="1">
        <w:r>
          <w:t>7b</w:t>
        </w:r>
      </w:hyperlink>
      <w:r>
        <w:t>.</w:t>
      </w:r>
      <w:r>
        <w:rPr>
          <w:spacing w:val="12"/>
        </w:rPr>
        <w:t xml:space="preserve"> </w:t>
      </w:r>
      <w:r>
        <w:t>In</w:t>
      </w:r>
      <w:r>
        <w:rPr>
          <w:spacing w:val="-11"/>
        </w:rPr>
        <w:t xml:space="preserve"> </w:t>
      </w:r>
      <w:r>
        <w:t xml:space="preserve">Figure </w:t>
      </w:r>
      <w:hyperlink w:anchor="_bookmark24" w:history="1">
        <w:r>
          <w:t>7a</w:t>
        </w:r>
      </w:hyperlink>
      <w:r>
        <w:t>,</w:t>
      </w:r>
      <w:r>
        <w:rPr>
          <w:spacing w:val="-8"/>
        </w:rPr>
        <w:t xml:space="preserve"> </w:t>
      </w:r>
      <w:r>
        <w:t>the</w:t>
      </w:r>
      <w:r>
        <w:rPr>
          <w:spacing w:val="-9"/>
        </w:rPr>
        <w:t xml:space="preserve"> </w:t>
      </w:r>
      <w:r>
        <w:t>hard-timeout</w:t>
      </w:r>
      <w:r>
        <w:rPr>
          <w:spacing w:val="-9"/>
        </w:rPr>
        <w:t xml:space="preserve"> </w:t>
      </w:r>
      <w:r>
        <w:t>flow</w:t>
      </w:r>
      <w:r>
        <w:rPr>
          <w:spacing w:val="-9"/>
        </w:rPr>
        <w:t xml:space="preserve"> </w:t>
      </w:r>
      <w:r>
        <w:t>entry</w:t>
      </w:r>
      <w:r>
        <w:rPr>
          <w:spacing w:val="-9"/>
        </w:rPr>
        <w:t xml:space="preserve"> </w:t>
      </w:r>
      <w:r>
        <w:t>is</w:t>
      </w:r>
      <w:r>
        <w:rPr>
          <w:spacing w:val="-9"/>
        </w:rPr>
        <w:t xml:space="preserve"> </w:t>
      </w:r>
      <w:r>
        <w:t>expired</w:t>
      </w:r>
      <w:r>
        <w:rPr>
          <w:spacing w:val="-9"/>
        </w:rPr>
        <w:t xml:space="preserve"> </w:t>
      </w:r>
      <w:r>
        <w:t>early</w:t>
      </w:r>
      <w:r>
        <w:rPr>
          <w:spacing w:val="-9"/>
        </w:rPr>
        <w:t xml:space="preserve"> </w:t>
      </w:r>
      <w:r>
        <w:t>than</w:t>
      </w:r>
      <w:r>
        <w:rPr>
          <w:spacing w:val="-9"/>
        </w:rPr>
        <w:t xml:space="preserve"> </w:t>
      </w:r>
      <w:r>
        <w:t>idle-timeout</w:t>
      </w:r>
      <w:r>
        <w:rPr>
          <w:spacing w:val="-9"/>
        </w:rPr>
        <w:t xml:space="preserve"> </w:t>
      </w:r>
      <w:r>
        <w:t>flow</w:t>
      </w:r>
      <w:r>
        <w:rPr>
          <w:spacing w:val="-9"/>
        </w:rPr>
        <w:t xml:space="preserve"> </w:t>
      </w:r>
      <w:r>
        <w:rPr>
          <w:spacing w:val="-3"/>
        </w:rPr>
        <w:t>entry.</w:t>
      </w:r>
      <w:r>
        <w:rPr>
          <w:spacing w:val="14"/>
        </w:rPr>
        <w:t xml:space="preserve"> </w:t>
      </w:r>
      <w:r>
        <w:t>It</w:t>
      </w:r>
      <w:r>
        <w:rPr>
          <w:spacing w:val="-9"/>
        </w:rPr>
        <w:t xml:space="preserve"> </w:t>
      </w:r>
      <w:r>
        <w:t>means</w:t>
      </w:r>
      <w:r>
        <w:rPr>
          <w:spacing w:val="-9"/>
        </w:rPr>
        <w:t xml:space="preserve"> </w:t>
      </w:r>
      <w:r>
        <w:t>that</w:t>
      </w:r>
      <w:r>
        <w:rPr>
          <w:spacing w:val="-9"/>
        </w:rPr>
        <w:t xml:space="preserve"> </w:t>
      </w:r>
      <w:r>
        <w:t>there exists</w:t>
      </w:r>
      <w:r>
        <w:rPr>
          <w:spacing w:val="-13"/>
        </w:rPr>
        <w:t xml:space="preserve"> </w:t>
      </w:r>
      <w:r>
        <w:t>the</w:t>
      </w:r>
      <w:r>
        <w:rPr>
          <w:spacing w:val="-13"/>
        </w:rPr>
        <w:t xml:space="preserve"> </w:t>
      </w:r>
      <w:r>
        <w:t>skewness</w:t>
      </w:r>
      <w:r>
        <w:rPr>
          <w:spacing w:val="-13"/>
        </w:rPr>
        <w:t xml:space="preserve"> </w:t>
      </w:r>
      <w:r>
        <w:t>for</w:t>
      </w:r>
      <w:r>
        <w:rPr>
          <w:spacing w:val="-13"/>
        </w:rPr>
        <w:t xml:space="preserve"> </w:t>
      </w:r>
      <w:r>
        <w:t>the</w:t>
      </w:r>
      <w:r>
        <w:rPr>
          <w:spacing w:val="-13"/>
        </w:rPr>
        <w:t xml:space="preserve"> </w:t>
      </w:r>
      <w:r>
        <w:t>timer</w:t>
      </w:r>
      <w:r>
        <w:rPr>
          <w:spacing w:val="-13"/>
        </w:rPr>
        <w:t xml:space="preserve"> </w:t>
      </w:r>
      <w:r>
        <w:t>of</w:t>
      </w:r>
      <w:r>
        <w:rPr>
          <w:spacing w:val="-13"/>
        </w:rPr>
        <w:t xml:space="preserve"> </w:t>
      </w:r>
      <w:r>
        <w:t>idle-timeout.</w:t>
      </w:r>
      <w:r>
        <w:rPr>
          <w:spacing w:val="13"/>
        </w:rPr>
        <w:t xml:space="preserve"> </w:t>
      </w:r>
      <w:r>
        <w:t>In</w:t>
      </w:r>
      <w:r>
        <w:rPr>
          <w:spacing w:val="-13"/>
        </w:rPr>
        <w:t xml:space="preserve"> </w:t>
      </w:r>
      <w:r>
        <w:t>order</w:t>
      </w:r>
      <w:r>
        <w:rPr>
          <w:spacing w:val="-13"/>
        </w:rPr>
        <w:t xml:space="preserve"> </w:t>
      </w:r>
      <w:r>
        <w:t>to</w:t>
      </w:r>
      <w:r>
        <w:rPr>
          <w:spacing w:val="-13"/>
        </w:rPr>
        <w:t xml:space="preserve"> </w:t>
      </w:r>
      <w:r>
        <w:t>evaluate</w:t>
      </w:r>
      <w:r>
        <w:rPr>
          <w:spacing w:val="-13"/>
        </w:rPr>
        <w:t xml:space="preserve"> </w:t>
      </w:r>
      <w:r>
        <w:t>skewness</w:t>
      </w:r>
      <w:r>
        <w:rPr>
          <w:spacing w:val="-13"/>
        </w:rPr>
        <w:t xml:space="preserve"> </w:t>
      </w:r>
      <w:r>
        <w:t>,</w:t>
      </w:r>
      <w:r>
        <w:rPr>
          <w:spacing w:val="-11"/>
        </w:rPr>
        <w:t xml:space="preserve"> </w:t>
      </w:r>
      <w:r>
        <w:t>we</w:t>
      </w:r>
      <w:r>
        <w:rPr>
          <w:spacing w:val="-13"/>
        </w:rPr>
        <w:t xml:space="preserve"> </w:t>
      </w:r>
      <w:r>
        <w:t>increase</w:t>
      </w:r>
      <w:r>
        <w:rPr>
          <w:spacing w:val="-13"/>
        </w:rPr>
        <w:t xml:space="preserve"> </w:t>
      </w:r>
      <w:r>
        <w:t xml:space="preserve">the </w:t>
      </w:r>
      <w:r>
        <w:rPr>
          <w:rFonts w:ascii="Bookman Old Style"/>
          <w:i/>
        </w:rPr>
        <w:t>T</w:t>
      </w:r>
      <w:r>
        <w:rPr>
          <w:i/>
          <w:position w:val="-3"/>
          <w:sz w:val="16"/>
        </w:rPr>
        <w:t>hard</w:t>
      </w:r>
      <w:r>
        <w:rPr>
          <w:position w:val="-3"/>
          <w:sz w:val="16"/>
        </w:rPr>
        <w:t>-</w:t>
      </w:r>
      <w:r>
        <w:rPr>
          <w:i/>
          <w:position w:val="-3"/>
          <w:sz w:val="16"/>
        </w:rPr>
        <w:t xml:space="preserve">timeout </w:t>
      </w:r>
      <w:r>
        <w:t>and set the hard-timeout flow entry again. The process stated above is repeated</w:t>
      </w:r>
      <w:r>
        <w:rPr>
          <w:spacing w:val="-30"/>
        </w:rPr>
        <w:t xml:space="preserve"> </w:t>
      </w:r>
      <w:r>
        <w:t xml:space="preserve">until the idle-timeout flow entry is expired early as illustrated Figure </w:t>
      </w:r>
      <w:hyperlink w:anchor="_bookmark25" w:history="1">
        <w:r>
          <w:t>7b</w:t>
        </w:r>
      </w:hyperlink>
      <w:r>
        <w:t>. According to the testing processes, we can derive the accuracy of idle-timeout based on the following</w:t>
      </w:r>
      <w:r>
        <w:rPr>
          <w:spacing w:val="-40"/>
        </w:rPr>
        <w:t xml:space="preserve"> </w:t>
      </w:r>
      <w:r>
        <w:t>formula.</w:t>
      </w:r>
    </w:p>
    <w:p w14:paraId="61163069" w14:textId="77777777" w:rsidR="004B4298" w:rsidRDefault="007908FA">
      <w:pPr>
        <w:tabs>
          <w:tab w:val="left" w:pos="8782"/>
        </w:tabs>
        <w:spacing w:before="16" w:line="424" w:lineRule="auto"/>
        <w:ind w:left="100" w:right="310" w:firstLine="2095"/>
        <w:jc w:val="right"/>
        <w:rPr>
          <w:sz w:val="24"/>
        </w:rPr>
      </w:pPr>
      <w:proofErr w:type="spellStart"/>
      <w:r>
        <w:rPr>
          <w:rFonts w:ascii="Bookman Old Style" w:hAnsi="Bookman Old Style"/>
          <w:i/>
          <w:position w:val="4"/>
          <w:sz w:val="24"/>
        </w:rPr>
        <w:t>Acc</w:t>
      </w:r>
      <w:proofErr w:type="spellEnd"/>
      <w:r>
        <w:rPr>
          <w:i/>
          <w:sz w:val="16"/>
        </w:rPr>
        <w:t>idle</w:t>
      </w:r>
      <w:r>
        <w:rPr>
          <w:sz w:val="16"/>
        </w:rPr>
        <w:t>-</w:t>
      </w:r>
      <w:r>
        <w:rPr>
          <w:i/>
          <w:sz w:val="16"/>
        </w:rPr>
        <w:t xml:space="preserve">timeout </w:t>
      </w:r>
      <w:r>
        <w:rPr>
          <w:rFonts w:ascii="Tahoma" w:hAnsi="Tahoma"/>
          <w:position w:val="4"/>
          <w:sz w:val="24"/>
        </w:rPr>
        <w:t xml:space="preserve">= </w:t>
      </w:r>
      <w:r>
        <w:rPr>
          <w:rFonts w:ascii="Bookman Old Style" w:hAnsi="Bookman Old Style"/>
          <w:i/>
          <w:position w:val="4"/>
          <w:sz w:val="24"/>
        </w:rPr>
        <w:t>T</w:t>
      </w:r>
      <w:r>
        <w:rPr>
          <w:i/>
          <w:sz w:val="16"/>
        </w:rPr>
        <w:t>idle</w:t>
      </w:r>
      <w:r>
        <w:rPr>
          <w:sz w:val="16"/>
        </w:rPr>
        <w:t>-</w:t>
      </w:r>
      <w:r>
        <w:rPr>
          <w:i/>
          <w:sz w:val="16"/>
        </w:rPr>
        <w:t xml:space="preserve">duration </w:t>
      </w:r>
      <w:r>
        <w:rPr>
          <w:rFonts w:ascii="Meiryo" w:hAnsi="Meiryo"/>
          <w:i/>
          <w:position w:val="4"/>
          <w:sz w:val="24"/>
        </w:rPr>
        <w:t xml:space="preserve">− </w:t>
      </w:r>
      <w:r>
        <w:rPr>
          <w:rFonts w:ascii="Bookman Old Style" w:hAnsi="Bookman Old Style"/>
          <w:i/>
          <w:position w:val="4"/>
          <w:sz w:val="24"/>
        </w:rPr>
        <w:t>T</w:t>
      </w:r>
      <w:r>
        <w:rPr>
          <w:i/>
          <w:sz w:val="16"/>
        </w:rPr>
        <w:t>idle</w:t>
      </w:r>
      <w:r>
        <w:rPr>
          <w:sz w:val="16"/>
        </w:rPr>
        <w:t>-</w:t>
      </w:r>
      <w:r>
        <w:rPr>
          <w:i/>
          <w:sz w:val="16"/>
        </w:rPr>
        <w:t>expired</w:t>
      </w:r>
      <w:r>
        <w:rPr>
          <w:i/>
          <w:spacing w:val="8"/>
          <w:sz w:val="16"/>
        </w:rPr>
        <w:t xml:space="preserve"> </w:t>
      </w:r>
      <w:r>
        <w:rPr>
          <w:rFonts w:ascii="Meiryo" w:hAnsi="Meiryo"/>
          <w:i/>
          <w:position w:val="4"/>
          <w:sz w:val="24"/>
        </w:rPr>
        <w:t>−</w:t>
      </w:r>
      <w:r>
        <w:rPr>
          <w:rFonts w:ascii="Meiryo" w:hAnsi="Meiryo"/>
          <w:i/>
          <w:spacing w:val="-35"/>
          <w:position w:val="4"/>
          <w:sz w:val="24"/>
        </w:rPr>
        <w:t xml:space="preserve"> </w:t>
      </w:r>
      <w:r>
        <w:rPr>
          <w:rFonts w:ascii="Bookman Old Style" w:hAnsi="Bookman Old Style"/>
          <w:i/>
          <w:position w:val="4"/>
          <w:sz w:val="24"/>
        </w:rPr>
        <w:t>T</w:t>
      </w:r>
      <w:r>
        <w:rPr>
          <w:i/>
          <w:sz w:val="16"/>
        </w:rPr>
        <w:t>idle</w:t>
      </w:r>
      <w:r>
        <w:rPr>
          <w:sz w:val="16"/>
        </w:rPr>
        <w:t>-</w:t>
      </w:r>
      <w:r>
        <w:rPr>
          <w:i/>
          <w:sz w:val="16"/>
        </w:rPr>
        <w:t>timeout</w:t>
      </w:r>
      <w:r>
        <w:rPr>
          <w:i/>
          <w:sz w:val="16"/>
        </w:rPr>
        <w:tab/>
      </w:r>
      <w:r>
        <w:rPr>
          <w:spacing w:val="-3"/>
          <w:position w:val="4"/>
          <w:sz w:val="24"/>
        </w:rPr>
        <w:t>(11)</w:t>
      </w:r>
      <w:r>
        <w:rPr>
          <w:w w:val="99"/>
          <w:position w:val="4"/>
          <w:sz w:val="24"/>
        </w:rPr>
        <w:t xml:space="preserve"> </w:t>
      </w:r>
      <w:r>
        <w:rPr>
          <w:sz w:val="24"/>
        </w:rPr>
        <w:t xml:space="preserve">The </w:t>
      </w:r>
      <w:r>
        <w:rPr>
          <w:rFonts w:ascii="Bookman Old Style" w:hAnsi="Bookman Old Style"/>
          <w:i/>
          <w:sz w:val="24"/>
        </w:rPr>
        <w:t>T</w:t>
      </w:r>
      <w:r>
        <w:rPr>
          <w:i/>
          <w:position w:val="-3"/>
          <w:sz w:val="16"/>
        </w:rPr>
        <w:t>idle</w:t>
      </w:r>
      <w:r>
        <w:rPr>
          <w:position w:val="-3"/>
          <w:sz w:val="16"/>
        </w:rPr>
        <w:t>-</w:t>
      </w:r>
      <w:r>
        <w:rPr>
          <w:i/>
          <w:position w:val="-3"/>
          <w:sz w:val="16"/>
        </w:rPr>
        <w:t>duration</w:t>
      </w:r>
      <w:r>
        <w:rPr>
          <w:sz w:val="24"/>
        </w:rPr>
        <w:t xml:space="preserve">, and </w:t>
      </w:r>
      <w:r>
        <w:rPr>
          <w:rFonts w:ascii="Bookman Old Style" w:hAnsi="Bookman Old Style"/>
          <w:i/>
          <w:sz w:val="24"/>
        </w:rPr>
        <w:t>T</w:t>
      </w:r>
      <w:r>
        <w:rPr>
          <w:i/>
          <w:position w:val="-3"/>
          <w:sz w:val="16"/>
        </w:rPr>
        <w:t>idle</w:t>
      </w:r>
      <w:r>
        <w:rPr>
          <w:position w:val="-3"/>
          <w:sz w:val="16"/>
        </w:rPr>
        <w:t>-</w:t>
      </w:r>
      <w:r>
        <w:rPr>
          <w:i/>
          <w:position w:val="-3"/>
          <w:sz w:val="16"/>
        </w:rPr>
        <w:t xml:space="preserve">forward </w:t>
      </w:r>
      <w:r>
        <w:rPr>
          <w:sz w:val="24"/>
        </w:rPr>
        <w:t>are alive and active times for idle-timeout flow</w:t>
      </w:r>
      <w:r>
        <w:rPr>
          <w:spacing w:val="-22"/>
          <w:sz w:val="24"/>
        </w:rPr>
        <w:t xml:space="preserve"> </w:t>
      </w:r>
      <w:r>
        <w:rPr>
          <w:sz w:val="24"/>
        </w:rPr>
        <w:t>respectively.</w:t>
      </w:r>
    </w:p>
    <w:p w14:paraId="2B4C2947" w14:textId="77777777" w:rsidR="004B4298" w:rsidRDefault="007908FA">
      <w:pPr>
        <w:spacing w:line="257" w:lineRule="exact"/>
        <w:ind w:left="100"/>
        <w:jc w:val="both"/>
        <w:rPr>
          <w:sz w:val="24"/>
        </w:rPr>
      </w:pPr>
      <w:r>
        <w:rPr>
          <w:sz w:val="24"/>
        </w:rPr>
        <w:t xml:space="preserve">We denote the </w:t>
      </w:r>
      <w:r>
        <w:rPr>
          <w:rFonts w:ascii="Bookman Old Style" w:hAnsi="Bookman Old Style"/>
          <w:i/>
          <w:sz w:val="24"/>
        </w:rPr>
        <w:t>α</w:t>
      </w:r>
      <w:r>
        <w:rPr>
          <w:rFonts w:ascii="Trebuchet MS" w:hAnsi="Trebuchet MS"/>
          <w:i/>
          <w:position w:val="-3"/>
          <w:sz w:val="16"/>
        </w:rPr>
        <w:t xml:space="preserve">z </w:t>
      </w:r>
      <w:r>
        <w:rPr>
          <w:sz w:val="24"/>
        </w:rPr>
        <w:t xml:space="preserve">as the arrival time of </w:t>
      </w:r>
      <w:proofErr w:type="spellStart"/>
      <w:r>
        <w:rPr>
          <w:rFonts w:ascii="Bookman Old Style" w:hAnsi="Bookman Old Style"/>
          <w:i/>
          <w:sz w:val="24"/>
        </w:rPr>
        <w:t>pkt</w:t>
      </w:r>
      <w:proofErr w:type="spellEnd"/>
      <w:r>
        <w:rPr>
          <w:rFonts w:ascii="Trebuchet MS" w:hAnsi="Trebuchet MS"/>
          <w:i/>
          <w:position w:val="-3"/>
          <w:sz w:val="16"/>
        </w:rPr>
        <w:t xml:space="preserve">z </w:t>
      </w:r>
      <w:r>
        <w:rPr>
          <w:sz w:val="24"/>
        </w:rPr>
        <w:t xml:space="preserve">. The </w:t>
      </w:r>
      <w:r>
        <w:rPr>
          <w:rFonts w:ascii="Bookman Old Style" w:hAnsi="Bookman Old Style"/>
          <w:i/>
          <w:sz w:val="24"/>
        </w:rPr>
        <w:t>T</w:t>
      </w:r>
      <w:r>
        <w:rPr>
          <w:i/>
          <w:position w:val="-3"/>
          <w:sz w:val="16"/>
        </w:rPr>
        <w:t>idle</w:t>
      </w:r>
      <w:r>
        <w:rPr>
          <w:position w:val="-3"/>
          <w:sz w:val="16"/>
        </w:rPr>
        <w:t>-</w:t>
      </w:r>
      <w:r>
        <w:rPr>
          <w:i/>
          <w:position w:val="-3"/>
          <w:sz w:val="16"/>
        </w:rPr>
        <w:t xml:space="preserve">forward  </w:t>
      </w:r>
      <w:r>
        <w:rPr>
          <w:sz w:val="24"/>
        </w:rPr>
        <w:t>can be derived from the following</w:t>
      </w:r>
    </w:p>
    <w:p w14:paraId="23D8494F" w14:textId="77777777" w:rsidR="004B4298" w:rsidRDefault="007908FA">
      <w:pPr>
        <w:pStyle w:val="a3"/>
        <w:spacing w:before="178"/>
        <w:ind w:left="100"/>
        <w:jc w:val="both"/>
      </w:pPr>
      <w:r>
        <w:t>formula.</w:t>
      </w:r>
    </w:p>
    <w:p w14:paraId="3B811E3C" w14:textId="77777777" w:rsidR="004B4298" w:rsidRDefault="007908FA">
      <w:pPr>
        <w:tabs>
          <w:tab w:val="left" w:pos="5169"/>
        </w:tabs>
        <w:spacing w:before="205"/>
        <w:ind w:right="311"/>
        <w:jc w:val="right"/>
        <w:rPr>
          <w:sz w:val="24"/>
        </w:rPr>
      </w:pPr>
      <w:r>
        <w:rPr>
          <w:rFonts w:ascii="Bookman Old Style" w:hAnsi="Bookman Old Style"/>
          <w:i/>
          <w:position w:val="4"/>
          <w:sz w:val="24"/>
        </w:rPr>
        <w:t>T</w:t>
      </w:r>
      <w:r>
        <w:rPr>
          <w:i/>
          <w:sz w:val="16"/>
        </w:rPr>
        <w:t>idle</w:t>
      </w:r>
      <w:r>
        <w:rPr>
          <w:sz w:val="16"/>
        </w:rPr>
        <w:t>-</w:t>
      </w:r>
      <w:r>
        <w:rPr>
          <w:i/>
          <w:sz w:val="16"/>
        </w:rPr>
        <w:t xml:space="preserve">forward  </w:t>
      </w:r>
      <w:r>
        <w:rPr>
          <w:rFonts w:ascii="Tahoma" w:hAnsi="Tahoma"/>
          <w:position w:val="4"/>
          <w:sz w:val="24"/>
        </w:rPr>
        <w:t xml:space="preserve">= </w:t>
      </w:r>
      <w:r>
        <w:rPr>
          <w:rFonts w:ascii="Bookman Old Style" w:hAnsi="Bookman Old Style"/>
          <w:i/>
          <w:position w:val="4"/>
          <w:sz w:val="24"/>
        </w:rPr>
        <w:t>α</w:t>
      </w:r>
      <w:r>
        <w:rPr>
          <w:rFonts w:ascii="Trebuchet MS" w:hAnsi="Trebuchet MS"/>
          <w:i/>
          <w:sz w:val="16"/>
        </w:rPr>
        <w:t>n</w:t>
      </w:r>
      <w:r>
        <w:rPr>
          <w:rFonts w:ascii="Trebuchet MS" w:hAnsi="Trebuchet MS"/>
          <w:i/>
          <w:spacing w:val="2"/>
          <w:sz w:val="16"/>
        </w:rPr>
        <w:t xml:space="preserve"> </w:t>
      </w:r>
      <w:r>
        <w:rPr>
          <w:rFonts w:ascii="Meiryo" w:hAnsi="Meiryo"/>
          <w:i/>
          <w:position w:val="4"/>
          <w:sz w:val="24"/>
        </w:rPr>
        <w:t>−</w:t>
      </w:r>
      <w:r>
        <w:rPr>
          <w:rFonts w:ascii="Meiryo" w:hAnsi="Meiryo"/>
          <w:i/>
          <w:spacing w:val="-29"/>
          <w:position w:val="4"/>
          <w:sz w:val="24"/>
        </w:rPr>
        <w:t xml:space="preserve"> </w:t>
      </w:r>
      <w:r>
        <w:rPr>
          <w:rFonts w:ascii="Bookman Old Style" w:hAnsi="Bookman Old Style"/>
          <w:i/>
          <w:position w:val="4"/>
          <w:sz w:val="24"/>
        </w:rPr>
        <w:t>α</w:t>
      </w:r>
      <w:r>
        <w:rPr>
          <w:rFonts w:ascii="PMingLiU" w:hAnsi="PMingLiU"/>
          <w:sz w:val="16"/>
        </w:rPr>
        <w:t>1</w:t>
      </w:r>
      <w:r>
        <w:rPr>
          <w:rFonts w:ascii="PMingLiU" w:hAnsi="PMingLiU"/>
          <w:sz w:val="16"/>
        </w:rPr>
        <w:tab/>
      </w:r>
      <w:r>
        <w:rPr>
          <w:w w:val="95"/>
          <w:position w:val="4"/>
          <w:sz w:val="24"/>
        </w:rPr>
        <w:t>(12)</w:t>
      </w:r>
    </w:p>
    <w:p w14:paraId="6371C906" w14:textId="77777777" w:rsidR="004B4298" w:rsidRDefault="004B4298">
      <w:pPr>
        <w:pStyle w:val="a3"/>
        <w:rPr>
          <w:sz w:val="20"/>
        </w:rPr>
      </w:pPr>
    </w:p>
    <w:p w14:paraId="1F39D43B" w14:textId="77777777" w:rsidR="004B4298" w:rsidRDefault="007908FA">
      <w:pPr>
        <w:pStyle w:val="a3"/>
        <w:spacing w:before="8"/>
        <w:rPr>
          <w:sz w:val="16"/>
        </w:rPr>
      </w:pPr>
      <w:r>
        <w:rPr>
          <w:noProof/>
          <w:lang w:eastAsia="zh-TW"/>
        </w:rPr>
        <w:drawing>
          <wp:anchor distT="0" distB="0" distL="0" distR="0" simplePos="0" relativeHeight="1096" behindDoc="0" locked="0" layoutInCell="1" allowOverlap="1" wp14:anchorId="7B54EBF0" wp14:editId="03EC55F2">
            <wp:simplePos x="0" y="0"/>
            <wp:positionH relativeFrom="page">
              <wp:posOffset>1302309</wp:posOffset>
            </wp:positionH>
            <wp:positionV relativeFrom="paragraph">
              <wp:posOffset>147043</wp:posOffset>
            </wp:positionV>
            <wp:extent cx="2465451" cy="2700337"/>
            <wp:effectExtent l="0" t="0" r="0" b="0"/>
            <wp:wrapTopAndBottom/>
            <wp:docPr id="1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png"/>
                    <pic:cNvPicPr/>
                  </pic:nvPicPr>
                  <pic:blipFill>
                    <a:blip r:embed="rId18" cstate="print"/>
                    <a:stretch>
                      <a:fillRect/>
                    </a:stretch>
                  </pic:blipFill>
                  <pic:spPr>
                    <a:xfrm>
                      <a:off x="0" y="0"/>
                      <a:ext cx="2465451" cy="2700337"/>
                    </a:xfrm>
                    <a:prstGeom prst="rect">
                      <a:avLst/>
                    </a:prstGeom>
                  </pic:spPr>
                </pic:pic>
              </a:graphicData>
            </a:graphic>
          </wp:anchor>
        </w:drawing>
      </w:r>
      <w:r>
        <w:rPr>
          <w:noProof/>
          <w:lang w:eastAsia="zh-TW"/>
        </w:rPr>
        <w:drawing>
          <wp:anchor distT="0" distB="0" distL="0" distR="0" simplePos="0" relativeHeight="1120" behindDoc="0" locked="0" layoutInCell="1" allowOverlap="1" wp14:anchorId="1CA9CCDA" wp14:editId="392499EB">
            <wp:simplePos x="0" y="0"/>
            <wp:positionH relativeFrom="page">
              <wp:posOffset>4023248</wp:posOffset>
            </wp:positionH>
            <wp:positionV relativeFrom="paragraph">
              <wp:posOffset>147783</wp:posOffset>
            </wp:positionV>
            <wp:extent cx="2955321" cy="2680239"/>
            <wp:effectExtent l="0" t="0" r="0" b="0"/>
            <wp:wrapTopAndBottom/>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19" cstate="print"/>
                    <a:stretch>
                      <a:fillRect/>
                    </a:stretch>
                  </pic:blipFill>
                  <pic:spPr>
                    <a:xfrm>
                      <a:off x="0" y="0"/>
                      <a:ext cx="2955321" cy="2680239"/>
                    </a:xfrm>
                    <a:prstGeom prst="rect">
                      <a:avLst/>
                    </a:prstGeom>
                  </pic:spPr>
                </pic:pic>
              </a:graphicData>
            </a:graphic>
          </wp:anchor>
        </w:drawing>
      </w:r>
    </w:p>
    <w:p w14:paraId="088FA83D" w14:textId="77777777" w:rsidR="004B4298" w:rsidRDefault="007908FA">
      <w:pPr>
        <w:pStyle w:val="a5"/>
        <w:numPr>
          <w:ilvl w:val="2"/>
          <w:numId w:val="2"/>
        </w:numPr>
        <w:tabs>
          <w:tab w:val="left" w:pos="1237"/>
          <w:tab w:val="left" w:pos="5693"/>
        </w:tabs>
        <w:spacing w:line="210" w:lineRule="exact"/>
        <w:ind w:hanging="204"/>
        <w:rPr>
          <w:sz w:val="20"/>
        </w:rPr>
      </w:pPr>
      <w:bookmarkStart w:id="39" w:name="_bookmark24"/>
      <w:bookmarkEnd w:id="39"/>
      <w:r>
        <w:rPr>
          <w:sz w:val="20"/>
        </w:rPr>
        <w:t>Idle-timeout</w:t>
      </w:r>
      <w:r>
        <w:rPr>
          <w:spacing w:val="-3"/>
          <w:sz w:val="20"/>
        </w:rPr>
        <w:t xml:space="preserve"> </w:t>
      </w:r>
      <w:r>
        <w:rPr>
          <w:sz w:val="20"/>
        </w:rPr>
        <w:t>over</w:t>
      </w:r>
      <w:r>
        <w:rPr>
          <w:spacing w:val="-3"/>
          <w:sz w:val="20"/>
        </w:rPr>
        <w:t xml:space="preserve"> </w:t>
      </w:r>
      <w:r>
        <w:rPr>
          <w:sz w:val="20"/>
        </w:rPr>
        <w:t>hard-timeout</w:t>
      </w:r>
      <w:r>
        <w:rPr>
          <w:sz w:val="20"/>
        </w:rPr>
        <w:tab/>
      </w:r>
      <w:bookmarkStart w:id="40" w:name="_bookmark25"/>
      <w:bookmarkEnd w:id="40"/>
      <w:r>
        <w:rPr>
          <w:sz w:val="20"/>
        </w:rPr>
        <w:t>b) Hard-timeout over</w:t>
      </w:r>
      <w:r>
        <w:rPr>
          <w:spacing w:val="-13"/>
          <w:sz w:val="20"/>
        </w:rPr>
        <w:t xml:space="preserve"> </w:t>
      </w:r>
      <w:r>
        <w:rPr>
          <w:sz w:val="20"/>
        </w:rPr>
        <w:t>idle-timeout</w:t>
      </w:r>
    </w:p>
    <w:p w14:paraId="0A35E69C" w14:textId="77777777" w:rsidR="004B4298" w:rsidRDefault="004B4298">
      <w:pPr>
        <w:pStyle w:val="a3"/>
        <w:spacing w:before="5"/>
        <w:rPr>
          <w:sz w:val="16"/>
        </w:rPr>
      </w:pPr>
    </w:p>
    <w:p w14:paraId="50DC95DC" w14:textId="77777777" w:rsidR="004B4298" w:rsidRDefault="007908FA">
      <w:pPr>
        <w:pStyle w:val="a3"/>
        <w:ind w:left="2355"/>
      </w:pPr>
      <w:r>
        <w:t xml:space="preserve">Figure 7: </w:t>
      </w:r>
      <w:bookmarkStart w:id="41" w:name="_bookmark26"/>
      <w:bookmarkEnd w:id="41"/>
      <w:r>
        <w:t>Idle-timeout-derived-by-hard-timeout</w:t>
      </w:r>
    </w:p>
    <w:p w14:paraId="396DF2B0" w14:textId="77777777" w:rsidR="004B4298" w:rsidRDefault="004B4298">
      <w:pPr>
        <w:sectPr w:rsidR="004B4298">
          <w:pgSz w:w="11910" w:h="16840"/>
          <w:pgMar w:top="1360" w:right="820" w:bottom="1000" w:left="1600" w:header="0" w:footer="812" w:gutter="0"/>
          <w:cols w:space="720"/>
        </w:sectPr>
      </w:pPr>
    </w:p>
    <w:p w14:paraId="4A0414A4" w14:textId="77777777" w:rsidR="004B4298" w:rsidRDefault="007908FA">
      <w:pPr>
        <w:pStyle w:val="1"/>
        <w:tabs>
          <w:tab w:val="left" w:pos="2750"/>
        </w:tabs>
        <w:ind w:left="120"/>
      </w:pPr>
      <w:bookmarkStart w:id="42" w:name="Numerical_Results"/>
      <w:bookmarkStart w:id="43" w:name="_bookmark27"/>
      <w:bookmarkEnd w:id="42"/>
      <w:bookmarkEnd w:id="43"/>
      <w:r>
        <w:lastRenderedPageBreak/>
        <w:t>Chapter</w:t>
      </w:r>
      <w:r>
        <w:rPr>
          <w:spacing w:val="7"/>
        </w:rPr>
        <w:t xml:space="preserve"> </w:t>
      </w:r>
      <w:r>
        <w:t>5</w:t>
      </w:r>
      <w:r>
        <w:tab/>
        <w:t>Numerical</w:t>
      </w:r>
      <w:r>
        <w:rPr>
          <w:spacing w:val="43"/>
        </w:rPr>
        <w:t xml:space="preserve"> </w:t>
      </w:r>
      <w:r>
        <w:t>Results</w:t>
      </w:r>
    </w:p>
    <w:p w14:paraId="1998B517" w14:textId="77777777" w:rsidR="004B4298" w:rsidRDefault="004B4298">
      <w:pPr>
        <w:pStyle w:val="a3"/>
        <w:spacing w:before="10"/>
        <w:rPr>
          <w:b/>
          <w:sz w:val="60"/>
        </w:rPr>
      </w:pPr>
    </w:p>
    <w:p w14:paraId="12680136" w14:textId="77777777" w:rsidR="004B4298" w:rsidRDefault="007908FA">
      <w:pPr>
        <w:pStyle w:val="2"/>
        <w:numPr>
          <w:ilvl w:val="1"/>
          <w:numId w:val="1"/>
        </w:numPr>
        <w:tabs>
          <w:tab w:val="left" w:pos="895"/>
          <w:tab w:val="left" w:pos="896"/>
        </w:tabs>
      </w:pPr>
      <w:bookmarkStart w:id="44" w:name="Implementation"/>
      <w:bookmarkStart w:id="45" w:name="_bookmark28"/>
      <w:bookmarkEnd w:id="44"/>
      <w:bookmarkEnd w:id="45"/>
      <w:r>
        <w:t>Implementation</w:t>
      </w:r>
    </w:p>
    <w:p w14:paraId="3B031D87" w14:textId="77777777" w:rsidR="004B4298" w:rsidRDefault="004B4298">
      <w:pPr>
        <w:pStyle w:val="a3"/>
        <w:spacing w:before="6"/>
        <w:rPr>
          <w:b/>
          <w:sz w:val="31"/>
        </w:rPr>
      </w:pPr>
    </w:p>
    <w:p w14:paraId="0190A4A1" w14:textId="77777777" w:rsidR="004B4298" w:rsidRDefault="007908FA">
      <w:pPr>
        <w:pStyle w:val="a3"/>
        <w:spacing w:line="412" w:lineRule="auto"/>
        <w:ind w:left="120" w:right="110" w:firstLine="351"/>
        <w:jc w:val="both"/>
      </w:pPr>
      <w:r>
        <w:rPr>
          <w:noProof/>
          <w:lang w:eastAsia="zh-TW"/>
        </w:rPr>
        <w:drawing>
          <wp:anchor distT="0" distB="0" distL="0" distR="0" simplePos="0" relativeHeight="1144" behindDoc="0" locked="0" layoutInCell="1" allowOverlap="1" wp14:anchorId="4C31943A" wp14:editId="25105654">
            <wp:simplePos x="0" y="0"/>
            <wp:positionH relativeFrom="page">
              <wp:posOffset>1656019</wp:posOffset>
            </wp:positionH>
            <wp:positionV relativeFrom="paragraph">
              <wp:posOffset>1576165</wp:posOffset>
            </wp:positionV>
            <wp:extent cx="4629150" cy="2654046"/>
            <wp:effectExtent l="0" t="0" r="0" b="0"/>
            <wp:wrapTopAndBottom/>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20" cstate="print"/>
                    <a:stretch>
                      <a:fillRect/>
                    </a:stretch>
                  </pic:blipFill>
                  <pic:spPr>
                    <a:xfrm>
                      <a:off x="0" y="0"/>
                      <a:ext cx="4629150" cy="2654046"/>
                    </a:xfrm>
                    <a:prstGeom prst="rect">
                      <a:avLst/>
                    </a:prstGeom>
                  </pic:spPr>
                </pic:pic>
              </a:graphicData>
            </a:graphic>
          </wp:anchor>
        </w:drawing>
      </w:r>
      <w:r>
        <w:rPr>
          <w:spacing w:val="-10"/>
        </w:rPr>
        <w:t xml:space="preserve">We </w:t>
      </w:r>
      <w:r>
        <w:t xml:space="preserve">propose OFBench, an automatic testing framework integrated with </w:t>
      </w:r>
      <w:proofErr w:type="spellStart"/>
      <w:r>
        <w:rPr>
          <w:spacing w:val="-4"/>
        </w:rPr>
        <w:t>Ryu</w:t>
      </w:r>
      <w:proofErr w:type="spellEnd"/>
      <w:r>
        <w:rPr>
          <w:spacing w:val="-4"/>
        </w:rPr>
        <w:t xml:space="preserve"> </w:t>
      </w:r>
      <w:r>
        <w:t>controller</w:t>
      </w:r>
      <w:r>
        <w:rPr>
          <w:spacing w:val="-28"/>
        </w:rPr>
        <w:t xml:space="preserve"> </w:t>
      </w:r>
      <w:hyperlink w:anchor="_bookmark31" w:history="1">
        <w:r>
          <w:rPr>
            <w:position w:val="9"/>
            <w:sz w:val="16"/>
          </w:rPr>
          <w:t>1</w:t>
        </w:r>
      </w:hyperlink>
      <w:r>
        <w:rPr>
          <w:position w:val="9"/>
          <w:sz w:val="16"/>
        </w:rPr>
        <w:t xml:space="preserve"> </w:t>
      </w:r>
      <w:r>
        <w:t xml:space="preserve">and Ostinato traffic generator </w:t>
      </w:r>
      <w:hyperlink w:anchor="_bookmark32" w:history="1">
        <w:r>
          <w:rPr>
            <w:spacing w:val="4"/>
            <w:position w:val="9"/>
            <w:sz w:val="16"/>
          </w:rPr>
          <w:t>2</w:t>
        </w:r>
      </w:hyperlink>
      <w:r>
        <w:rPr>
          <w:spacing w:val="4"/>
        </w:rPr>
        <w:t xml:space="preserve">. </w:t>
      </w:r>
      <w:r>
        <w:t xml:space="preserve">The architecture of OFBench, shown in Figure </w:t>
      </w:r>
      <w:hyperlink w:anchor="_bookmark29" w:history="1">
        <w:r>
          <w:t>8</w:t>
        </w:r>
      </w:hyperlink>
      <w:r>
        <w:t>, is a controller- agent</w:t>
      </w:r>
      <w:r>
        <w:rPr>
          <w:spacing w:val="-11"/>
        </w:rPr>
        <w:t xml:space="preserve"> </w:t>
      </w:r>
      <w:r>
        <w:t>architecture.</w:t>
      </w:r>
      <w:r>
        <w:rPr>
          <w:spacing w:val="12"/>
        </w:rPr>
        <w:t xml:space="preserve"> </w:t>
      </w:r>
      <w:r>
        <w:t>Controlled</w:t>
      </w:r>
      <w:r>
        <w:rPr>
          <w:spacing w:val="-10"/>
        </w:rPr>
        <w:t xml:space="preserve"> </w:t>
      </w:r>
      <w:r>
        <w:t>by</w:t>
      </w:r>
      <w:r>
        <w:rPr>
          <w:spacing w:val="-11"/>
        </w:rPr>
        <w:t xml:space="preserve"> </w:t>
      </w:r>
      <w:r>
        <w:t>the</w:t>
      </w:r>
      <w:r>
        <w:rPr>
          <w:spacing w:val="-10"/>
        </w:rPr>
        <w:t xml:space="preserve"> </w:t>
      </w:r>
      <w:r>
        <w:t>controller,</w:t>
      </w:r>
      <w:r>
        <w:rPr>
          <w:spacing w:val="-10"/>
        </w:rPr>
        <w:t xml:space="preserve"> </w:t>
      </w:r>
      <w:r>
        <w:t>each</w:t>
      </w:r>
      <w:r>
        <w:rPr>
          <w:spacing w:val="-10"/>
        </w:rPr>
        <w:t xml:space="preserve"> </w:t>
      </w:r>
      <w:r>
        <w:t>agent</w:t>
      </w:r>
      <w:r>
        <w:rPr>
          <w:spacing w:val="-11"/>
        </w:rPr>
        <w:t xml:space="preserve"> </w:t>
      </w:r>
      <w:r>
        <w:t>is</w:t>
      </w:r>
      <w:r>
        <w:rPr>
          <w:spacing w:val="-10"/>
        </w:rPr>
        <w:t xml:space="preserve"> </w:t>
      </w:r>
      <w:r>
        <w:t>capable</w:t>
      </w:r>
      <w:r>
        <w:rPr>
          <w:spacing w:val="-11"/>
        </w:rPr>
        <w:t xml:space="preserve"> </w:t>
      </w:r>
      <w:r>
        <w:t>of</w:t>
      </w:r>
      <w:r>
        <w:rPr>
          <w:spacing w:val="-10"/>
        </w:rPr>
        <w:t xml:space="preserve"> </w:t>
      </w:r>
      <w:r>
        <w:t>generating</w:t>
      </w:r>
      <w:r>
        <w:rPr>
          <w:spacing w:val="-11"/>
        </w:rPr>
        <w:t xml:space="preserve"> </w:t>
      </w:r>
      <w:r>
        <w:t>traffic,</w:t>
      </w:r>
      <w:r>
        <w:rPr>
          <w:spacing w:val="-10"/>
        </w:rPr>
        <w:t xml:space="preserve"> </w:t>
      </w:r>
      <w:r>
        <w:t xml:space="preserve">cap- </w:t>
      </w:r>
      <w:proofErr w:type="spellStart"/>
      <w:r>
        <w:t>turing</w:t>
      </w:r>
      <w:proofErr w:type="spellEnd"/>
      <w:r>
        <w:rPr>
          <w:spacing w:val="-12"/>
        </w:rPr>
        <w:t xml:space="preserve"> </w:t>
      </w:r>
      <w:r>
        <w:t>and</w:t>
      </w:r>
      <w:r>
        <w:rPr>
          <w:spacing w:val="-12"/>
        </w:rPr>
        <w:t xml:space="preserve"> </w:t>
      </w:r>
      <w:r>
        <w:t>parsing</w:t>
      </w:r>
      <w:r>
        <w:rPr>
          <w:spacing w:val="-11"/>
        </w:rPr>
        <w:t xml:space="preserve"> </w:t>
      </w:r>
      <w:r>
        <w:t>packets.</w:t>
      </w:r>
      <w:r>
        <w:rPr>
          <w:spacing w:val="13"/>
        </w:rPr>
        <w:t xml:space="preserve"> </w:t>
      </w:r>
      <w:r>
        <w:t>The</w:t>
      </w:r>
      <w:r>
        <w:rPr>
          <w:spacing w:val="-12"/>
        </w:rPr>
        <w:t xml:space="preserve"> </w:t>
      </w:r>
      <w:r>
        <w:t>test</w:t>
      </w:r>
      <w:r>
        <w:rPr>
          <w:spacing w:val="-12"/>
        </w:rPr>
        <w:t xml:space="preserve"> </w:t>
      </w:r>
      <w:r>
        <w:t>cases</w:t>
      </w:r>
      <w:r>
        <w:rPr>
          <w:spacing w:val="-11"/>
        </w:rPr>
        <w:t xml:space="preserve"> </w:t>
      </w:r>
      <w:r>
        <w:t>of</w:t>
      </w:r>
      <w:r>
        <w:rPr>
          <w:spacing w:val="-12"/>
        </w:rPr>
        <w:t xml:space="preserve"> </w:t>
      </w:r>
      <w:r>
        <w:t>OFBench</w:t>
      </w:r>
      <w:r>
        <w:rPr>
          <w:spacing w:val="-12"/>
        </w:rPr>
        <w:t xml:space="preserve"> </w:t>
      </w:r>
      <w:r>
        <w:t>are</w:t>
      </w:r>
      <w:r>
        <w:rPr>
          <w:spacing w:val="-11"/>
        </w:rPr>
        <w:t xml:space="preserve"> </w:t>
      </w:r>
      <w:r>
        <w:t>written</w:t>
      </w:r>
      <w:r>
        <w:rPr>
          <w:spacing w:val="-12"/>
        </w:rPr>
        <w:t xml:space="preserve"> </w:t>
      </w:r>
      <w:r>
        <w:t>in</w:t>
      </w:r>
      <w:r>
        <w:rPr>
          <w:spacing w:val="-12"/>
        </w:rPr>
        <w:t xml:space="preserve"> </w:t>
      </w:r>
      <w:r>
        <w:t>scripts</w:t>
      </w:r>
      <w:r>
        <w:rPr>
          <w:spacing w:val="-11"/>
        </w:rPr>
        <w:t xml:space="preserve"> </w:t>
      </w:r>
      <w:r>
        <w:t>for</w:t>
      </w:r>
      <w:r>
        <w:rPr>
          <w:spacing w:val="-12"/>
        </w:rPr>
        <w:t xml:space="preserve"> </w:t>
      </w:r>
      <w:r>
        <w:t>basic</w:t>
      </w:r>
      <w:r>
        <w:rPr>
          <w:spacing w:val="-11"/>
        </w:rPr>
        <w:t xml:space="preserve"> </w:t>
      </w:r>
      <w:proofErr w:type="spellStart"/>
      <w:r>
        <w:t>OpenFlow</w:t>
      </w:r>
      <w:proofErr w:type="spellEnd"/>
      <w:r>
        <w:t xml:space="preserve"> operations and test results</w:t>
      </w:r>
      <w:r>
        <w:rPr>
          <w:spacing w:val="-16"/>
        </w:rPr>
        <w:t xml:space="preserve"> </w:t>
      </w:r>
      <w:r>
        <w:t>analysis.</w:t>
      </w:r>
    </w:p>
    <w:p w14:paraId="25086D23" w14:textId="77777777" w:rsidR="004B4298" w:rsidRDefault="004B4298">
      <w:pPr>
        <w:pStyle w:val="a3"/>
        <w:spacing w:before="9"/>
        <w:rPr>
          <w:sz w:val="18"/>
        </w:rPr>
      </w:pPr>
    </w:p>
    <w:p w14:paraId="4F4F977B" w14:textId="77777777" w:rsidR="004B4298" w:rsidRDefault="007908FA">
      <w:pPr>
        <w:pStyle w:val="a3"/>
        <w:ind w:left="3115" w:right="3109"/>
        <w:jc w:val="center"/>
      </w:pPr>
      <w:r>
        <w:t xml:space="preserve">Figure 8: </w:t>
      </w:r>
      <w:bookmarkStart w:id="46" w:name="_bookmark29"/>
      <w:bookmarkEnd w:id="46"/>
      <w:r>
        <w:t>OFBench architecture</w:t>
      </w:r>
    </w:p>
    <w:p w14:paraId="3B731EC4" w14:textId="77777777" w:rsidR="004B4298" w:rsidRDefault="004B4298">
      <w:pPr>
        <w:pStyle w:val="a3"/>
      </w:pPr>
    </w:p>
    <w:p w14:paraId="4A701587" w14:textId="77777777" w:rsidR="004B4298" w:rsidRDefault="004B4298">
      <w:pPr>
        <w:pStyle w:val="a3"/>
      </w:pPr>
    </w:p>
    <w:p w14:paraId="48F6AB18" w14:textId="77777777" w:rsidR="004B4298" w:rsidRDefault="004B4298">
      <w:pPr>
        <w:pStyle w:val="a3"/>
      </w:pPr>
    </w:p>
    <w:p w14:paraId="3A0E8366" w14:textId="77777777" w:rsidR="004B4298" w:rsidRDefault="004B4298">
      <w:pPr>
        <w:pStyle w:val="a3"/>
        <w:spacing w:before="10"/>
        <w:rPr>
          <w:sz w:val="31"/>
        </w:rPr>
      </w:pPr>
    </w:p>
    <w:p w14:paraId="59D3A510" w14:textId="77777777" w:rsidR="004B4298" w:rsidRDefault="007908FA">
      <w:pPr>
        <w:pStyle w:val="2"/>
        <w:numPr>
          <w:ilvl w:val="1"/>
          <w:numId w:val="1"/>
        </w:numPr>
        <w:tabs>
          <w:tab w:val="left" w:pos="895"/>
          <w:tab w:val="left" w:pos="896"/>
        </w:tabs>
      </w:pPr>
      <w:bookmarkStart w:id="47" w:name="Experiment_setup"/>
      <w:bookmarkStart w:id="48" w:name="_bookmark30"/>
      <w:bookmarkEnd w:id="47"/>
      <w:bookmarkEnd w:id="48"/>
      <w:r>
        <w:t>Experiment</w:t>
      </w:r>
      <w:r>
        <w:rPr>
          <w:spacing w:val="32"/>
        </w:rPr>
        <w:t xml:space="preserve"> </w:t>
      </w:r>
      <w:r>
        <w:t>setup</w:t>
      </w:r>
    </w:p>
    <w:p w14:paraId="27703BD1" w14:textId="77777777" w:rsidR="004B4298" w:rsidRDefault="004B4298">
      <w:pPr>
        <w:pStyle w:val="a3"/>
        <w:spacing w:before="10"/>
        <w:rPr>
          <w:b/>
          <w:sz w:val="32"/>
        </w:rPr>
      </w:pPr>
    </w:p>
    <w:p w14:paraId="17B39513" w14:textId="77777777" w:rsidR="004B4298" w:rsidRDefault="007908FA">
      <w:pPr>
        <w:pStyle w:val="a3"/>
        <w:spacing w:line="415" w:lineRule="auto"/>
        <w:ind w:left="120" w:right="111" w:firstLine="351"/>
        <w:jc w:val="both"/>
      </w:pPr>
      <w:r>
        <w:pict w14:anchorId="7ECCA582">
          <v:line id="_x0000_s1028" style="position:absolute;left:0;text-align:left;z-index:-40336;mso-position-horizontal-relative:page" from="85pt,117.35pt" to="266.45pt,117.35pt" strokeweight="5054emu">
            <w10:wrap anchorx="page"/>
          </v:line>
        </w:pict>
      </w:r>
      <w:r>
        <w:t>Five test cases are developed with test scripts for the OFBench framework. The available configurations</w:t>
      </w:r>
      <w:r>
        <w:rPr>
          <w:spacing w:val="-20"/>
        </w:rPr>
        <w:t xml:space="preserve"> </w:t>
      </w:r>
      <w:r>
        <w:t>of</w:t>
      </w:r>
      <w:r>
        <w:rPr>
          <w:spacing w:val="-20"/>
        </w:rPr>
        <w:t xml:space="preserve"> </w:t>
      </w:r>
      <w:r>
        <w:t>the</w:t>
      </w:r>
      <w:r>
        <w:rPr>
          <w:spacing w:val="-20"/>
        </w:rPr>
        <w:t xml:space="preserve"> </w:t>
      </w:r>
      <w:r>
        <w:t>test</w:t>
      </w:r>
      <w:r>
        <w:rPr>
          <w:spacing w:val="-20"/>
        </w:rPr>
        <w:t xml:space="preserve"> </w:t>
      </w:r>
      <w:r>
        <w:t>cases</w:t>
      </w:r>
      <w:r>
        <w:rPr>
          <w:spacing w:val="-20"/>
        </w:rPr>
        <w:t xml:space="preserve"> </w:t>
      </w:r>
      <w:r>
        <w:t>consist</w:t>
      </w:r>
      <w:r>
        <w:rPr>
          <w:spacing w:val="-20"/>
        </w:rPr>
        <w:t xml:space="preserve"> </w:t>
      </w:r>
      <w:r>
        <w:t>of</w:t>
      </w:r>
      <w:r>
        <w:rPr>
          <w:spacing w:val="-20"/>
        </w:rPr>
        <w:t xml:space="preserve"> </w:t>
      </w:r>
      <w:r>
        <w:t>frame</w:t>
      </w:r>
      <w:r>
        <w:rPr>
          <w:spacing w:val="-20"/>
        </w:rPr>
        <w:t xml:space="preserve"> </w:t>
      </w:r>
      <w:r>
        <w:t>size,</w:t>
      </w:r>
      <w:r>
        <w:rPr>
          <w:spacing w:val="-17"/>
        </w:rPr>
        <w:t xml:space="preserve"> </w:t>
      </w:r>
      <w:r>
        <w:t>transmission</w:t>
      </w:r>
      <w:r>
        <w:rPr>
          <w:spacing w:val="-20"/>
        </w:rPr>
        <w:t xml:space="preserve"> </w:t>
      </w:r>
      <w:r>
        <w:t>rate,</w:t>
      </w:r>
      <w:r>
        <w:rPr>
          <w:spacing w:val="-17"/>
        </w:rPr>
        <w:t xml:space="preserve"> </w:t>
      </w:r>
      <w:r>
        <w:t>and</w:t>
      </w:r>
      <w:r>
        <w:rPr>
          <w:spacing w:val="-20"/>
        </w:rPr>
        <w:t xml:space="preserve"> </w:t>
      </w:r>
      <w:r>
        <w:t>some</w:t>
      </w:r>
      <w:r>
        <w:rPr>
          <w:spacing w:val="-20"/>
        </w:rPr>
        <w:t xml:space="preserve"> </w:t>
      </w:r>
      <w:r>
        <w:t>specific</w:t>
      </w:r>
      <w:r>
        <w:rPr>
          <w:spacing w:val="-20"/>
        </w:rPr>
        <w:t xml:space="preserve"> </w:t>
      </w:r>
      <w:r>
        <w:t>values. The</w:t>
      </w:r>
      <w:r>
        <w:rPr>
          <w:spacing w:val="-5"/>
        </w:rPr>
        <w:t xml:space="preserve"> </w:t>
      </w:r>
      <w:r>
        <w:t>available</w:t>
      </w:r>
      <w:r>
        <w:rPr>
          <w:spacing w:val="-5"/>
        </w:rPr>
        <w:t xml:space="preserve"> </w:t>
      </w:r>
      <w:r>
        <w:t>frame</w:t>
      </w:r>
      <w:r>
        <w:rPr>
          <w:spacing w:val="-5"/>
        </w:rPr>
        <w:t xml:space="preserve"> </w:t>
      </w:r>
      <w:r>
        <w:t>sizes</w:t>
      </w:r>
      <w:r>
        <w:rPr>
          <w:spacing w:val="-4"/>
        </w:rPr>
        <w:t xml:space="preserve"> </w:t>
      </w:r>
      <w:r>
        <w:t>are</w:t>
      </w:r>
      <w:r>
        <w:rPr>
          <w:spacing w:val="-5"/>
        </w:rPr>
        <w:t xml:space="preserve"> </w:t>
      </w:r>
      <w:r>
        <w:t>64,</w:t>
      </w:r>
      <w:r>
        <w:rPr>
          <w:spacing w:val="-4"/>
        </w:rPr>
        <w:t xml:space="preserve"> </w:t>
      </w:r>
      <w:r>
        <w:t>128,</w:t>
      </w:r>
      <w:r>
        <w:rPr>
          <w:spacing w:val="-4"/>
        </w:rPr>
        <w:t xml:space="preserve"> </w:t>
      </w:r>
      <w:r>
        <w:t>256,</w:t>
      </w:r>
      <w:r>
        <w:rPr>
          <w:spacing w:val="-4"/>
        </w:rPr>
        <w:t xml:space="preserve"> </w:t>
      </w:r>
      <w:r>
        <w:t>512,</w:t>
      </w:r>
      <w:r>
        <w:rPr>
          <w:spacing w:val="-4"/>
        </w:rPr>
        <w:t xml:space="preserve"> </w:t>
      </w:r>
      <w:r>
        <w:t>and</w:t>
      </w:r>
      <w:r>
        <w:rPr>
          <w:spacing w:val="-5"/>
        </w:rPr>
        <w:t xml:space="preserve"> </w:t>
      </w:r>
      <w:r>
        <w:t>1024</w:t>
      </w:r>
      <w:r>
        <w:rPr>
          <w:spacing w:val="-5"/>
        </w:rPr>
        <w:t xml:space="preserve"> </w:t>
      </w:r>
      <w:r>
        <w:t>bytes,</w:t>
      </w:r>
      <w:r>
        <w:rPr>
          <w:spacing w:val="-4"/>
        </w:rPr>
        <w:t xml:space="preserve"> </w:t>
      </w:r>
      <w:r>
        <w:t>and</w:t>
      </w:r>
      <w:r>
        <w:rPr>
          <w:spacing w:val="-5"/>
        </w:rPr>
        <w:t xml:space="preserve"> </w:t>
      </w:r>
      <w:r>
        <w:t>the</w:t>
      </w:r>
      <w:r>
        <w:rPr>
          <w:spacing w:val="-4"/>
        </w:rPr>
        <w:t xml:space="preserve"> </w:t>
      </w:r>
      <w:r>
        <w:t>available</w:t>
      </w:r>
      <w:r>
        <w:rPr>
          <w:spacing w:val="-5"/>
        </w:rPr>
        <w:t xml:space="preserve"> </w:t>
      </w:r>
      <w:r>
        <w:t>transmission rates</w:t>
      </w:r>
      <w:r>
        <w:rPr>
          <w:spacing w:val="-5"/>
        </w:rPr>
        <w:t xml:space="preserve"> </w:t>
      </w:r>
      <w:r>
        <w:t>are</w:t>
      </w:r>
      <w:r>
        <w:rPr>
          <w:spacing w:val="-5"/>
        </w:rPr>
        <w:t xml:space="preserve"> </w:t>
      </w:r>
      <w:r>
        <w:t>ranging</w:t>
      </w:r>
      <w:r>
        <w:rPr>
          <w:spacing w:val="-5"/>
        </w:rPr>
        <w:t xml:space="preserve"> </w:t>
      </w:r>
      <w:r>
        <w:t>from</w:t>
      </w:r>
      <w:r>
        <w:rPr>
          <w:spacing w:val="-5"/>
        </w:rPr>
        <w:t xml:space="preserve"> </w:t>
      </w:r>
      <w:r>
        <w:t>64</w:t>
      </w:r>
      <w:r>
        <w:rPr>
          <w:spacing w:val="-5"/>
        </w:rPr>
        <w:t xml:space="preserve"> </w:t>
      </w:r>
      <w:r>
        <w:t>Kbps</w:t>
      </w:r>
      <w:r>
        <w:rPr>
          <w:spacing w:val="-5"/>
        </w:rPr>
        <w:t xml:space="preserve"> </w:t>
      </w:r>
      <w:r>
        <w:t>to</w:t>
      </w:r>
      <w:r>
        <w:rPr>
          <w:spacing w:val="-5"/>
        </w:rPr>
        <w:t xml:space="preserve"> </w:t>
      </w:r>
      <w:r>
        <w:t>1Gbps.</w:t>
      </w:r>
      <w:r>
        <w:rPr>
          <w:spacing w:val="16"/>
        </w:rPr>
        <w:t xml:space="preserve"> </w:t>
      </w:r>
      <w:r>
        <w:t>In</w:t>
      </w:r>
      <w:r>
        <w:rPr>
          <w:spacing w:val="-5"/>
        </w:rPr>
        <w:t xml:space="preserve"> </w:t>
      </w:r>
      <w:r>
        <w:t>our</w:t>
      </w:r>
      <w:r>
        <w:rPr>
          <w:spacing w:val="-5"/>
        </w:rPr>
        <w:t xml:space="preserve"> </w:t>
      </w:r>
      <w:r>
        <w:t>experiment,</w:t>
      </w:r>
      <w:r>
        <w:rPr>
          <w:spacing w:val="-4"/>
        </w:rPr>
        <w:t xml:space="preserve"> </w:t>
      </w:r>
      <w:r>
        <w:t>we</w:t>
      </w:r>
      <w:r>
        <w:rPr>
          <w:spacing w:val="-5"/>
        </w:rPr>
        <w:t xml:space="preserve"> </w:t>
      </w:r>
      <w:r>
        <w:t>use</w:t>
      </w:r>
      <w:r>
        <w:rPr>
          <w:spacing w:val="-5"/>
        </w:rPr>
        <w:t xml:space="preserve"> </w:t>
      </w:r>
      <w:r>
        <w:t>UDP</w:t>
      </w:r>
      <w:r>
        <w:rPr>
          <w:spacing w:val="-5"/>
        </w:rPr>
        <w:t xml:space="preserve"> </w:t>
      </w:r>
      <w:r>
        <w:t>traffic</w:t>
      </w:r>
      <w:r>
        <w:rPr>
          <w:spacing w:val="-5"/>
        </w:rPr>
        <w:t xml:space="preserve"> </w:t>
      </w:r>
      <w:r>
        <w:t>for</w:t>
      </w:r>
      <w:r>
        <w:rPr>
          <w:spacing w:val="-5"/>
        </w:rPr>
        <w:t xml:space="preserve"> </w:t>
      </w:r>
      <w:r>
        <w:t>the</w:t>
      </w:r>
      <w:r>
        <w:rPr>
          <w:spacing w:val="-5"/>
        </w:rPr>
        <w:t xml:space="preserve"> </w:t>
      </w:r>
      <w:r>
        <w:t xml:space="preserve">testing of all test cases.  </w:t>
      </w:r>
      <w:r>
        <w:rPr>
          <w:spacing w:val="-10"/>
        </w:rPr>
        <w:t xml:space="preserve">We </w:t>
      </w:r>
      <w:r>
        <w:t>conduct the experiments with three physical PCs.  The operation</w:t>
      </w:r>
      <w:r>
        <w:rPr>
          <w:spacing w:val="45"/>
        </w:rPr>
        <w:t xml:space="preserve"> </w:t>
      </w:r>
      <w:r>
        <w:t>systems</w:t>
      </w:r>
    </w:p>
    <w:p w14:paraId="5F6AACB4" w14:textId="77777777" w:rsidR="004B4298" w:rsidRDefault="007908FA">
      <w:pPr>
        <w:spacing w:line="229" w:lineRule="exact"/>
        <w:ind w:left="399"/>
        <w:rPr>
          <w:sz w:val="20"/>
        </w:rPr>
      </w:pPr>
      <w:r>
        <w:rPr>
          <w:position w:val="7"/>
          <w:sz w:val="14"/>
        </w:rPr>
        <w:t>1</w:t>
      </w:r>
      <w:bookmarkStart w:id="49" w:name="_bookmark31"/>
      <w:bookmarkStart w:id="50" w:name="_bookmark32"/>
      <w:bookmarkEnd w:id="49"/>
      <w:bookmarkEnd w:id="50"/>
      <w:proofErr w:type="spellStart"/>
      <w:r>
        <w:rPr>
          <w:sz w:val="20"/>
        </w:rPr>
        <w:t>Ryu</w:t>
      </w:r>
      <w:proofErr w:type="spellEnd"/>
      <w:r>
        <w:rPr>
          <w:sz w:val="20"/>
        </w:rPr>
        <w:t>, version 4.0, https://osrg.github.io/ryu/</w:t>
      </w:r>
    </w:p>
    <w:p w14:paraId="1A705514" w14:textId="77777777" w:rsidR="004B4298" w:rsidRDefault="007908FA">
      <w:pPr>
        <w:spacing w:line="241" w:lineRule="exact"/>
        <w:ind w:left="399"/>
        <w:rPr>
          <w:sz w:val="20"/>
        </w:rPr>
      </w:pPr>
      <w:r>
        <w:rPr>
          <w:position w:val="7"/>
          <w:sz w:val="14"/>
        </w:rPr>
        <w:t>2</w:t>
      </w:r>
      <w:r>
        <w:rPr>
          <w:sz w:val="20"/>
        </w:rPr>
        <w:t xml:space="preserve">Ostinato, version 0.7.1, </w:t>
      </w:r>
      <w:hyperlink r:id="rId21">
        <w:r>
          <w:rPr>
            <w:sz w:val="20"/>
          </w:rPr>
          <w:t>http://ostinato.org/</w:t>
        </w:r>
      </w:hyperlink>
    </w:p>
    <w:p w14:paraId="627C9204" w14:textId="77777777" w:rsidR="004B4298" w:rsidRDefault="004B4298">
      <w:pPr>
        <w:spacing w:line="241" w:lineRule="exact"/>
        <w:rPr>
          <w:sz w:val="20"/>
        </w:rPr>
        <w:sectPr w:rsidR="004B4298">
          <w:pgSz w:w="11910" w:h="16840"/>
          <w:pgMar w:top="1160" w:right="1020" w:bottom="1000" w:left="1580" w:header="0" w:footer="812" w:gutter="0"/>
          <w:cols w:space="720"/>
        </w:sectPr>
      </w:pPr>
    </w:p>
    <w:p w14:paraId="5FFA94AB" w14:textId="77777777" w:rsidR="004B4298" w:rsidRDefault="007908FA">
      <w:pPr>
        <w:pStyle w:val="a3"/>
        <w:spacing w:before="54"/>
        <w:ind w:left="100"/>
      </w:pPr>
      <w:r>
        <w:lastRenderedPageBreak/>
        <w:t xml:space="preserve">and specifications of those PCs are shown in Table </w:t>
      </w:r>
      <w:hyperlink w:anchor="_bookmark33" w:history="1">
        <w:r>
          <w:t>5</w:t>
        </w:r>
      </w:hyperlink>
      <w:r>
        <w:t>.</w:t>
      </w:r>
    </w:p>
    <w:p w14:paraId="2B264F92" w14:textId="77777777" w:rsidR="004B4298" w:rsidRDefault="004B4298">
      <w:pPr>
        <w:pStyle w:val="a3"/>
      </w:pPr>
    </w:p>
    <w:p w14:paraId="77C759A5" w14:textId="77777777" w:rsidR="004B4298" w:rsidRDefault="007908FA">
      <w:pPr>
        <w:pStyle w:val="a3"/>
        <w:spacing w:before="203"/>
        <w:ind w:left="1915"/>
      </w:pPr>
      <w:bookmarkStart w:id="51" w:name="_bookmark33"/>
      <w:bookmarkEnd w:id="51"/>
      <w:r>
        <w:t>Table 5: OS and hardware specifications for components</w:t>
      </w:r>
    </w:p>
    <w:tbl>
      <w:tblPr>
        <w:tblStyle w:val="TableNormal"/>
        <w:tblW w:w="0" w:type="auto"/>
        <w:tblInd w:w="1554"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1363"/>
        <w:gridCol w:w="712"/>
        <w:gridCol w:w="1236"/>
        <w:gridCol w:w="1562"/>
        <w:gridCol w:w="1164"/>
      </w:tblGrid>
      <w:tr w:rsidR="004B4298" w14:paraId="7995E983" w14:textId="77777777">
        <w:trPr>
          <w:trHeight w:hRule="exact" w:val="297"/>
        </w:trPr>
        <w:tc>
          <w:tcPr>
            <w:tcW w:w="1363" w:type="dxa"/>
          </w:tcPr>
          <w:p w14:paraId="35C70554" w14:textId="77777777" w:rsidR="004B4298" w:rsidRDefault="007908FA">
            <w:pPr>
              <w:pStyle w:val="TableParagraph"/>
              <w:rPr>
                <w:sz w:val="24"/>
              </w:rPr>
            </w:pPr>
            <w:r>
              <w:rPr>
                <w:sz w:val="24"/>
              </w:rPr>
              <w:t>Component</w:t>
            </w:r>
          </w:p>
        </w:tc>
        <w:tc>
          <w:tcPr>
            <w:tcW w:w="712" w:type="dxa"/>
          </w:tcPr>
          <w:p w14:paraId="2F24410E" w14:textId="77777777" w:rsidR="004B4298" w:rsidRDefault="007908FA">
            <w:pPr>
              <w:pStyle w:val="TableParagraph"/>
              <w:rPr>
                <w:sz w:val="24"/>
              </w:rPr>
            </w:pPr>
            <w:r>
              <w:rPr>
                <w:sz w:val="24"/>
              </w:rPr>
              <w:t>Core</w:t>
            </w:r>
          </w:p>
        </w:tc>
        <w:tc>
          <w:tcPr>
            <w:tcW w:w="1236" w:type="dxa"/>
          </w:tcPr>
          <w:p w14:paraId="1CE09240" w14:textId="77777777" w:rsidR="004B4298" w:rsidRDefault="007908FA">
            <w:pPr>
              <w:pStyle w:val="TableParagraph"/>
              <w:rPr>
                <w:sz w:val="24"/>
              </w:rPr>
            </w:pPr>
            <w:r>
              <w:rPr>
                <w:sz w:val="24"/>
              </w:rPr>
              <w:t>Clock rate</w:t>
            </w:r>
          </w:p>
        </w:tc>
        <w:tc>
          <w:tcPr>
            <w:tcW w:w="1562" w:type="dxa"/>
          </w:tcPr>
          <w:p w14:paraId="6E5764C2" w14:textId="77777777" w:rsidR="004B4298" w:rsidRDefault="007908FA">
            <w:pPr>
              <w:pStyle w:val="TableParagraph"/>
              <w:rPr>
                <w:sz w:val="24"/>
              </w:rPr>
            </w:pPr>
            <w:r>
              <w:rPr>
                <w:sz w:val="24"/>
              </w:rPr>
              <w:t>OS</w:t>
            </w:r>
          </w:p>
        </w:tc>
        <w:tc>
          <w:tcPr>
            <w:tcW w:w="1164" w:type="dxa"/>
          </w:tcPr>
          <w:p w14:paraId="29C15991" w14:textId="77777777" w:rsidR="004B4298" w:rsidRDefault="007908FA">
            <w:pPr>
              <w:pStyle w:val="TableParagraph"/>
              <w:rPr>
                <w:sz w:val="24"/>
              </w:rPr>
            </w:pPr>
            <w:r>
              <w:rPr>
                <w:sz w:val="24"/>
              </w:rPr>
              <w:t>Kernel</w:t>
            </w:r>
          </w:p>
        </w:tc>
      </w:tr>
      <w:tr w:rsidR="004B4298" w14:paraId="680AA4BE" w14:textId="77777777">
        <w:trPr>
          <w:trHeight w:hRule="exact" w:val="297"/>
        </w:trPr>
        <w:tc>
          <w:tcPr>
            <w:tcW w:w="1363" w:type="dxa"/>
          </w:tcPr>
          <w:p w14:paraId="072C3EA1" w14:textId="77777777" w:rsidR="004B4298" w:rsidRDefault="007908FA">
            <w:pPr>
              <w:pStyle w:val="TableParagraph"/>
              <w:rPr>
                <w:sz w:val="24"/>
              </w:rPr>
            </w:pPr>
            <w:r>
              <w:rPr>
                <w:sz w:val="24"/>
              </w:rPr>
              <w:t>Controller</w:t>
            </w:r>
          </w:p>
        </w:tc>
        <w:tc>
          <w:tcPr>
            <w:tcW w:w="712" w:type="dxa"/>
          </w:tcPr>
          <w:p w14:paraId="476B59AA" w14:textId="77777777" w:rsidR="004B4298" w:rsidRDefault="007908FA">
            <w:pPr>
              <w:pStyle w:val="TableParagraph"/>
              <w:rPr>
                <w:sz w:val="24"/>
              </w:rPr>
            </w:pPr>
            <w:r>
              <w:rPr>
                <w:w w:val="99"/>
                <w:sz w:val="24"/>
              </w:rPr>
              <w:t>4</w:t>
            </w:r>
          </w:p>
        </w:tc>
        <w:tc>
          <w:tcPr>
            <w:tcW w:w="1236" w:type="dxa"/>
          </w:tcPr>
          <w:p w14:paraId="7C5BAAEB" w14:textId="77777777" w:rsidR="004B4298" w:rsidRDefault="007908FA">
            <w:pPr>
              <w:pStyle w:val="TableParagraph"/>
              <w:rPr>
                <w:sz w:val="24"/>
              </w:rPr>
            </w:pPr>
            <w:r>
              <w:rPr>
                <w:sz w:val="24"/>
              </w:rPr>
              <w:t>3.3GHz</w:t>
            </w:r>
          </w:p>
        </w:tc>
        <w:tc>
          <w:tcPr>
            <w:tcW w:w="1562" w:type="dxa"/>
          </w:tcPr>
          <w:p w14:paraId="63B8E33E" w14:textId="77777777" w:rsidR="004B4298" w:rsidRDefault="007908FA">
            <w:pPr>
              <w:pStyle w:val="TableParagraph"/>
              <w:rPr>
                <w:sz w:val="24"/>
              </w:rPr>
            </w:pPr>
            <w:r>
              <w:rPr>
                <w:sz w:val="24"/>
              </w:rPr>
              <w:t>Ubuntu 14.04</w:t>
            </w:r>
          </w:p>
        </w:tc>
        <w:tc>
          <w:tcPr>
            <w:tcW w:w="1164" w:type="dxa"/>
          </w:tcPr>
          <w:p w14:paraId="46F2B4B0" w14:textId="77777777" w:rsidR="004B4298" w:rsidRDefault="007908FA">
            <w:pPr>
              <w:pStyle w:val="TableParagraph"/>
              <w:rPr>
                <w:sz w:val="24"/>
              </w:rPr>
            </w:pPr>
            <w:r>
              <w:rPr>
                <w:sz w:val="24"/>
              </w:rPr>
              <w:t>4.2.0-27</w:t>
            </w:r>
          </w:p>
        </w:tc>
      </w:tr>
      <w:tr w:rsidR="004B4298" w14:paraId="3E938F74" w14:textId="77777777">
        <w:trPr>
          <w:trHeight w:hRule="exact" w:val="297"/>
        </w:trPr>
        <w:tc>
          <w:tcPr>
            <w:tcW w:w="1363" w:type="dxa"/>
          </w:tcPr>
          <w:p w14:paraId="7B5F00EF" w14:textId="77777777" w:rsidR="004B4298" w:rsidRDefault="007908FA">
            <w:pPr>
              <w:pStyle w:val="TableParagraph"/>
              <w:rPr>
                <w:sz w:val="24"/>
              </w:rPr>
            </w:pPr>
            <w:r>
              <w:rPr>
                <w:sz w:val="24"/>
              </w:rPr>
              <w:t>Host</w:t>
            </w:r>
          </w:p>
        </w:tc>
        <w:tc>
          <w:tcPr>
            <w:tcW w:w="712" w:type="dxa"/>
          </w:tcPr>
          <w:p w14:paraId="06B3D0F5" w14:textId="77777777" w:rsidR="004B4298" w:rsidRDefault="007908FA">
            <w:pPr>
              <w:pStyle w:val="TableParagraph"/>
              <w:rPr>
                <w:sz w:val="24"/>
              </w:rPr>
            </w:pPr>
            <w:r>
              <w:rPr>
                <w:w w:val="99"/>
                <w:sz w:val="24"/>
              </w:rPr>
              <w:t>4</w:t>
            </w:r>
          </w:p>
        </w:tc>
        <w:tc>
          <w:tcPr>
            <w:tcW w:w="1236" w:type="dxa"/>
          </w:tcPr>
          <w:p w14:paraId="3B63EB7F" w14:textId="77777777" w:rsidR="004B4298" w:rsidRDefault="007908FA">
            <w:pPr>
              <w:pStyle w:val="TableParagraph"/>
              <w:rPr>
                <w:sz w:val="24"/>
              </w:rPr>
            </w:pPr>
            <w:r>
              <w:rPr>
                <w:sz w:val="24"/>
              </w:rPr>
              <w:t>3.2GHz</w:t>
            </w:r>
          </w:p>
        </w:tc>
        <w:tc>
          <w:tcPr>
            <w:tcW w:w="1562" w:type="dxa"/>
          </w:tcPr>
          <w:p w14:paraId="034E2C3A" w14:textId="77777777" w:rsidR="004B4298" w:rsidRDefault="007908FA">
            <w:pPr>
              <w:pStyle w:val="TableParagraph"/>
              <w:rPr>
                <w:sz w:val="24"/>
              </w:rPr>
            </w:pPr>
            <w:r>
              <w:rPr>
                <w:sz w:val="24"/>
              </w:rPr>
              <w:t>Ubuntu 14.04</w:t>
            </w:r>
          </w:p>
        </w:tc>
        <w:tc>
          <w:tcPr>
            <w:tcW w:w="1164" w:type="dxa"/>
          </w:tcPr>
          <w:p w14:paraId="69034C50" w14:textId="77777777" w:rsidR="004B4298" w:rsidRDefault="007908FA">
            <w:pPr>
              <w:pStyle w:val="TableParagraph"/>
              <w:rPr>
                <w:sz w:val="24"/>
              </w:rPr>
            </w:pPr>
            <w:r>
              <w:rPr>
                <w:sz w:val="24"/>
              </w:rPr>
              <w:t>4.2.0-27</w:t>
            </w:r>
          </w:p>
        </w:tc>
      </w:tr>
      <w:tr w:rsidR="004B4298" w14:paraId="5C1F07CD" w14:textId="77777777">
        <w:trPr>
          <w:trHeight w:hRule="exact" w:val="297"/>
        </w:trPr>
        <w:tc>
          <w:tcPr>
            <w:tcW w:w="1363" w:type="dxa"/>
          </w:tcPr>
          <w:p w14:paraId="3DF31F52" w14:textId="77777777" w:rsidR="004B4298" w:rsidRDefault="007908FA">
            <w:pPr>
              <w:pStyle w:val="TableParagraph"/>
              <w:rPr>
                <w:sz w:val="24"/>
              </w:rPr>
            </w:pPr>
            <w:r>
              <w:rPr>
                <w:sz w:val="24"/>
              </w:rPr>
              <w:t>Switch</w:t>
            </w:r>
          </w:p>
        </w:tc>
        <w:tc>
          <w:tcPr>
            <w:tcW w:w="712" w:type="dxa"/>
          </w:tcPr>
          <w:p w14:paraId="33055FE3" w14:textId="77777777" w:rsidR="004B4298" w:rsidRDefault="007908FA">
            <w:pPr>
              <w:pStyle w:val="TableParagraph"/>
              <w:rPr>
                <w:sz w:val="24"/>
              </w:rPr>
            </w:pPr>
            <w:r>
              <w:rPr>
                <w:w w:val="99"/>
                <w:sz w:val="24"/>
              </w:rPr>
              <w:t>2</w:t>
            </w:r>
          </w:p>
        </w:tc>
        <w:tc>
          <w:tcPr>
            <w:tcW w:w="1236" w:type="dxa"/>
          </w:tcPr>
          <w:p w14:paraId="703C4BCC" w14:textId="77777777" w:rsidR="004B4298" w:rsidRDefault="007908FA">
            <w:pPr>
              <w:pStyle w:val="TableParagraph"/>
              <w:rPr>
                <w:sz w:val="24"/>
              </w:rPr>
            </w:pPr>
            <w:r>
              <w:rPr>
                <w:sz w:val="24"/>
              </w:rPr>
              <w:t>3.1GHz</w:t>
            </w:r>
          </w:p>
        </w:tc>
        <w:tc>
          <w:tcPr>
            <w:tcW w:w="1562" w:type="dxa"/>
          </w:tcPr>
          <w:p w14:paraId="5434C420" w14:textId="77777777" w:rsidR="004B4298" w:rsidRDefault="007908FA">
            <w:pPr>
              <w:pStyle w:val="TableParagraph"/>
              <w:rPr>
                <w:sz w:val="24"/>
              </w:rPr>
            </w:pPr>
            <w:r>
              <w:rPr>
                <w:sz w:val="24"/>
              </w:rPr>
              <w:t>Ubuntu 14.04</w:t>
            </w:r>
          </w:p>
        </w:tc>
        <w:tc>
          <w:tcPr>
            <w:tcW w:w="1164" w:type="dxa"/>
          </w:tcPr>
          <w:p w14:paraId="0754D293" w14:textId="77777777" w:rsidR="004B4298" w:rsidRDefault="007908FA">
            <w:pPr>
              <w:pStyle w:val="TableParagraph"/>
              <w:rPr>
                <w:sz w:val="24"/>
              </w:rPr>
            </w:pPr>
            <w:r>
              <w:rPr>
                <w:sz w:val="24"/>
              </w:rPr>
              <w:t>3.13.0-24</w:t>
            </w:r>
          </w:p>
        </w:tc>
      </w:tr>
    </w:tbl>
    <w:p w14:paraId="2D7B185E" w14:textId="77777777" w:rsidR="004B4298" w:rsidRDefault="004B4298">
      <w:pPr>
        <w:pStyle w:val="a3"/>
        <w:rPr>
          <w:sz w:val="20"/>
        </w:rPr>
      </w:pPr>
    </w:p>
    <w:p w14:paraId="6662A045" w14:textId="77777777" w:rsidR="004B4298" w:rsidRDefault="004B4298">
      <w:pPr>
        <w:pStyle w:val="a3"/>
        <w:rPr>
          <w:sz w:val="20"/>
        </w:rPr>
      </w:pPr>
    </w:p>
    <w:p w14:paraId="70AB53E6" w14:textId="77777777" w:rsidR="004B4298" w:rsidRDefault="004B4298">
      <w:pPr>
        <w:pStyle w:val="a3"/>
        <w:rPr>
          <w:sz w:val="20"/>
        </w:rPr>
      </w:pPr>
    </w:p>
    <w:p w14:paraId="77BEA0C7" w14:textId="77777777" w:rsidR="004B4298" w:rsidRDefault="004B4298">
      <w:pPr>
        <w:pStyle w:val="a3"/>
        <w:rPr>
          <w:sz w:val="20"/>
        </w:rPr>
      </w:pPr>
    </w:p>
    <w:p w14:paraId="672AE6CE" w14:textId="77777777" w:rsidR="004B4298" w:rsidRDefault="004B4298">
      <w:pPr>
        <w:pStyle w:val="a3"/>
        <w:spacing w:before="11"/>
        <w:rPr>
          <w:sz w:val="19"/>
        </w:rPr>
      </w:pPr>
    </w:p>
    <w:p w14:paraId="73E5580E" w14:textId="77777777" w:rsidR="004B4298" w:rsidRDefault="007908FA">
      <w:pPr>
        <w:pStyle w:val="a3"/>
        <w:spacing w:before="68"/>
        <w:ind w:left="451"/>
      </w:pPr>
      <w:r>
        <w:t xml:space="preserve">We use the above environment to test four DUTs. The DUTs details are shown in Table </w:t>
      </w:r>
      <w:hyperlink w:anchor="_bookmark34" w:history="1">
        <w:r>
          <w:t>6</w:t>
        </w:r>
      </w:hyperlink>
      <w:r>
        <w:t>.</w:t>
      </w:r>
    </w:p>
    <w:p w14:paraId="40700E84" w14:textId="77777777" w:rsidR="004B4298" w:rsidRDefault="004B4298">
      <w:pPr>
        <w:pStyle w:val="a3"/>
      </w:pPr>
    </w:p>
    <w:p w14:paraId="25E9BA7E" w14:textId="77777777" w:rsidR="004B4298" w:rsidRDefault="007908FA">
      <w:pPr>
        <w:pStyle w:val="a3"/>
        <w:spacing w:before="155"/>
        <w:ind w:left="2709"/>
      </w:pPr>
      <w:bookmarkStart w:id="52" w:name="_bookmark34"/>
      <w:bookmarkEnd w:id="52"/>
      <w:r>
        <w:t>Table 6: Hardware switch specifications</w:t>
      </w:r>
    </w:p>
    <w:tbl>
      <w:tblPr>
        <w:tblStyle w:val="TableNormal"/>
        <w:tblW w:w="0" w:type="auto"/>
        <w:tblInd w:w="100"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1664"/>
        <w:gridCol w:w="1854"/>
        <w:gridCol w:w="712"/>
        <w:gridCol w:w="1236"/>
        <w:gridCol w:w="1071"/>
        <w:gridCol w:w="867"/>
        <w:gridCol w:w="1872"/>
      </w:tblGrid>
      <w:tr w:rsidR="004B4298" w14:paraId="3D4AC799" w14:textId="77777777">
        <w:trPr>
          <w:trHeight w:hRule="exact" w:val="297"/>
        </w:trPr>
        <w:tc>
          <w:tcPr>
            <w:tcW w:w="1664" w:type="dxa"/>
          </w:tcPr>
          <w:p w14:paraId="12A433C4" w14:textId="77777777" w:rsidR="004B4298" w:rsidRDefault="007908FA">
            <w:pPr>
              <w:pStyle w:val="TableParagraph"/>
              <w:rPr>
                <w:sz w:val="24"/>
              </w:rPr>
            </w:pPr>
            <w:r>
              <w:rPr>
                <w:sz w:val="24"/>
              </w:rPr>
              <w:t>Switch</w:t>
            </w:r>
          </w:p>
        </w:tc>
        <w:tc>
          <w:tcPr>
            <w:tcW w:w="1854" w:type="dxa"/>
          </w:tcPr>
          <w:p w14:paraId="40629E53" w14:textId="77777777" w:rsidR="004B4298" w:rsidRDefault="007908FA">
            <w:pPr>
              <w:pStyle w:val="TableParagraph"/>
              <w:rPr>
                <w:sz w:val="24"/>
              </w:rPr>
            </w:pPr>
            <w:r>
              <w:rPr>
                <w:sz w:val="24"/>
              </w:rPr>
              <w:t>CPU</w:t>
            </w:r>
          </w:p>
        </w:tc>
        <w:tc>
          <w:tcPr>
            <w:tcW w:w="712" w:type="dxa"/>
          </w:tcPr>
          <w:p w14:paraId="2260B1DE" w14:textId="77777777" w:rsidR="004B4298" w:rsidRDefault="007908FA">
            <w:pPr>
              <w:pStyle w:val="TableParagraph"/>
              <w:rPr>
                <w:sz w:val="24"/>
              </w:rPr>
            </w:pPr>
            <w:r>
              <w:rPr>
                <w:sz w:val="24"/>
              </w:rPr>
              <w:t>Core</w:t>
            </w:r>
          </w:p>
        </w:tc>
        <w:tc>
          <w:tcPr>
            <w:tcW w:w="1236" w:type="dxa"/>
          </w:tcPr>
          <w:p w14:paraId="729451B6" w14:textId="77777777" w:rsidR="004B4298" w:rsidRDefault="007908FA">
            <w:pPr>
              <w:pStyle w:val="TableParagraph"/>
              <w:rPr>
                <w:sz w:val="24"/>
              </w:rPr>
            </w:pPr>
            <w:r>
              <w:rPr>
                <w:sz w:val="24"/>
              </w:rPr>
              <w:t>Clock rate</w:t>
            </w:r>
          </w:p>
        </w:tc>
        <w:tc>
          <w:tcPr>
            <w:tcW w:w="1071" w:type="dxa"/>
          </w:tcPr>
          <w:p w14:paraId="3F0F9892" w14:textId="77777777" w:rsidR="004B4298" w:rsidRDefault="007908FA">
            <w:pPr>
              <w:pStyle w:val="TableParagraph"/>
              <w:rPr>
                <w:sz w:val="24"/>
              </w:rPr>
            </w:pPr>
            <w:r>
              <w:rPr>
                <w:sz w:val="24"/>
              </w:rPr>
              <w:t>Memory</w:t>
            </w:r>
          </w:p>
        </w:tc>
        <w:tc>
          <w:tcPr>
            <w:tcW w:w="867" w:type="dxa"/>
          </w:tcPr>
          <w:p w14:paraId="545CF0C7" w14:textId="77777777" w:rsidR="004B4298" w:rsidRDefault="007908FA">
            <w:pPr>
              <w:pStyle w:val="TableParagraph"/>
              <w:rPr>
                <w:sz w:val="24"/>
              </w:rPr>
            </w:pPr>
            <w:r>
              <w:rPr>
                <w:sz w:val="24"/>
              </w:rPr>
              <w:t>Buffer</w:t>
            </w:r>
          </w:p>
        </w:tc>
        <w:tc>
          <w:tcPr>
            <w:tcW w:w="1872" w:type="dxa"/>
          </w:tcPr>
          <w:p w14:paraId="0C8DF709" w14:textId="77777777" w:rsidR="004B4298" w:rsidRDefault="007908FA">
            <w:pPr>
              <w:pStyle w:val="TableParagraph"/>
              <w:rPr>
                <w:sz w:val="24"/>
              </w:rPr>
            </w:pPr>
            <w:r>
              <w:rPr>
                <w:sz w:val="24"/>
              </w:rPr>
              <w:t>OS version</w:t>
            </w:r>
          </w:p>
        </w:tc>
      </w:tr>
      <w:tr w:rsidR="004B4298" w14:paraId="2AF56CC0" w14:textId="77777777">
        <w:trPr>
          <w:trHeight w:hRule="exact" w:val="297"/>
        </w:trPr>
        <w:tc>
          <w:tcPr>
            <w:tcW w:w="1664" w:type="dxa"/>
          </w:tcPr>
          <w:p w14:paraId="78D7FC50" w14:textId="77777777" w:rsidR="004B4298" w:rsidRDefault="007908FA">
            <w:pPr>
              <w:pStyle w:val="TableParagraph"/>
              <w:rPr>
                <w:sz w:val="24"/>
              </w:rPr>
            </w:pPr>
            <w:r>
              <w:rPr>
                <w:sz w:val="24"/>
              </w:rPr>
              <w:t>Pica8 P-3290</w:t>
            </w:r>
          </w:p>
        </w:tc>
        <w:tc>
          <w:tcPr>
            <w:tcW w:w="1854" w:type="dxa"/>
          </w:tcPr>
          <w:p w14:paraId="10F79110" w14:textId="77777777" w:rsidR="004B4298" w:rsidRDefault="007908FA">
            <w:pPr>
              <w:pStyle w:val="TableParagraph"/>
              <w:rPr>
                <w:sz w:val="24"/>
              </w:rPr>
            </w:pPr>
            <w:r>
              <w:rPr>
                <w:sz w:val="24"/>
              </w:rPr>
              <w:t>MPC8541</w:t>
            </w:r>
          </w:p>
        </w:tc>
        <w:tc>
          <w:tcPr>
            <w:tcW w:w="712" w:type="dxa"/>
          </w:tcPr>
          <w:p w14:paraId="0484BA01" w14:textId="77777777" w:rsidR="004B4298" w:rsidRDefault="007908FA">
            <w:pPr>
              <w:pStyle w:val="TableParagraph"/>
              <w:rPr>
                <w:sz w:val="24"/>
              </w:rPr>
            </w:pPr>
            <w:r>
              <w:rPr>
                <w:w w:val="99"/>
                <w:sz w:val="24"/>
              </w:rPr>
              <w:t>1</w:t>
            </w:r>
          </w:p>
        </w:tc>
        <w:tc>
          <w:tcPr>
            <w:tcW w:w="1236" w:type="dxa"/>
          </w:tcPr>
          <w:p w14:paraId="72E06BC3" w14:textId="77777777" w:rsidR="004B4298" w:rsidRDefault="007908FA">
            <w:pPr>
              <w:pStyle w:val="TableParagraph"/>
              <w:rPr>
                <w:sz w:val="24"/>
              </w:rPr>
            </w:pPr>
            <w:r>
              <w:rPr>
                <w:sz w:val="24"/>
              </w:rPr>
              <w:t>1 GHz</w:t>
            </w:r>
          </w:p>
        </w:tc>
        <w:tc>
          <w:tcPr>
            <w:tcW w:w="1071" w:type="dxa"/>
          </w:tcPr>
          <w:p w14:paraId="269308E9" w14:textId="77777777" w:rsidR="004B4298" w:rsidRDefault="007908FA">
            <w:pPr>
              <w:pStyle w:val="TableParagraph"/>
              <w:rPr>
                <w:sz w:val="24"/>
              </w:rPr>
            </w:pPr>
            <w:r>
              <w:rPr>
                <w:sz w:val="24"/>
              </w:rPr>
              <w:t>512 MB</w:t>
            </w:r>
          </w:p>
        </w:tc>
        <w:tc>
          <w:tcPr>
            <w:tcW w:w="867" w:type="dxa"/>
          </w:tcPr>
          <w:p w14:paraId="71C989DD" w14:textId="77777777" w:rsidR="004B4298" w:rsidRDefault="007908FA">
            <w:pPr>
              <w:pStyle w:val="TableParagraph"/>
              <w:rPr>
                <w:sz w:val="24"/>
              </w:rPr>
            </w:pPr>
            <w:r>
              <w:rPr>
                <w:sz w:val="24"/>
              </w:rPr>
              <w:t>4 MB</w:t>
            </w:r>
          </w:p>
        </w:tc>
        <w:tc>
          <w:tcPr>
            <w:tcW w:w="1872" w:type="dxa"/>
          </w:tcPr>
          <w:p w14:paraId="5BBADE77" w14:textId="77777777" w:rsidR="004B4298" w:rsidRDefault="007908FA">
            <w:pPr>
              <w:pStyle w:val="TableParagraph"/>
              <w:rPr>
                <w:sz w:val="24"/>
              </w:rPr>
            </w:pPr>
            <w:r>
              <w:rPr>
                <w:sz w:val="24"/>
              </w:rPr>
              <w:t>v2.6.1</w:t>
            </w:r>
          </w:p>
        </w:tc>
      </w:tr>
      <w:tr w:rsidR="004B4298" w14:paraId="2296F0A4" w14:textId="77777777">
        <w:trPr>
          <w:trHeight w:hRule="exact" w:val="297"/>
        </w:trPr>
        <w:tc>
          <w:tcPr>
            <w:tcW w:w="1664" w:type="dxa"/>
          </w:tcPr>
          <w:p w14:paraId="2459BC59" w14:textId="77777777" w:rsidR="004B4298" w:rsidRDefault="007908FA">
            <w:pPr>
              <w:pStyle w:val="TableParagraph"/>
              <w:rPr>
                <w:sz w:val="24"/>
              </w:rPr>
            </w:pPr>
            <w:r>
              <w:rPr>
                <w:sz w:val="24"/>
              </w:rPr>
              <w:t>Pica8 P-3297</w:t>
            </w:r>
          </w:p>
        </w:tc>
        <w:tc>
          <w:tcPr>
            <w:tcW w:w="1854" w:type="dxa"/>
          </w:tcPr>
          <w:p w14:paraId="219B5775" w14:textId="77777777" w:rsidR="004B4298" w:rsidRDefault="007908FA">
            <w:pPr>
              <w:pStyle w:val="TableParagraph"/>
              <w:rPr>
                <w:sz w:val="24"/>
              </w:rPr>
            </w:pPr>
            <w:r>
              <w:rPr>
                <w:sz w:val="24"/>
              </w:rPr>
              <w:t>P2020</w:t>
            </w:r>
          </w:p>
        </w:tc>
        <w:tc>
          <w:tcPr>
            <w:tcW w:w="712" w:type="dxa"/>
          </w:tcPr>
          <w:p w14:paraId="5F76F506" w14:textId="77777777" w:rsidR="004B4298" w:rsidRDefault="007908FA">
            <w:pPr>
              <w:pStyle w:val="TableParagraph"/>
              <w:rPr>
                <w:sz w:val="24"/>
              </w:rPr>
            </w:pPr>
            <w:r>
              <w:rPr>
                <w:w w:val="99"/>
                <w:sz w:val="24"/>
              </w:rPr>
              <w:t>2</w:t>
            </w:r>
          </w:p>
        </w:tc>
        <w:tc>
          <w:tcPr>
            <w:tcW w:w="1236" w:type="dxa"/>
          </w:tcPr>
          <w:p w14:paraId="71A2D8FE" w14:textId="77777777" w:rsidR="004B4298" w:rsidRDefault="007908FA">
            <w:pPr>
              <w:pStyle w:val="TableParagraph"/>
              <w:rPr>
                <w:sz w:val="24"/>
              </w:rPr>
            </w:pPr>
            <w:r>
              <w:rPr>
                <w:sz w:val="24"/>
              </w:rPr>
              <w:t>1.33 GHz</w:t>
            </w:r>
          </w:p>
        </w:tc>
        <w:tc>
          <w:tcPr>
            <w:tcW w:w="1071" w:type="dxa"/>
          </w:tcPr>
          <w:p w14:paraId="0F6B851B" w14:textId="77777777" w:rsidR="004B4298" w:rsidRDefault="007908FA">
            <w:pPr>
              <w:pStyle w:val="TableParagraph"/>
              <w:rPr>
                <w:sz w:val="24"/>
              </w:rPr>
            </w:pPr>
            <w:r>
              <w:rPr>
                <w:sz w:val="24"/>
              </w:rPr>
              <w:t>2 GB</w:t>
            </w:r>
          </w:p>
        </w:tc>
        <w:tc>
          <w:tcPr>
            <w:tcW w:w="867" w:type="dxa"/>
          </w:tcPr>
          <w:p w14:paraId="2ADE27F7" w14:textId="77777777" w:rsidR="004B4298" w:rsidRDefault="007908FA">
            <w:pPr>
              <w:pStyle w:val="TableParagraph"/>
              <w:rPr>
                <w:sz w:val="24"/>
              </w:rPr>
            </w:pPr>
            <w:r>
              <w:rPr>
                <w:sz w:val="24"/>
              </w:rPr>
              <w:t>4 MB</w:t>
            </w:r>
          </w:p>
        </w:tc>
        <w:tc>
          <w:tcPr>
            <w:tcW w:w="1872" w:type="dxa"/>
          </w:tcPr>
          <w:p w14:paraId="27AFE954" w14:textId="77777777" w:rsidR="004B4298" w:rsidRDefault="007908FA">
            <w:pPr>
              <w:pStyle w:val="TableParagraph"/>
              <w:rPr>
                <w:sz w:val="24"/>
              </w:rPr>
            </w:pPr>
            <w:r>
              <w:rPr>
                <w:sz w:val="24"/>
              </w:rPr>
              <w:t>v2.6.1</w:t>
            </w:r>
          </w:p>
        </w:tc>
      </w:tr>
      <w:tr w:rsidR="004B4298" w14:paraId="56056928" w14:textId="77777777">
        <w:trPr>
          <w:trHeight w:hRule="exact" w:val="586"/>
        </w:trPr>
        <w:tc>
          <w:tcPr>
            <w:tcW w:w="1664" w:type="dxa"/>
          </w:tcPr>
          <w:p w14:paraId="139A951A" w14:textId="77777777" w:rsidR="004B4298" w:rsidRDefault="007908FA">
            <w:pPr>
              <w:pStyle w:val="TableParagraph"/>
              <w:rPr>
                <w:sz w:val="24"/>
              </w:rPr>
            </w:pPr>
            <w:r>
              <w:rPr>
                <w:sz w:val="24"/>
              </w:rPr>
              <w:t>Edge-</w:t>
            </w:r>
            <w:proofErr w:type="spellStart"/>
            <w:r>
              <w:rPr>
                <w:sz w:val="24"/>
              </w:rPr>
              <w:t>corE</w:t>
            </w:r>
            <w:proofErr w:type="spellEnd"/>
          </w:p>
          <w:p w14:paraId="2C56D1E6" w14:textId="77777777" w:rsidR="004B4298" w:rsidRDefault="007908FA">
            <w:pPr>
              <w:pStyle w:val="TableParagraph"/>
              <w:spacing w:before="13" w:line="240" w:lineRule="auto"/>
              <w:rPr>
                <w:sz w:val="24"/>
              </w:rPr>
            </w:pPr>
            <w:r>
              <w:rPr>
                <w:sz w:val="24"/>
              </w:rPr>
              <w:t>AS4610-30T</w:t>
            </w:r>
          </w:p>
        </w:tc>
        <w:tc>
          <w:tcPr>
            <w:tcW w:w="1854" w:type="dxa"/>
          </w:tcPr>
          <w:p w14:paraId="19BF3B06" w14:textId="77777777" w:rsidR="004B4298" w:rsidRDefault="007908FA">
            <w:pPr>
              <w:pStyle w:val="TableParagraph"/>
              <w:rPr>
                <w:sz w:val="24"/>
              </w:rPr>
            </w:pPr>
            <w:r>
              <w:rPr>
                <w:sz w:val="24"/>
              </w:rPr>
              <w:t>ARM Cortex A9</w:t>
            </w:r>
          </w:p>
        </w:tc>
        <w:tc>
          <w:tcPr>
            <w:tcW w:w="712" w:type="dxa"/>
          </w:tcPr>
          <w:p w14:paraId="5848202F" w14:textId="77777777" w:rsidR="004B4298" w:rsidRDefault="007908FA">
            <w:pPr>
              <w:pStyle w:val="TableParagraph"/>
              <w:rPr>
                <w:sz w:val="24"/>
              </w:rPr>
            </w:pPr>
            <w:r>
              <w:rPr>
                <w:w w:val="99"/>
                <w:sz w:val="24"/>
              </w:rPr>
              <w:t>2</w:t>
            </w:r>
          </w:p>
        </w:tc>
        <w:tc>
          <w:tcPr>
            <w:tcW w:w="1236" w:type="dxa"/>
          </w:tcPr>
          <w:p w14:paraId="62077E18" w14:textId="77777777" w:rsidR="004B4298" w:rsidRDefault="007908FA">
            <w:pPr>
              <w:pStyle w:val="TableParagraph"/>
              <w:rPr>
                <w:sz w:val="24"/>
              </w:rPr>
            </w:pPr>
            <w:r>
              <w:rPr>
                <w:sz w:val="24"/>
              </w:rPr>
              <w:t>1 GHz</w:t>
            </w:r>
          </w:p>
        </w:tc>
        <w:tc>
          <w:tcPr>
            <w:tcW w:w="1071" w:type="dxa"/>
          </w:tcPr>
          <w:p w14:paraId="547D4273" w14:textId="77777777" w:rsidR="004B4298" w:rsidRDefault="007908FA">
            <w:pPr>
              <w:pStyle w:val="TableParagraph"/>
              <w:rPr>
                <w:sz w:val="24"/>
              </w:rPr>
            </w:pPr>
            <w:r>
              <w:rPr>
                <w:sz w:val="24"/>
              </w:rPr>
              <w:t>2 GB</w:t>
            </w:r>
          </w:p>
        </w:tc>
        <w:tc>
          <w:tcPr>
            <w:tcW w:w="867" w:type="dxa"/>
          </w:tcPr>
          <w:p w14:paraId="646B068C" w14:textId="77777777" w:rsidR="004B4298" w:rsidRDefault="007908FA">
            <w:pPr>
              <w:pStyle w:val="TableParagraph"/>
              <w:rPr>
                <w:sz w:val="24"/>
              </w:rPr>
            </w:pPr>
            <w:r>
              <w:rPr>
                <w:sz w:val="24"/>
              </w:rPr>
              <w:t>N/A</w:t>
            </w:r>
          </w:p>
        </w:tc>
        <w:tc>
          <w:tcPr>
            <w:tcW w:w="1872" w:type="dxa"/>
          </w:tcPr>
          <w:p w14:paraId="78E721B7" w14:textId="77777777" w:rsidR="004B4298" w:rsidRDefault="007908FA">
            <w:pPr>
              <w:pStyle w:val="TableParagraph"/>
              <w:rPr>
                <w:sz w:val="24"/>
              </w:rPr>
            </w:pPr>
            <w:r>
              <w:rPr>
                <w:sz w:val="24"/>
              </w:rPr>
              <w:t>v2.6.4</w:t>
            </w:r>
          </w:p>
        </w:tc>
      </w:tr>
      <w:tr w:rsidR="004B4298" w14:paraId="5CEA9AF9" w14:textId="77777777">
        <w:trPr>
          <w:trHeight w:hRule="exact" w:val="297"/>
        </w:trPr>
        <w:tc>
          <w:tcPr>
            <w:tcW w:w="1664" w:type="dxa"/>
          </w:tcPr>
          <w:p w14:paraId="28A01127" w14:textId="77777777" w:rsidR="004B4298" w:rsidRDefault="007908FA">
            <w:pPr>
              <w:pStyle w:val="TableParagraph"/>
              <w:rPr>
                <w:sz w:val="24"/>
              </w:rPr>
            </w:pPr>
            <w:proofErr w:type="spellStart"/>
            <w:r>
              <w:rPr>
                <w:sz w:val="24"/>
              </w:rPr>
              <w:t>Centec</w:t>
            </w:r>
            <w:proofErr w:type="spellEnd"/>
            <w:r>
              <w:rPr>
                <w:sz w:val="24"/>
              </w:rPr>
              <w:t xml:space="preserve"> V350</w:t>
            </w:r>
          </w:p>
        </w:tc>
        <w:tc>
          <w:tcPr>
            <w:tcW w:w="1854" w:type="dxa"/>
          </w:tcPr>
          <w:p w14:paraId="1FBED50B" w14:textId="77777777" w:rsidR="004B4298" w:rsidRDefault="007908FA">
            <w:pPr>
              <w:pStyle w:val="TableParagraph"/>
              <w:rPr>
                <w:sz w:val="24"/>
              </w:rPr>
            </w:pPr>
            <w:r>
              <w:rPr>
                <w:sz w:val="24"/>
              </w:rPr>
              <w:t>e500v2</w:t>
            </w:r>
          </w:p>
        </w:tc>
        <w:tc>
          <w:tcPr>
            <w:tcW w:w="712" w:type="dxa"/>
          </w:tcPr>
          <w:p w14:paraId="76FFD299" w14:textId="77777777" w:rsidR="004B4298" w:rsidRDefault="007908FA">
            <w:pPr>
              <w:pStyle w:val="TableParagraph"/>
              <w:rPr>
                <w:sz w:val="24"/>
              </w:rPr>
            </w:pPr>
            <w:r>
              <w:rPr>
                <w:w w:val="99"/>
                <w:sz w:val="24"/>
              </w:rPr>
              <w:t>1</w:t>
            </w:r>
          </w:p>
        </w:tc>
        <w:tc>
          <w:tcPr>
            <w:tcW w:w="1236" w:type="dxa"/>
          </w:tcPr>
          <w:p w14:paraId="4F3F1BFC" w14:textId="77777777" w:rsidR="004B4298" w:rsidRDefault="007908FA">
            <w:pPr>
              <w:pStyle w:val="TableParagraph"/>
              <w:rPr>
                <w:sz w:val="24"/>
              </w:rPr>
            </w:pPr>
            <w:r>
              <w:rPr>
                <w:sz w:val="24"/>
              </w:rPr>
              <w:t>533 MHz</w:t>
            </w:r>
          </w:p>
        </w:tc>
        <w:tc>
          <w:tcPr>
            <w:tcW w:w="1071" w:type="dxa"/>
          </w:tcPr>
          <w:p w14:paraId="43217BAC" w14:textId="77777777" w:rsidR="004B4298" w:rsidRDefault="007908FA">
            <w:pPr>
              <w:pStyle w:val="TableParagraph"/>
              <w:rPr>
                <w:sz w:val="24"/>
              </w:rPr>
            </w:pPr>
            <w:r>
              <w:rPr>
                <w:sz w:val="24"/>
              </w:rPr>
              <w:t>2 GB</w:t>
            </w:r>
          </w:p>
        </w:tc>
        <w:tc>
          <w:tcPr>
            <w:tcW w:w="867" w:type="dxa"/>
          </w:tcPr>
          <w:p w14:paraId="76924940" w14:textId="77777777" w:rsidR="004B4298" w:rsidRDefault="007908FA">
            <w:pPr>
              <w:pStyle w:val="TableParagraph"/>
              <w:rPr>
                <w:sz w:val="24"/>
              </w:rPr>
            </w:pPr>
            <w:r>
              <w:rPr>
                <w:sz w:val="24"/>
              </w:rPr>
              <w:t>N/A</w:t>
            </w:r>
          </w:p>
        </w:tc>
        <w:tc>
          <w:tcPr>
            <w:tcW w:w="1872" w:type="dxa"/>
          </w:tcPr>
          <w:p w14:paraId="65111F4C" w14:textId="77777777" w:rsidR="004B4298" w:rsidRDefault="007908FA">
            <w:pPr>
              <w:pStyle w:val="TableParagraph"/>
              <w:rPr>
                <w:sz w:val="24"/>
              </w:rPr>
            </w:pPr>
            <w:r>
              <w:rPr>
                <w:sz w:val="24"/>
              </w:rPr>
              <w:t>v3.1(11), 1.alpha</w:t>
            </w:r>
          </w:p>
        </w:tc>
      </w:tr>
    </w:tbl>
    <w:p w14:paraId="2F481FAB" w14:textId="77777777" w:rsidR="004B4298" w:rsidRDefault="004B4298">
      <w:pPr>
        <w:pStyle w:val="a3"/>
        <w:rPr>
          <w:sz w:val="20"/>
        </w:rPr>
      </w:pPr>
    </w:p>
    <w:p w14:paraId="7CF3BB75" w14:textId="77777777" w:rsidR="004B4298" w:rsidRDefault="004B4298">
      <w:pPr>
        <w:pStyle w:val="a3"/>
        <w:rPr>
          <w:sz w:val="20"/>
        </w:rPr>
      </w:pPr>
    </w:p>
    <w:p w14:paraId="2D6B7DA1" w14:textId="77777777" w:rsidR="004B4298" w:rsidRDefault="004B4298">
      <w:pPr>
        <w:pStyle w:val="a3"/>
        <w:rPr>
          <w:sz w:val="20"/>
        </w:rPr>
      </w:pPr>
    </w:p>
    <w:p w14:paraId="0FBF425D" w14:textId="77777777" w:rsidR="004B4298" w:rsidRDefault="004B4298">
      <w:pPr>
        <w:pStyle w:val="a3"/>
        <w:rPr>
          <w:sz w:val="20"/>
        </w:rPr>
      </w:pPr>
    </w:p>
    <w:p w14:paraId="37619817" w14:textId="77777777" w:rsidR="004B4298" w:rsidRDefault="004B4298">
      <w:pPr>
        <w:pStyle w:val="a3"/>
        <w:rPr>
          <w:sz w:val="20"/>
        </w:rPr>
      </w:pPr>
    </w:p>
    <w:p w14:paraId="36148DF0" w14:textId="77777777" w:rsidR="004B4298" w:rsidRDefault="004B4298">
      <w:pPr>
        <w:pStyle w:val="a3"/>
        <w:spacing w:before="7"/>
        <w:rPr>
          <w:sz w:val="23"/>
        </w:rPr>
      </w:pPr>
    </w:p>
    <w:p w14:paraId="4D95F306" w14:textId="77777777" w:rsidR="004B4298" w:rsidRDefault="007908FA">
      <w:pPr>
        <w:pStyle w:val="2"/>
        <w:numPr>
          <w:ilvl w:val="1"/>
          <w:numId w:val="1"/>
        </w:numPr>
        <w:tabs>
          <w:tab w:val="left" w:pos="875"/>
          <w:tab w:val="left" w:pos="876"/>
        </w:tabs>
        <w:spacing w:before="60"/>
        <w:ind w:left="875"/>
      </w:pPr>
      <w:bookmarkStart w:id="53" w:name="Experimental_Results"/>
      <w:bookmarkStart w:id="54" w:name="_bookmark35"/>
      <w:bookmarkEnd w:id="53"/>
      <w:bookmarkEnd w:id="54"/>
      <w:r>
        <w:t>Experimental</w:t>
      </w:r>
      <w:r>
        <w:rPr>
          <w:spacing w:val="39"/>
        </w:rPr>
        <w:t xml:space="preserve"> </w:t>
      </w:r>
      <w:r>
        <w:t>Results</w:t>
      </w:r>
    </w:p>
    <w:p w14:paraId="0C9907EC" w14:textId="77777777" w:rsidR="004B4298" w:rsidRDefault="004B4298">
      <w:pPr>
        <w:pStyle w:val="a3"/>
        <w:spacing w:before="10"/>
        <w:rPr>
          <w:b/>
          <w:sz w:val="32"/>
        </w:rPr>
      </w:pPr>
    </w:p>
    <w:p w14:paraId="65D19AEF" w14:textId="77777777" w:rsidR="004B4298" w:rsidRDefault="007908FA">
      <w:pPr>
        <w:pStyle w:val="a3"/>
        <w:spacing w:line="415" w:lineRule="auto"/>
        <w:ind w:left="100" w:right="330" w:firstLine="351"/>
        <w:jc w:val="both"/>
      </w:pPr>
      <w:r>
        <w:t>In</w:t>
      </w:r>
      <w:r>
        <w:rPr>
          <w:spacing w:val="-14"/>
        </w:rPr>
        <w:t xml:space="preserve"> </w:t>
      </w:r>
      <w:r>
        <w:t>this</w:t>
      </w:r>
      <w:r>
        <w:rPr>
          <w:spacing w:val="-14"/>
        </w:rPr>
        <w:t xml:space="preserve"> </w:t>
      </w:r>
      <w:r>
        <w:t>section,</w:t>
      </w:r>
      <w:r>
        <w:rPr>
          <w:spacing w:val="-12"/>
        </w:rPr>
        <w:t xml:space="preserve"> </w:t>
      </w:r>
      <w:r>
        <w:t>we</w:t>
      </w:r>
      <w:r>
        <w:rPr>
          <w:spacing w:val="-14"/>
        </w:rPr>
        <w:t xml:space="preserve"> </w:t>
      </w:r>
      <w:r>
        <w:t>present</w:t>
      </w:r>
      <w:r>
        <w:rPr>
          <w:spacing w:val="-14"/>
        </w:rPr>
        <w:t xml:space="preserve"> </w:t>
      </w:r>
      <w:r>
        <w:t>ours</w:t>
      </w:r>
      <w:r>
        <w:rPr>
          <w:spacing w:val="-14"/>
        </w:rPr>
        <w:t xml:space="preserve"> </w:t>
      </w:r>
      <w:r>
        <w:t>five</w:t>
      </w:r>
      <w:r>
        <w:rPr>
          <w:spacing w:val="-14"/>
        </w:rPr>
        <w:t xml:space="preserve"> </w:t>
      </w:r>
      <w:r>
        <w:t>performance</w:t>
      </w:r>
      <w:r>
        <w:rPr>
          <w:spacing w:val="-14"/>
        </w:rPr>
        <w:t xml:space="preserve"> </w:t>
      </w:r>
      <w:r>
        <w:t>metrics:</w:t>
      </w:r>
      <w:r>
        <w:rPr>
          <w:spacing w:val="10"/>
        </w:rPr>
        <w:t xml:space="preserve"> </w:t>
      </w:r>
      <w:r>
        <w:t>action</w:t>
      </w:r>
      <w:r>
        <w:rPr>
          <w:spacing w:val="-14"/>
        </w:rPr>
        <w:t xml:space="preserve"> </w:t>
      </w:r>
      <w:r>
        <w:t>time,</w:t>
      </w:r>
      <w:r>
        <w:rPr>
          <w:spacing w:val="-12"/>
        </w:rPr>
        <w:t xml:space="preserve"> </w:t>
      </w:r>
      <w:r>
        <w:t>pipeline</w:t>
      </w:r>
      <w:r>
        <w:rPr>
          <w:spacing w:val="-14"/>
        </w:rPr>
        <w:t xml:space="preserve"> </w:t>
      </w:r>
      <w:r>
        <w:t>time,</w:t>
      </w:r>
      <w:r>
        <w:rPr>
          <w:spacing w:val="-12"/>
        </w:rPr>
        <w:t xml:space="preserve"> </w:t>
      </w:r>
      <w:r>
        <w:t>packet- in</w:t>
      </w:r>
      <w:r>
        <w:rPr>
          <w:spacing w:val="-12"/>
        </w:rPr>
        <w:t xml:space="preserve"> </w:t>
      </w:r>
      <w:r>
        <w:t>rate,</w:t>
      </w:r>
      <w:r>
        <w:rPr>
          <w:spacing w:val="-11"/>
        </w:rPr>
        <w:t xml:space="preserve"> </w:t>
      </w:r>
      <w:r>
        <w:t>packet-out</w:t>
      </w:r>
      <w:r>
        <w:rPr>
          <w:spacing w:val="-12"/>
        </w:rPr>
        <w:t xml:space="preserve"> </w:t>
      </w:r>
      <w:r>
        <w:t>rate,</w:t>
      </w:r>
      <w:r>
        <w:rPr>
          <w:spacing w:val="-11"/>
        </w:rPr>
        <w:t xml:space="preserve"> </w:t>
      </w:r>
      <w:r>
        <w:t>pipeline</w:t>
      </w:r>
      <w:r>
        <w:rPr>
          <w:spacing w:val="-12"/>
        </w:rPr>
        <w:t xml:space="preserve"> </w:t>
      </w:r>
      <w:r>
        <w:t>gain,</w:t>
      </w:r>
      <w:r>
        <w:rPr>
          <w:spacing w:val="-11"/>
        </w:rPr>
        <w:t xml:space="preserve"> </w:t>
      </w:r>
      <w:r>
        <w:t>and</w:t>
      </w:r>
      <w:r>
        <w:rPr>
          <w:spacing w:val="-12"/>
        </w:rPr>
        <w:t xml:space="preserve"> </w:t>
      </w:r>
      <w:r>
        <w:t>timeout</w:t>
      </w:r>
      <w:r>
        <w:rPr>
          <w:spacing w:val="-12"/>
        </w:rPr>
        <w:t xml:space="preserve"> </w:t>
      </w:r>
      <w:r>
        <w:t>accuracy.</w:t>
      </w:r>
      <w:r>
        <w:rPr>
          <w:spacing w:val="12"/>
        </w:rPr>
        <w:t xml:space="preserve"> </w:t>
      </w:r>
      <w:r>
        <w:t>These</w:t>
      </w:r>
      <w:r>
        <w:rPr>
          <w:spacing w:val="-12"/>
        </w:rPr>
        <w:t xml:space="preserve"> </w:t>
      </w:r>
      <w:r>
        <w:t>metrics</w:t>
      </w:r>
      <w:r>
        <w:rPr>
          <w:spacing w:val="-12"/>
        </w:rPr>
        <w:t xml:space="preserve"> </w:t>
      </w:r>
      <w:r>
        <w:t>try</w:t>
      </w:r>
      <w:r>
        <w:rPr>
          <w:spacing w:val="-12"/>
        </w:rPr>
        <w:t xml:space="preserve"> </w:t>
      </w:r>
      <w:r>
        <w:t>to</w:t>
      </w:r>
      <w:r>
        <w:rPr>
          <w:spacing w:val="-12"/>
        </w:rPr>
        <w:t xml:space="preserve"> </w:t>
      </w:r>
      <w:r>
        <w:t>distinguish</w:t>
      </w:r>
      <w:r>
        <w:rPr>
          <w:spacing w:val="-12"/>
        </w:rPr>
        <w:t xml:space="preserve"> </w:t>
      </w:r>
      <w:r>
        <w:t>the switches implementation for</w:t>
      </w:r>
      <w:r>
        <w:rPr>
          <w:spacing w:val="-16"/>
        </w:rPr>
        <w:t xml:space="preserve"> </w:t>
      </w:r>
      <w:r>
        <w:t>features.</w:t>
      </w:r>
    </w:p>
    <w:p w14:paraId="3531B77D" w14:textId="77777777" w:rsidR="004B4298" w:rsidRDefault="007908FA">
      <w:pPr>
        <w:pStyle w:val="a3"/>
        <w:spacing w:before="8" w:line="415" w:lineRule="auto"/>
        <w:ind w:left="100" w:right="331" w:firstLine="351"/>
        <w:jc w:val="both"/>
      </w:pPr>
      <w:r>
        <w:t>Each metrics are evaluated based on the proposed five test cases. And the statistic results are collected with five rounds of testing.</w:t>
      </w:r>
    </w:p>
    <w:p w14:paraId="4F590921" w14:textId="77777777" w:rsidR="004B4298" w:rsidRDefault="004B4298">
      <w:pPr>
        <w:pStyle w:val="a3"/>
        <w:spacing w:before="8"/>
        <w:rPr>
          <w:sz w:val="31"/>
        </w:rPr>
      </w:pPr>
    </w:p>
    <w:p w14:paraId="25C02536" w14:textId="77777777" w:rsidR="004B4298" w:rsidRDefault="007908FA">
      <w:pPr>
        <w:pStyle w:val="3"/>
      </w:pPr>
      <w:r>
        <w:t>Action Time</w:t>
      </w:r>
    </w:p>
    <w:p w14:paraId="57604382" w14:textId="77777777" w:rsidR="004B4298" w:rsidRDefault="004B4298">
      <w:pPr>
        <w:pStyle w:val="a3"/>
        <w:rPr>
          <w:b/>
          <w:sz w:val="28"/>
        </w:rPr>
      </w:pPr>
    </w:p>
    <w:p w14:paraId="58918ED2" w14:textId="00FD2596" w:rsidR="00222859" w:rsidRDefault="007908FA" w:rsidP="00222859">
      <w:pPr>
        <w:pStyle w:val="a3"/>
        <w:spacing w:line="415" w:lineRule="auto"/>
        <w:ind w:left="100" w:right="330" w:firstLine="351"/>
        <w:jc w:val="both"/>
        <w:rPr>
          <w:ins w:id="55" w:author="Chen-You" w:date="2016-07-21T22:37:00Z"/>
          <w:rFonts w:hint="eastAsia"/>
        </w:rPr>
        <w:sectPr w:rsidR="00222859">
          <w:pgSz w:w="11910" w:h="16840"/>
          <w:pgMar w:top="1360" w:right="800" w:bottom="1000" w:left="1600" w:header="0" w:footer="812" w:gutter="0"/>
          <w:cols w:space="720"/>
        </w:sectPr>
        <w:pPrChange w:id="56" w:author="Chen-You" w:date="2016-07-21T22:37:00Z">
          <w:pPr>
            <w:spacing w:line="415" w:lineRule="auto"/>
            <w:jc w:val="both"/>
          </w:pPr>
        </w:pPrChange>
      </w:pPr>
      <w:r>
        <w:rPr>
          <w:spacing w:val="-10"/>
        </w:rPr>
        <w:t>We</w:t>
      </w:r>
      <w:r>
        <w:rPr>
          <w:spacing w:val="-12"/>
        </w:rPr>
        <w:t xml:space="preserve"> </w:t>
      </w:r>
      <w:r>
        <w:t>try</w:t>
      </w:r>
      <w:r>
        <w:rPr>
          <w:spacing w:val="-12"/>
        </w:rPr>
        <w:t xml:space="preserve"> </w:t>
      </w:r>
      <w:r>
        <w:t>to</w:t>
      </w:r>
      <w:r>
        <w:rPr>
          <w:spacing w:val="-12"/>
        </w:rPr>
        <w:t xml:space="preserve"> </w:t>
      </w:r>
      <w:r>
        <w:t>find</w:t>
      </w:r>
      <w:r>
        <w:rPr>
          <w:spacing w:val="-12"/>
        </w:rPr>
        <w:t xml:space="preserve"> </w:t>
      </w:r>
      <w:r>
        <w:t>out</w:t>
      </w:r>
      <w:r>
        <w:rPr>
          <w:spacing w:val="-12"/>
        </w:rPr>
        <w:t xml:space="preserve"> </w:t>
      </w:r>
      <w:r>
        <w:t>the</w:t>
      </w:r>
      <w:r>
        <w:rPr>
          <w:spacing w:val="-12"/>
        </w:rPr>
        <w:t xml:space="preserve"> </w:t>
      </w:r>
      <w:r>
        <w:t>relationship</w:t>
      </w:r>
      <w:r>
        <w:rPr>
          <w:spacing w:val="-12"/>
        </w:rPr>
        <w:t xml:space="preserve"> </w:t>
      </w:r>
      <w:r>
        <w:t>of</w:t>
      </w:r>
      <w:r>
        <w:rPr>
          <w:spacing w:val="-12"/>
        </w:rPr>
        <w:t xml:space="preserve"> </w:t>
      </w:r>
      <w:r>
        <w:t>action</w:t>
      </w:r>
      <w:r>
        <w:rPr>
          <w:spacing w:val="-12"/>
        </w:rPr>
        <w:t xml:space="preserve"> </w:t>
      </w:r>
      <w:r>
        <w:t>time</w:t>
      </w:r>
      <w:r>
        <w:rPr>
          <w:spacing w:val="-12"/>
        </w:rPr>
        <w:t xml:space="preserve"> </w:t>
      </w:r>
      <w:r>
        <w:t>with</w:t>
      </w:r>
      <w:r>
        <w:rPr>
          <w:spacing w:val="-12"/>
        </w:rPr>
        <w:t xml:space="preserve"> </w:t>
      </w:r>
      <w:r>
        <w:t>different</w:t>
      </w:r>
      <w:r>
        <w:rPr>
          <w:spacing w:val="-12"/>
        </w:rPr>
        <w:t xml:space="preserve"> </w:t>
      </w:r>
      <w:r>
        <w:t>combinations</w:t>
      </w:r>
      <w:r>
        <w:rPr>
          <w:spacing w:val="-12"/>
        </w:rPr>
        <w:t xml:space="preserve"> </w:t>
      </w:r>
      <w:r>
        <w:t>of</w:t>
      </w:r>
      <w:r>
        <w:rPr>
          <w:spacing w:val="-12"/>
        </w:rPr>
        <w:t xml:space="preserve"> </w:t>
      </w:r>
      <w:r>
        <w:t>actions.</w:t>
      </w:r>
      <w:r>
        <w:rPr>
          <w:spacing w:val="12"/>
        </w:rPr>
        <w:t xml:space="preserve"> </w:t>
      </w:r>
      <w:r>
        <w:t>The tested</w:t>
      </w:r>
      <w:r>
        <w:rPr>
          <w:spacing w:val="-12"/>
        </w:rPr>
        <w:t xml:space="preserve"> </w:t>
      </w:r>
      <w:r>
        <w:t>actions</w:t>
      </w:r>
      <w:r>
        <w:rPr>
          <w:spacing w:val="-12"/>
        </w:rPr>
        <w:t xml:space="preserve"> </w:t>
      </w:r>
      <w:r>
        <w:t>are</w:t>
      </w:r>
      <w:r>
        <w:rPr>
          <w:spacing w:val="-12"/>
        </w:rPr>
        <w:t xml:space="preserve"> </w:t>
      </w:r>
      <w:r>
        <w:t>based</w:t>
      </w:r>
      <w:r>
        <w:rPr>
          <w:spacing w:val="-12"/>
        </w:rPr>
        <w:t xml:space="preserve"> </w:t>
      </w:r>
      <w:r>
        <w:t>on</w:t>
      </w:r>
      <w:r>
        <w:rPr>
          <w:spacing w:val="-12"/>
        </w:rPr>
        <w:t xml:space="preserve"> </w:t>
      </w:r>
      <w:r>
        <w:t>a</w:t>
      </w:r>
      <w:r>
        <w:rPr>
          <w:spacing w:val="-12"/>
        </w:rPr>
        <w:t xml:space="preserve"> </w:t>
      </w:r>
      <w:r>
        <w:t>set</w:t>
      </w:r>
      <w:r>
        <w:rPr>
          <w:spacing w:val="-12"/>
        </w:rPr>
        <w:t xml:space="preserve"> </w:t>
      </w:r>
      <w:r>
        <w:t>of</w:t>
      </w:r>
      <w:r>
        <w:rPr>
          <w:spacing w:val="-12"/>
        </w:rPr>
        <w:t xml:space="preserve"> </w:t>
      </w:r>
      <w:r>
        <w:t>packet</w:t>
      </w:r>
      <w:r>
        <w:rPr>
          <w:spacing w:val="-12"/>
        </w:rPr>
        <w:t xml:space="preserve"> </w:t>
      </w:r>
      <w:r>
        <w:t>modifications</w:t>
      </w:r>
      <w:r>
        <w:rPr>
          <w:spacing w:val="-12"/>
        </w:rPr>
        <w:t xml:space="preserve"> </w:t>
      </w:r>
      <w:r>
        <w:t>ranging</w:t>
      </w:r>
      <w:r>
        <w:rPr>
          <w:spacing w:val="-12"/>
        </w:rPr>
        <w:t xml:space="preserve"> </w:t>
      </w:r>
      <w:r>
        <w:t>from</w:t>
      </w:r>
      <w:r>
        <w:rPr>
          <w:spacing w:val="-12"/>
        </w:rPr>
        <w:t xml:space="preserve"> </w:t>
      </w:r>
      <w:r>
        <w:t>layer</w:t>
      </w:r>
      <w:r>
        <w:rPr>
          <w:spacing w:val="-12"/>
        </w:rPr>
        <w:t xml:space="preserve"> </w:t>
      </w:r>
      <w:r>
        <w:t>two</w:t>
      </w:r>
      <w:r>
        <w:rPr>
          <w:spacing w:val="-12"/>
        </w:rPr>
        <w:t xml:space="preserve"> </w:t>
      </w:r>
      <w:r>
        <w:t>to</w:t>
      </w:r>
      <w:r>
        <w:rPr>
          <w:spacing w:val="-12"/>
        </w:rPr>
        <w:t xml:space="preserve"> </w:t>
      </w:r>
      <w:r>
        <w:rPr>
          <w:spacing w:val="-3"/>
        </w:rPr>
        <w:t>four.</w:t>
      </w:r>
      <w:r>
        <w:rPr>
          <w:spacing w:val="13"/>
        </w:rPr>
        <w:t xml:space="preserve"> </w:t>
      </w:r>
      <w:ins w:id="57" w:author="Chen-You" w:date="2016-07-21T22:36:00Z">
        <w:r w:rsidR="004201B0">
          <w:t>The</w:t>
        </w:r>
        <w:r w:rsidR="004201B0">
          <w:rPr>
            <w:spacing w:val="-12"/>
          </w:rPr>
          <w:t xml:space="preserve"> </w:t>
        </w:r>
        <w:r w:rsidR="004201B0">
          <w:t>test case is conducted based on six different actions of packet modification.</w:t>
        </w:r>
        <w:r w:rsidR="0011111B">
          <w:rPr>
            <w:rFonts w:hint="eastAsia"/>
            <w:lang w:eastAsia="zh-TW"/>
          </w:rPr>
          <w:t xml:space="preserve"> </w:t>
        </w:r>
      </w:ins>
      <w:r>
        <w:t xml:space="preserve">The results of action time are shown in Figure </w:t>
      </w:r>
      <w:r>
        <w:fldChar w:fldCharType="begin"/>
      </w:r>
      <w:r>
        <w:instrText xml:space="preserve"> HYPERLINK \l "_bookmark36" </w:instrText>
      </w:r>
      <w:r>
        <w:fldChar w:fldCharType="separate"/>
      </w:r>
      <w:r>
        <w:t>9</w:t>
      </w:r>
      <w:r>
        <w:fldChar w:fldCharType="end"/>
      </w:r>
      <w:r>
        <w:t xml:space="preserve">. </w:t>
      </w:r>
      <w:ins w:id="58" w:author="Chen-You" w:date="2016-07-21T22:37:00Z">
        <w:r w:rsidR="00222859">
          <w:t>The six modifications of packet are ordered by source IP address, destination IP address, source Ethernet address, destination Ethernet address, UDP source</w:t>
        </w:r>
        <w:r w:rsidR="00222859">
          <w:rPr>
            <w:spacing w:val="5"/>
          </w:rPr>
          <w:t xml:space="preserve"> </w:t>
        </w:r>
        <w:r w:rsidR="00222859">
          <w:t>port</w:t>
        </w:r>
      </w:ins>
    </w:p>
    <w:p w14:paraId="284C2C25" w14:textId="4F07E0AD" w:rsidR="004B4298" w:rsidRDefault="00222859" w:rsidP="00222859">
      <w:pPr>
        <w:pStyle w:val="a3"/>
        <w:spacing w:line="415" w:lineRule="auto"/>
        <w:ind w:right="330"/>
        <w:jc w:val="both"/>
      </w:pPr>
      <w:ins w:id="59" w:author="Chen-You" w:date="2016-07-21T22:37:00Z">
        <w:r>
          <w:lastRenderedPageBreak/>
          <w:t>and UDP destination port respectively.</w:t>
        </w:r>
      </w:ins>
      <w:r>
        <w:rPr>
          <w:rFonts w:hint="eastAsia"/>
          <w:lang w:eastAsia="zh-TW"/>
        </w:rPr>
        <w:t xml:space="preserve"> </w:t>
      </w:r>
      <w:r w:rsidR="007908FA">
        <w:t>For each testing scenario, we generate traffic at the rate of 1,000 packet-per-second (</w:t>
      </w:r>
      <w:proofErr w:type="spellStart"/>
      <w:r w:rsidR="007908FA">
        <w:t>pps</w:t>
      </w:r>
      <w:proofErr w:type="spellEnd"/>
      <w:r w:rsidR="007908FA">
        <w:t>) with a total of 10,000 packets.</w:t>
      </w:r>
    </w:p>
    <w:p w14:paraId="6D5B23B4" w14:textId="77777777" w:rsidR="003D360E" w:rsidRDefault="003D360E" w:rsidP="003D360E">
      <w:pPr>
        <w:pStyle w:val="a3"/>
        <w:spacing w:before="8" w:line="415" w:lineRule="auto"/>
        <w:ind w:left="100" w:right="750" w:firstLine="351"/>
        <w:jc w:val="both"/>
        <w:rPr>
          <w:ins w:id="60" w:author="Chen-You" w:date="2016-07-21T22:36:00Z"/>
        </w:rPr>
      </w:pPr>
      <w:ins w:id="61" w:author="Chen-You" w:date="2016-07-21T22:36:00Z">
        <w:r>
          <w:t>Based</w:t>
        </w:r>
        <w:r>
          <w:rPr>
            <w:spacing w:val="-3"/>
          </w:rPr>
          <w:t xml:space="preserve"> </w:t>
        </w:r>
        <w:r>
          <w:t>on</w:t>
        </w:r>
        <w:r>
          <w:rPr>
            <w:spacing w:val="-3"/>
          </w:rPr>
          <w:t xml:space="preserve"> </w:t>
        </w:r>
        <w:r>
          <w:t>the</w:t>
        </w:r>
        <w:r>
          <w:rPr>
            <w:spacing w:val="-3"/>
          </w:rPr>
          <w:t xml:space="preserve"> </w:t>
        </w:r>
        <w:r>
          <w:t>results</w:t>
        </w:r>
        <w:r>
          <w:rPr>
            <w:spacing w:val="-3"/>
          </w:rPr>
          <w:t xml:space="preserve"> </w:t>
        </w:r>
        <w:r>
          <w:t>shown</w:t>
        </w:r>
        <w:r>
          <w:rPr>
            <w:spacing w:val="-3"/>
          </w:rPr>
          <w:t xml:space="preserve"> </w:t>
        </w:r>
        <w:r>
          <w:t>in</w:t>
        </w:r>
        <w:r>
          <w:rPr>
            <w:spacing w:val="-2"/>
          </w:rPr>
          <w:t xml:space="preserve"> </w:t>
        </w:r>
        <w:r>
          <w:t>Figure</w:t>
        </w:r>
        <w:r>
          <w:rPr>
            <w:spacing w:val="-3"/>
          </w:rPr>
          <w:t xml:space="preserve"> </w:t>
        </w:r>
        <w:r>
          <w:fldChar w:fldCharType="begin"/>
        </w:r>
        <w:r>
          <w:instrText xml:space="preserve"> HYPERLINK \l "_bookmark36" </w:instrText>
        </w:r>
      </w:ins>
      <w:ins w:id="62" w:author="Chen-You" w:date="2016-07-21T22:36:00Z">
        <w:r>
          <w:fldChar w:fldCharType="separate"/>
        </w:r>
        <w:r>
          <w:t>9</w:t>
        </w:r>
        <w:r>
          <w:fldChar w:fldCharType="end"/>
        </w:r>
        <w:r>
          <w:t>,</w:t>
        </w:r>
        <w:r>
          <w:rPr>
            <w:spacing w:val="-3"/>
          </w:rPr>
          <w:t xml:space="preserve"> </w:t>
        </w:r>
        <w:r>
          <w:t>the</w:t>
        </w:r>
        <w:r>
          <w:rPr>
            <w:spacing w:val="-2"/>
          </w:rPr>
          <w:t xml:space="preserve"> </w:t>
        </w:r>
        <w:r>
          <w:t>result</w:t>
        </w:r>
        <w:r>
          <w:rPr>
            <w:spacing w:val="-3"/>
          </w:rPr>
          <w:t xml:space="preserve"> </w:t>
        </w:r>
        <w:r>
          <w:t>for</w:t>
        </w:r>
        <w:r>
          <w:rPr>
            <w:spacing w:val="-3"/>
          </w:rPr>
          <w:t xml:space="preserve"> </w:t>
        </w:r>
        <w:r>
          <w:t>hardware</w:t>
        </w:r>
        <w:r>
          <w:rPr>
            <w:spacing w:val="-3"/>
          </w:rPr>
          <w:t xml:space="preserve"> </w:t>
        </w:r>
        <w:r>
          <w:t>switch</w:t>
        </w:r>
        <w:r>
          <w:rPr>
            <w:spacing w:val="-2"/>
          </w:rPr>
          <w:t xml:space="preserve"> </w:t>
        </w:r>
        <w:proofErr w:type="spellStart"/>
        <w:r>
          <w:t>Centec</w:t>
        </w:r>
        <w:proofErr w:type="spellEnd"/>
        <w:r>
          <w:rPr>
            <w:spacing w:val="-3"/>
          </w:rPr>
          <w:t xml:space="preserve"> </w:t>
        </w:r>
        <w:r>
          <w:t>V350</w:t>
        </w:r>
        <w:r>
          <w:rPr>
            <w:spacing w:val="-3"/>
          </w:rPr>
          <w:t xml:space="preserve"> </w:t>
        </w:r>
        <w:r>
          <w:t>is</w:t>
        </w:r>
        <w:r>
          <w:rPr>
            <w:spacing w:val="-3"/>
          </w:rPr>
          <w:t xml:space="preserve"> </w:t>
        </w:r>
        <w:r>
          <w:t xml:space="preserve">non- available due to the mirror and action does not execute properly. For the result, </w:t>
        </w:r>
        <w:proofErr w:type="gramStart"/>
        <w:r>
          <w:t>The</w:t>
        </w:r>
        <w:proofErr w:type="gramEnd"/>
        <w:r>
          <w:t xml:space="preserve"> software switch</w:t>
        </w:r>
        <w:r>
          <w:rPr>
            <w:spacing w:val="-5"/>
          </w:rPr>
          <w:t xml:space="preserve"> </w:t>
        </w:r>
        <w:r>
          <w:t>has</w:t>
        </w:r>
        <w:r>
          <w:rPr>
            <w:spacing w:val="-5"/>
          </w:rPr>
          <w:t xml:space="preserve"> </w:t>
        </w:r>
        <w:r>
          <w:t>the</w:t>
        </w:r>
        <w:r>
          <w:rPr>
            <w:spacing w:val="-5"/>
          </w:rPr>
          <w:t xml:space="preserve"> </w:t>
        </w:r>
        <w:r>
          <w:t>lower</w:t>
        </w:r>
        <w:r>
          <w:rPr>
            <w:spacing w:val="-5"/>
          </w:rPr>
          <w:t xml:space="preserve"> </w:t>
        </w:r>
        <w:r>
          <w:t>action</w:t>
        </w:r>
        <w:r>
          <w:rPr>
            <w:spacing w:val="-5"/>
          </w:rPr>
          <w:t xml:space="preserve"> </w:t>
        </w:r>
        <w:r>
          <w:t>time</w:t>
        </w:r>
        <w:r>
          <w:rPr>
            <w:spacing w:val="-5"/>
          </w:rPr>
          <w:t xml:space="preserve"> </w:t>
        </w:r>
        <w:r>
          <w:t>which</w:t>
        </w:r>
        <w:r>
          <w:rPr>
            <w:spacing w:val="-5"/>
          </w:rPr>
          <w:t xml:space="preserve"> </w:t>
        </w:r>
        <w:r>
          <w:t>ranging</w:t>
        </w:r>
        <w:r>
          <w:rPr>
            <w:spacing w:val="-5"/>
          </w:rPr>
          <w:t xml:space="preserve"> </w:t>
        </w:r>
        <w:r>
          <w:t>from</w:t>
        </w:r>
        <w:r>
          <w:rPr>
            <w:spacing w:val="-5"/>
          </w:rPr>
          <w:t xml:space="preserve"> </w:t>
        </w:r>
        <w:r>
          <w:t>2</w:t>
        </w:r>
        <w:r>
          <w:rPr>
            <w:spacing w:val="-5"/>
          </w:rPr>
          <w:t xml:space="preserve"> </w:t>
        </w:r>
        <w:r>
          <w:t>to</w:t>
        </w:r>
        <w:r>
          <w:rPr>
            <w:spacing w:val="-5"/>
          </w:rPr>
          <w:t xml:space="preserve"> </w:t>
        </w:r>
        <w:r>
          <w:t>3</w:t>
        </w:r>
        <w:r>
          <w:rPr>
            <w:spacing w:val="-5"/>
          </w:rPr>
          <w:t xml:space="preserve"> </w:t>
        </w:r>
        <w:r>
          <w:t>microseconds.</w:t>
        </w:r>
        <w:r>
          <w:rPr>
            <w:spacing w:val="15"/>
          </w:rPr>
          <w:t xml:space="preserve"> </w:t>
        </w:r>
        <w:r>
          <w:t>However,</w:t>
        </w:r>
        <w:r>
          <w:rPr>
            <w:spacing w:val="-5"/>
          </w:rPr>
          <w:t xml:space="preserve"> </w:t>
        </w:r>
        <w:r>
          <w:t>the</w:t>
        </w:r>
        <w:r>
          <w:rPr>
            <w:spacing w:val="-5"/>
          </w:rPr>
          <w:t xml:space="preserve"> </w:t>
        </w:r>
        <w:r>
          <w:t>action times</w:t>
        </w:r>
        <w:r>
          <w:rPr>
            <w:spacing w:val="-10"/>
          </w:rPr>
          <w:t xml:space="preserve"> </w:t>
        </w:r>
        <w:r>
          <w:t>for</w:t>
        </w:r>
        <w:r>
          <w:rPr>
            <w:spacing w:val="-10"/>
          </w:rPr>
          <w:t xml:space="preserve"> </w:t>
        </w:r>
        <w:r>
          <w:t>hardware</w:t>
        </w:r>
        <w:r>
          <w:rPr>
            <w:spacing w:val="-10"/>
          </w:rPr>
          <w:t xml:space="preserve"> </w:t>
        </w:r>
        <w:r>
          <w:t>switches</w:t>
        </w:r>
        <w:r>
          <w:rPr>
            <w:spacing w:val="-10"/>
          </w:rPr>
          <w:t xml:space="preserve"> </w:t>
        </w:r>
        <w:r>
          <w:t>have</w:t>
        </w:r>
        <w:r>
          <w:rPr>
            <w:spacing w:val="-10"/>
          </w:rPr>
          <w:t xml:space="preserve"> </w:t>
        </w:r>
        <w:r>
          <w:t>at</w:t>
        </w:r>
        <w:r>
          <w:rPr>
            <w:spacing w:val="-10"/>
          </w:rPr>
          <w:t xml:space="preserve"> </w:t>
        </w:r>
        <w:r>
          <w:t>least</w:t>
        </w:r>
        <w:r>
          <w:rPr>
            <w:spacing w:val="-10"/>
          </w:rPr>
          <w:t xml:space="preserve"> </w:t>
        </w:r>
        <w:r>
          <w:t>100</w:t>
        </w:r>
        <w:r>
          <w:rPr>
            <w:spacing w:val="-10"/>
          </w:rPr>
          <w:t xml:space="preserve"> </w:t>
        </w:r>
        <w:r>
          <w:t>microseconds.</w:t>
        </w:r>
        <w:r>
          <w:rPr>
            <w:spacing w:val="12"/>
          </w:rPr>
          <w:t xml:space="preserve"> </w:t>
        </w:r>
        <w:r>
          <w:t>Finally,</w:t>
        </w:r>
        <w:r>
          <w:rPr>
            <w:spacing w:val="-9"/>
          </w:rPr>
          <w:t xml:space="preserve"> </w:t>
        </w:r>
        <w:r>
          <w:t>the</w:t>
        </w:r>
        <w:r>
          <w:rPr>
            <w:spacing w:val="-10"/>
          </w:rPr>
          <w:t xml:space="preserve"> </w:t>
        </w:r>
        <w:r>
          <w:t>Pica8</w:t>
        </w:r>
        <w:r>
          <w:rPr>
            <w:spacing w:val="-10"/>
          </w:rPr>
          <w:t xml:space="preserve"> </w:t>
        </w:r>
        <w:r>
          <w:t>P-3297</w:t>
        </w:r>
        <w:r>
          <w:rPr>
            <w:spacing w:val="-10"/>
          </w:rPr>
          <w:t xml:space="preserve"> </w:t>
        </w:r>
        <w:r>
          <w:t>have</w:t>
        </w:r>
        <w:r>
          <w:rPr>
            <w:spacing w:val="-10"/>
          </w:rPr>
          <w:t xml:space="preserve"> </w:t>
        </w:r>
        <w:r>
          <w:t>the better performance on action time testing in hardware</w:t>
        </w:r>
        <w:r>
          <w:rPr>
            <w:spacing w:val="-29"/>
          </w:rPr>
          <w:t xml:space="preserve"> </w:t>
        </w:r>
        <w:r>
          <w:t>switches.</w:t>
        </w:r>
      </w:ins>
    </w:p>
    <w:p w14:paraId="5D73F6D5" w14:textId="15BB85B0" w:rsidR="004B4298" w:rsidRDefault="007908FA">
      <w:pPr>
        <w:pStyle w:val="a3"/>
        <w:spacing w:before="8" w:line="415" w:lineRule="auto"/>
        <w:ind w:left="100" w:right="750" w:firstLine="351"/>
        <w:jc w:val="both"/>
      </w:pPr>
      <w:r>
        <w:rPr>
          <w:noProof/>
          <w:lang w:eastAsia="zh-TW"/>
        </w:rPr>
        <w:drawing>
          <wp:anchor distT="0" distB="0" distL="0" distR="0" simplePos="0" relativeHeight="1192" behindDoc="0" locked="0" layoutInCell="1" allowOverlap="1" wp14:anchorId="0BF679FF" wp14:editId="09B2D23A">
            <wp:simplePos x="0" y="0"/>
            <wp:positionH relativeFrom="page">
              <wp:posOffset>1079953</wp:posOffset>
            </wp:positionH>
            <wp:positionV relativeFrom="paragraph">
              <wp:posOffset>1584054</wp:posOffset>
            </wp:positionV>
            <wp:extent cx="6118869" cy="3525678"/>
            <wp:effectExtent l="0" t="0" r="0" b="0"/>
            <wp:wrapTopAndBottom/>
            <wp:docPr id="21"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png"/>
                    <pic:cNvPicPr/>
                  </pic:nvPicPr>
                  <pic:blipFill>
                    <a:blip r:embed="rId22" cstate="print"/>
                    <a:stretch>
                      <a:fillRect/>
                    </a:stretch>
                  </pic:blipFill>
                  <pic:spPr>
                    <a:xfrm>
                      <a:off x="0" y="0"/>
                      <a:ext cx="6118869" cy="3525678"/>
                    </a:xfrm>
                    <a:prstGeom prst="rect">
                      <a:avLst/>
                    </a:prstGeom>
                  </pic:spPr>
                </pic:pic>
              </a:graphicData>
            </a:graphic>
          </wp:anchor>
        </w:drawing>
      </w:r>
      <w:r>
        <w:t>Otherwise,</w:t>
      </w:r>
      <w:r>
        <w:rPr>
          <w:spacing w:val="-12"/>
        </w:rPr>
        <w:t xml:space="preserve"> </w:t>
      </w:r>
      <w:r>
        <w:t>the</w:t>
      </w:r>
      <w:r>
        <w:rPr>
          <w:spacing w:val="-14"/>
        </w:rPr>
        <w:t xml:space="preserve"> </w:t>
      </w:r>
      <w:r>
        <w:t>variation</w:t>
      </w:r>
      <w:r>
        <w:rPr>
          <w:spacing w:val="-13"/>
        </w:rPr>
        <w:t xml:space="preserve"> </w:t>
      </w:r>
      <w:r>
        <w:t>of</w:t>
      </w:r>
      <w:r>
        <w:rPr>
          <w:spacing w:val="-14"/>
        </w:rPr>
        <w:t xml:space="preserve"> </w:t>
      </w:r>
      <w:r>
        <w:t>action</w:t>
      </w:r>
      <w:r>
        <w:rPr>
          <w:spacing w:val="-13"/>
        </w:rPr>
        <w:t xml:space="preserve"> </w:t>
      </w:r>
      <w:r>
        <w:t>time</w:t>
      </w:r>
      <w:r>
        <w:rPr>
          <w:spacing w:val="-14"/>
        </w:rPr>
        <w:t xml:space="preserve"> </w:t>
      </w:r>
      <w:r>
        <w:t>is</w:t>
      </w:r>
      <w:r>
        <w:rPr>
          <w:spacing w:val="-13"/>
        </w:rPr>
        <w:t xml:space="preserve"> </w:t>
      </w:r>
      <w:r>
        <w:t>small</w:t>
      </w:r>
      <w:r>
        <w:rPr>
          <w:spacing w:val="-14"/>
        </w:rPr>
        <w:t xml:space="preserve"> </w:t>
      </w:r>
      <w:r>
        <w:t>due</w:t>
      </w:r>
      <w:r>
        <w:rPr>
          <w:spacing w:val="-13"/>
        </w:rPr>
        <w:t xml:space="preserve"> </w:t>
      </w:r>
      <w:r>
        <w:t>to</w:t>
      </w:r>
      <w:r>
        <w:rPr>
          <w:spacing w:val="-14"/>
        </w:rPr>
        <w:t xml:space="preserve"> </w:t>
      </w:r>
      <w:r>
        <w:t>the</w:t>
      </w:r>
      <w:r>
        <w:rPr>
          <w:spacing w:val="-13"/>
        </w:rPr>
        <w:t xml:space="preserve"> </w:t>
      </w:r>
      <w:r>
        <w:t>different</w:t>
      </w:r>
      <w:r>
        <w:rPr>
          <w:spacing w:val="-14"/>
        </w:rPr>
        <w:t xml:space="preserve"> </w:t>
      </w:r>
      <w:r>
        <w:t>number</w:t>
      </w:r>
      <w:r>
        <w:rPr>
          <w:spacing w:val="-13"/>
        </w:rPr>
        <w:t xml:space="preserve"> </w:t>
      </w:r>
      <w:r>
        <w:t>of</w:t>
      </w:r>
      <w:r>
        <w:rPr>
          <w:spacing w:val="-14"/>
        </w:rPr>
        <w:t xml:space="preserve"> </w:t>
      </w:r>
      <w:r>
        <w:t xml:space="preserve">modifications. </w:t>
      </w:r>
      <w:ins w:id="63" w:author="Chen-You" w:date="2016-07-21T22:36:00Z">
        <w:r w:rsidR="009E2911">
          <w:t xml:space="preserve">Thus, we conduct this test case on white box environment. </w:t>
        </w:r>
        <w:r w:rsidR="009E2911">
          <w:rPr>
            <w:spacing w:val="-10"/>
          </w:rPr>
          <w:t xml:space="preserve">We </w:t>
        </w:r>
        <w:r w:rsidR="009E2911">
          <w:t>use the kernel trace tool</w:t>
        </w:r>
        <w:r w:rsidR="009E2911">
          <w:rPr>
            <w:spacing w:val="-33"/>
          </w:rPr>
          <w:t xml:space="preserve"> </w:t>
        </w:r>
        <w:r w:rsidR="009E2911">
          <w:t>(</w:t>
        </w:r>
        <w:proofErr w:type="spellStart"/>
        <w:r w:rsidR="009E2911">
          <w:t>ftrace</w:t>
        </w:r>
        <w:proofErr w:type="spellEnd"/>
        <w:r w:rsidR="009E2911">
          <w:t>) to</w:t>
        </w:r>
        <w:r w:rsidR="009E2911">
          <w:rPr>
            <w:spacing w:val="-5"/>
          </w:rPr>
          <w:t xml:space="preserve"> </w:t>
        </w:r>
        <w:r w:rsidR="009E2911">
          <w:t>record</w:t>
        </w:r>
        <w:r w:rsidR="009E2911">
          <w:rPr>
            <w:spacing w:val="-5"/>
          </w:rPr>
          <w:t xml:space="preserve"> </w:t>
        </w:r>
        <w:r w:rsidR="009E2911">
          <w:t>the</w:t>
        </w:r>
        <w:r w:rsidR="009E2911">
          <w:rPr>
            <w:spacing w:val="-5"/>
          </w:rPr>
          <w:t xml:space="preserve"> </w:t>
        </w:r>
        <w:r w:rsidR="009E2911">
          <w:t>execution</w:t>
        </w:r>
        <w:r w:rsidR="009E2911">
          <w:rPr>
            <w:spacing w:val="-5"/>
          </w:rPr>
          <w:t xml:space="preserve"> </w:t>
        </w:r>
        <w:r w:rsidR="009E2911">
          <w:t>time</w:t>
        </w:r>
        <w:r w:rsidR="009E2911">
          <w:rPr>
            <w:spacing w:val="-5"/>
          </w:rPr>
          <w:t xml:space="preserve"> </w:t>
        </w:r>
        <w:r w:rsidR="009E2911">
          <w:t>of</w:t>
        </w:r>
        <w:r w:rsidR="009E2911">
          <w:rPr>
            <w:spacing w:val="-5"/>
          </w:rPr>
          <w:t xml:space="preserve"> </w:t>
        </w:r>
        <w:proofErr w:type="spellStart"/>
        <w:r w:rsidR="009E2911">
          <w:t>set_ip_addr</w:t>
        </w:r>
        <w:proofErr w:type="spellEnd"/>
        <w:r w:rsidR="009E2911">
          <w:rPr>
            <w:spacing w:val="-5"/>
          </w:rPr>
          <w:t xml:space="preserve"> </w:t>
        </w:r>
        <w:r w:rsidR="009E2911">
          <w:t>function</w:t>
        </w:r>
        <w:r w:rsidR="009E2911">
          <w:rPr>
            <w:spacing w:val="-5"/>
          </w:rPr>
          <w:t xml:space="preserve"> </w:t>
        </w:r>
        <w:r w:rsidR="009E2911">
          <w:t>for</w:t>
        </w:r>
        <w:r w:rsidR="009E2911">
          <w:rPr>
            <w:spacing w:val="-5"/>
          </w:rPr>
          <w:t xml:space="preserve"> </w:t>
        </w:r>
        <w:r w:rsidR="009E2911">
          <w:t>Open</w:t>
        </w:r>
        <w:r w:rsidR="009E2911">
          <w:rPr>
            <w:spacing w:val="-5"/>
          </w:rPr>
          <w:t xml:space="preserve"> </w:t>
        </w:r>
        <w:proofErr w:type="spellStart"/>
        <w:r w:rsidR="009E2911">
          <w:t>vSwitch</w:t>
        </w:r>
        <w:proofErr w:type="spellEnd"/>
        <w:r w:rsidR="009E2911">
          <w:t>.</w:t>
        </w:r>
        <w:r w:rsidR="009E2911">
          <w:rPr>
            <w:spacing w:val="15"/>
          </w:rPr>
          <w:t xml:space="preserve"> </w:t>
        </w:r>
        <w:r w:rsidR="009E2911">
          <w:t>The</w:t>
        </w:r>
        <w:r w:rsidR="009E2911">
          <w:rPr>
            <w:spacing w:val="-5"/>
          </w:rPr>
          <w:t xml:space="preserve"> </w:t>
        </w:r>
        <w:r w:rsidR="009E2911">
          <w:t>result</w:t>
        </w:r>
        <w:r w:rsidR="009E2911">
          <w:rPr>
            <w:spacing w:val="-5"/>
          </w:rPr>
          <w:t xml:space="preserve"> </w:t>
        </w:r>
        <w:r w:rsidR="009E2911">
          <w:t>of</w:t>
        </w:r>
        <w:r w:rsidR="009E2911">
          <w:rPr>
            <w:spacing w:val="-5"/>
          </w:rPr>
          <w:t xml:space="preserve"> </w:t>
        </w:r>
        <w:r w:rsidR="009E2911">
          <w:t>white</w:t>
        </w:r>
        <w:r w:rsidR="009E2911">
          <w:rPr>
            <w:spacing w:val="-5"/>
          </w:rPr>
          <w:t xml:space="preserve"> </w:t>
        </w:r>
        <w:r w:rsidR="009E2911">
          <w:t>box measurement</w:t>
        </w:r>
        <w:r w:rsidR="009E2911">
          <w:rPr>
            <w:spacing w:val="-8"/>
          </w:rPr>
          <w:t xml:space="preserve"> </w:t>
        </w:r>
        <w:r w:rsidR="009E2911">
          <w:t>approximates</w:t>
        </w:r>
        <w:r w:rsidR="009E2911">
          <w:rPr>
            <w:spacing w:val="-8"/>
          </w:rPr>
          <w:t xml:space="preserve"> </w:t>
        </w:r>
        <w:r w:rsidR="009E2911">
          <w:t>0.6</w:t>
        </w:r>
        <w:r w:rsidR="009E2911">
          <w:rPr>
            <w:spacing w:val="-8"/>
          </w:rPr>
          <w:t xml:space="preserve"> </w:t>
        </w:r>
        <w:r w:rsidR="009E2911">
          <w:t>microseconds.</w:t>
        </w:r>
        <w:r w:rsidR="009E2911">
          <w:rPr>
            <w:spacing w:val="14"/>
          </w:rPr>
          <w:t xml:space="preserve"> </w:t>
        </w:r>
        <w:r w:rsidR="009E2911">
          <w:t>And</w:t>
        </w:r>
        <w:r w:rsidR="009E2911">
          <w:rPr>
            <w:spacing w:val="-8"/>
          </w:rPr>
          <w:t xml:space="preserve"> </w:t>
        </w:r>
        <w:r w:rsidR="009E2911">
          <w:t>the</w:t>
        </w:r>
        <w:r w:rsidR="009E2911">
          <w:rPr>
            <w:spacing w:val="-8"/>
          </w:rPr>
          <w:t xml:space="preserve"> </w:t>
        </w:r>
        <w:r w:rsidR="009E2911">
          <w:t>first</w:t>
        </w:r>
        <w:r w:rsidR="009E2911">
          <w:rPr>
            <w:spacing w:val="-8"/>
          </w:rPr>
          <w:t xml:space="preserve"> </w:t>
        </w:r>
        <w:r w:rsidR="009E2911">
          <w:t>modification</w:t>
        </w:r>
        <w:r w:rsidR="009E2911">
          <w:rPr>
            <w:spacing w:val="-8"/>
          </w:rPr>
          <w:t xml:space="preserve"> </w:t>
        </w:r>
        <w:r w:rsidR="009E2911">
          <w:t>action</w:t>
        </w:r>
        <w:r w:rsidR="009E2911">
          <w:rPr>
            <w:spacing w:val="-8"/>
          </w:rPr>
          <w:t xml:space="preserve"> </w:t>
        </w:r>
        <w:r w:rsidR="009E2911">
          <w:t>has</w:t>
        </w:r>
        <w:r w:rsidR="009E2911">
          <w:rPr>
            <w:spacing w:val="-8"/>
          </w:rPr>
          <w:t xml:space="preserve"> </w:t>
        </w:r>
        <w:r w:rsidR="009E2911">
          <w:t>the</w:t>
        </w:r>
        <w:r w:rsidR="009E2911">
          <w:rPr>
            <w:spacing w:val="-8"/>
          </w:rPr>
          <w:t xml:space="preserve"> </w:t>
        </w:r>
        <w:r w:rsidR="009E2911">
          <w:t>highest time cost. This result explains the reason for the small</w:t>
        </w:r>
        <w:r w:rsidR="009E2911">
          <w:rPr>
            <w:spacing w:val="-10"/>
          </w:rPr>
          <w:t xml:space="preserve"> </w:t>
        </w:r>
        <w:r w:rsidR="009E2911">
          <w:t>variation.</w:t>
        </w:r>
      </w:ins>
    </w:p>
    <w:p w14:paraId="44D11FC5" w14:textId="77777777" w:rsidR="004B4298" w:rsidRDefault="004B4298">
      <w:pPr>
        <w:pStyle w:val="a3"/>
        <w:spacing w:before="8"/>
      </w:pPr>
    </w:p>
    <w:p w14:paraId="25BCB2F7" w14:textId="77777777" w:rsidR="004B4298" w:rsidRDefault="007908FA">
      <w:pPr>
        <w:pStyle w:val="a3"/>
        <w:ind w:left="3543" w:right="4193"/>
        <w:jc w:val="center"/>
      </w:pPr>
      <w:r>
        <w:t xml:space="preserve">Figure 9: </w:t>
      </w:r>
      <w:bookmarkStart w:id="64" w:name="_bookmark36"/>
      <w:bookmarkEnd w:id="64"/>
      <w:r>
        <w:t>Action Time</w:t>
      </w:r>
    </w:p>
    <w:p w14:paraId="532A84DF" w14:textId="77777777" w:rsidR="004B4298" w:rsidRDefault="004B4298">
      <w:pPr>
        <w:jc w:val="center"/>
        <w:sectPr w:rsidR="004B4298">
          <w:pgSz w:w="11910" w:h="16840"/>
          <w:pgMar w:top="1360" w:right="380" w:bottom="1000" w:left="1600" w:header="0" w:footer="812" w:gutter="0"/>
          <w:cols w:space="720"/>
        </w:sectPr>
      </w:pPr>
    </w:p>
    <w:p w14:paraId="2138425E" w14:textId="77777777" w:rsidR="004B4298" w:rsidRDefault="007908FA">
      <w:pPr>
        <w:pStyle w:val="3"/>
        <w:spacing w:before="53"/>
      </w:pPr>
      <w:r>
        <w:lastRenderedPageBreak/>
        <w:t>Pipeline Time</w:t>
      </w:r>
    </w:p>
    <w:p w14:paraId="0656E472" w14:textId="77777777" w:rsidR="004B4298" w:rsidRDefault="004B4298">
      <w:pPr>
        <w:pStyle w:val="a3"/>
        <w:rPr>
          <w:b/>
          <w:sz w:val="28"/>
        </w:rPr>
      </w:pPr>
    </w:p>
    <w:p w14:paraId="4E86AA27" w14:textId="77777777" w:rsidR="004B4298" w:rsidRDefault="007908FA">
      <w:pPr>
        <w:pStyle w:val="a3"/>
        <w:spacing w:line="415" w:lineRule="auto"/>
        <w:ind w:left="100" w:right="110" w:firstLine="351"/>
        <w:jc w:val="both"/>
      </w:pPr>
      <w:r>
        <w:t xml:space="preserve">For our pipeline time test case, the results are unavailable for Pica8 switches due to the Apply-Action is not working properly. The hardware switches </w:t>
      </w:r>
      <w:proofErr w:type="spellStart"/>
      <w:r>
        <w:t>can not</w:t>
      </w:r>
      <w:proofErr w:type="spellEnd"/>
      <w:r>
        <w:t xml:space="preserve"> mirror packets between the pipeline process. Thus, we only have the result for Open </w:t>
      </w:r>
      <w:proofErr w:type="spellStart"/>
      <w:r>
        <w:t>vSwitch</w:t>
      </w:r>
      <w:proofErr w:type="spellEnd"/>
      <w:r>
        <w:t xml:space="preserve"> with different frame sizes ranging from 64 to 1024 bytes. The pipeline time measured is in the range of 1.1 to 2 microseconds with the positive correlation of frame</w:t>
      </w:r>
      <w:r>
        <w:rPr>
          <w:spacing w:val="-26"/>
        </w:rPr>
        <w:t xml:space="preserve"> </w:t>
      </w:r>
      <w:r>
        <w:t>size.</w:t>
      </w:r>
    </w:p>
    <w:p w14:paraId="1F3A719D" w14:textId="77777777" w:rsidR="004B4298" w:rsidRDefault="004B4298">
      <w:pPr>
        <w:pStyle w:val="a3"/>
        <w:spacing w:before="8"/>
        <w:rPr>
          <w:sz w:val="31"/>
        </w:rPr>
      </w:pPr>
    </w:p>
    <w:p w14:paraId="2025468A" w14:textId="77777777" w:rsidR="004B4298" w:rsidRDefault="007908FA">
      <w:pPr>
        <w:pStyle w:val="3"/>
      </w:pPr>
      <w:r>
        <w:t xml:space="preserve">Buffer Size </w:t>
      </w:r>
      <w:proofErr w:type="gramStart"/>
      <w:r>
        <w:t>and  Packet</w:t>
      </w:r>
      <w:proofErr w:type="gramEnd"/>
      <w:r>
        <w:t>-in/out</w:t>
      </w:r>
    </w:p>
    <w:p w14:paraId="510FDFF1" w14:textId="77777777" w:rsidR="004B4298" w:rsidRDefault="004B4298">
      <w:pPr>
        <w:pStyle w:val="a3"/>
        <w:rPr>
          <w:b/>
          <w:sz w:val="28"/>
        </w:rPr>
      </w:pPr>
    </w:p>
    <w:p w14:paraId="690F0926" w14:textId="77777777" w:rsidR="004B4298" w:rsidRDefault="007908FA">
      <w:pPr>
        <w:pStyle w:val="a3"/>
        <w:spacing w:line="412" w:lineRule="auto"/>
        <w:ind w:left="100" w:right="110" w:firstLine="351"/>
        <w:jc w:val="both"/>
      </w:pPr>
      <w:r>
        <w:t>For</w:t>
      </w:r>
      <w:r>
        <w:rPr>
          <w:spacing w:val="-12"/>
        </w:rPr>
        <w:t xml:space="preserve"> </w:t>
      </w:r>
      <w:r>
        <w:t>the</w:t>
      </w:r>
      <w:r>
        <w:rPr>
          <w:spacing w:val="-12"/>
        </w:rPr>
        <w:t xml:space="preserve"> </w:t>
      </w:r>
      <w:r>
        <w:t>buffer</w:t>
      </w:r>
      <w:r>
        <w:rPr>
          <w:spacing w:val="-12"/>
        </w:rPr>
        <w:t xml:space="preserve"> </w:t>
      </w:r>
      <w:r>
        <w:t>size</w:t>
      </w:r>
      <w:r>
        <w:rPr>
          <w:spacing w:val="-12"/>
        </w:rPr>
        <w:t xml:space="preserve"> </w:t>
      </w:r>
      <w:r>
        <w:t>test</w:t>
      </w:r>
      <w:r>
        <w:rPr>
          <w:spacing w:val="-12"/>
        </w:rPr>
        <w:t xml:space="preserve"> </w:t>
      </w:r>
      <w:r>
        <w:t>case,</w:t>
      </w:r>
      <w:r>
        <w:rPr>
          <w:spacing w:val="-10"/>
        </w:rPr>
        <w:t xml:space="preserve"> </w:t>
      </w:r>
      <w:r>
        <w:t>we</w:t>
      </w:r>
      <w:r>
        <w:rPr>
          <w:spacing w:val="-12"/>
        </w:rPr>
        <w:t xml:space="preserve"> </w:t>
      </w:r>
      <w:r>
        <w:t>try</w:t>
      </w:r>
      <w:r>
        <w:rPr>
          <w:spacing w:val="-12"/>
        </w:rPr>
        <w:t xml:space="preserve"> </w:t>
      </w:r>
      <w:r>
        <w:t>to</w:t>
      </w:r>
      <w:r>
        <w:rPr>
          <w:spacing w:val="-12"/>
        </w:rPr>
        <w:t xml:space="preserve"> </w:t>
      </w:r>
      <w:r>
        <w:t>measure</w:t>
      </w:r>
      <w:r>
        <w:rPr>
          <w:spacing w:val="-12"/>
        </w:rPr>
        <w:t xml:space="preserve"> </w:t>
      </w:r>
      <w:r>
        <w:t>the</w:t>
      </w:r>
      <w:r>
        <w:rPr>
          <w:spacing w:val="-12"/>
        </w:rPr>
        <w:t xml:space="preserve"> </w:t>
      </w:r>
      <w:r>
        <w:t>Packet-in</w:t>
      </w:r>
      <w:r>
        <w:rPr>
          <w:spacing w:val="-12"/>
        </w:rPr>
        <w:t xml:space="preserve"> </w:t>
      </w:r>
      <w:r>
        <w:t>rate,</w:t>
      </w:r>
      <w:r>
        <w:rPr>
          <w:spacing w:val="-10"/>
        </w:rPr>
        <w:t xml:space="preserve"> </w:t>
      </w:r>
      <w:r>
        <w:t>Packet-out</w:t>
      </w:r>
      <w:r>
        <w:rPr>
          <w:spacing w:val="-12"/>
        </w:rPr>
        <w:t xml:space="preserve"> </w:t>
      </w:r>
      <w:r>
        <w:t>rate,</w:t>
      </w:r>
      <w:r>
        <w:rPr>
          <w:spacing w:val="-10"/>
        </w:rPr>
        <w:t xml:space="preserve"> </w:t>
      </w:r>
      <w:r>
        <w:t>and</w:t>
      </w:r>
      <w:r>
        <w:rPr>
          <w:spacing w:val="-11"/>
        </w:rPr>
        <w:t xml:space="preserve"> </w:t>
      </w:r>
      <w:r>
        <w:t>buffer size</w:t>
      </w:r>
      <w:r>
        <w:rPr>
          <w:spacing w:val="-8"/>
        </w:rPr>
        <w:t xml:space="preserve"> </w:t>
      </w:r>
      <w:r>
        <w:t>within</w:t>
      </w:r>
      <w:r>
        <w:rPr>
          <w:spacing w:val="-8"/>
        </w:rPr>
        <w:t xml:space="preserve"> </w:t>
      </w:r>
      <w:r>
        <w:t>one</w:t>
      </w:r>
      <w:r>
        <w:rPr>
          <w:spacing w:val="-8"/>
        </w:rPr>
        <w:t xml:space="preserve"> </w:t>
      </w:r>
      <w:r>
        <w:t>test.</w:t>
      </w:r>
      <w:r>
        <w:rPr>
          <w:spacing w:val="14"/>
        </w:rPr>
        <w:t xml:space="preserve"> </w:t>
      </w:r>
      <w:r>
        <w:t>Therefore,</w:t>
      </w:r>
      <w:r>
        <w:rPr>
          <w:spacing w:val="-7"/>
        </w:rPr>
        <w:t xml:space="preserve"> </w:t>
      </w:r>
      <w:r>
        <w:t>we</w:t>
      </w:r>
      <w:r>
        <w:rPr>
          <w:spacing w:val="-8"/>
        </w:rPr>
        <w:t xml:space="preserve"> </w:t>
      </w:r>
      <w:r>
        <w:t>fix</w:t>
      </w:r>
      <w:r>
        <w:rPr>
          <w:spacing w:val="-8"/>
        </w:rPr>
        <w:t xml:space="preserve"> </w:t>
      </w:r>
      <w:r>
        <w:t>the</w:t>
      </w:r>
      <w:r>
        <w:rPr>
          <w:spacing w:val="-8"/>
        </w:rPr>
        <w:t xml:space="preserve"> </w:t>
      </w:r>
      <w:r>
        <w:t>transmission</w:t>
      </w:r>
      <w:r>
        <w:rPr>
          <w:spacing w:val="-8"/>
        </w:rPr>
        <w:t xml:space="preserve"> </w:t>
      </w:r>
      <w:r>
        <w:t>rate</w:t>
      </w:r>
      <w:r>
        <w:rPr>
          <w:spacing w:val="-8"/>
        </w:rPr>
        <w:t xml:space="preserve"> </w:t>
      </w:r>
      <w:r>
        <w:t>of</w:t>
      </w:r>
      <w:r>
        <w:rPr>
          <w:spacing w:val="-8"/>
        </w:rPr>
        <w:t xml:space="preserve"> </w:t>
      </w:r>
      <w:r>
        <w:t>1Gbps</w:t>
      </w:r>
      <w:r>
        <w:rPr>
          <w:spacing w:val="-8"/>
        </w:rPr>
        <w:t xml:space="preserve"> </w:t>
      </w:r>
      <w:r>
        <w:t>with</w:t>
      </w:r>
      <w:r>
        <w:rPr>
          <w:spacing w:val="-8"/>
        </w:rPr>
        <w:t xml:space="preserve"> </w:t>
      </w:r>
      <w:r>
        <w:t>different</w:t>
      </w:r>
      <w:r>
        <w:rPr>
          <w:spacing w:val="-8"/>
        </w:rPr>
        <w:t xml:space="preserve"> </w:t>
      </w:r>
      <w:r>
        <w:t>frame</w:t>
      </w:r>
      <w:r>
        <w:rPr>
          <w:spacing w:val="-8"/>
        </w:rPr>
        <w:t xml:space="preserve"> </w:t>
      </w:r>
      <w:r>
        <w:t xml:space="preserve">sizes for the measurement of Packet-in rate. The results of Packet-in and Packet-out rate are shown in Figure </w:t>
      </w:r>
      <w:hyperlink w:anchor="_bookmark37" w:history="1">
        <w:r>
          <w:t>10</w:t>
        </w:r>
      </w:hyperlink>
      <w:r>
        <w:t>. The results be collected at the beginning of the testing are discarded. This is mainly because the traffic generator takes five to ten seconds for stabilizing the testing traffic. According</w:t>
      </w:r>
      <w:r>
        <w:rPr>
          <w:spacing w:val="-18"/>
        </w:rPr>
        <w:t xml:space="preserve"> </w:t>
      </w:r>
      <w:r>
        <w:t>to</w:t>
      </w:r>
      <w:r>
        <w:rPr>
          <w:spacing w:val="-18"/>
        </w:rPr>
        <w:t xml:space="preserve"> </w:t>
      </w:r>
      <w:r>
        <w:t>our</w:t>
      </w:r>
      <w:r>
        <w:rPr>
          <w:spacing w:val="-18"/>
        </w:rPr>
        <w:t xml:space="preserve"> </w:t>
      </w:r>
      <w:r>
        <w:t>results,</w:t>
      </w:r>
      <w:r>
        <w:rPr>
          <w:spacing w:val="-15"/>
        </w:rPr>
        <w:t xml:space="preserve"> </w:t>
      </w:r>
      <w:r>
        <w:t>the</w:t>
      </w:r>
      <w:r>
        <w:rPr>
          <w:spacing w:val="-18"/>
        </w:rPr>
        <w:t xml:space="preserve"> </w:t>
      </w:r>
      <w:r>
        <w:t>rate</w:t>
      </w:r>
      <w:r>
        <w:rPr>
          <w:spacing w:val="-18"/>
        </w:rPr>
        <w:t xml:space="preserve"> </w:t>
      </w:r>
      <w:r>
        <w:t>of</w:t>
      </w:r>
      <w:r>
        <w:rPr>
          <w:spacing w:val="-18"/>
        </w:rPr>
        <w:t xml:space="preserve"> </w:t>
      </w:r>
      <w:r>
        <w:t>Packet-in</w:t>
      </w:r>
      <w:r>
        <w:rPr>
          <w:spacing w:val="-18"/>
        </w:rPr>
        <w:t xml:space="preserve"> </w:t>
      </w:r>
      <w:r>
        <w:t>for</w:t>
      </w:r>
      <w:r>
        <w:rPr>
          <w:spacing w:val="-18"/>
        </w:rPr>
        <w:t xml:space="preserve"> </w:t>
      </w:r>
      <w:r>
        <w:t>Open</w:t>
      </w:r>
      <w:r>
        <w:rPr>
          <w:spacing w:val="-18"/>
        </w:rPr>
        <w:t xml:space="preserve"> </w:t>
      </w:r>
      <w:proofErr w:type="spellStart"/>
      <w:r>
        <w:t>vSwitch</w:t>
      </w:r>
      <w:proofErr w:type="spellEnd"/>
      <w:r>
        <w:rPr>
          <w:spacing w:val="-18"/>
        </w:rPr>
        <w:t xml:space="preserve"> </w:t>
      </w:r>
      <w:r>
        <w:t>is</w:t>
      </w:r>
      <w:r>
        <w:rPr>
          <w:spacing w:val="-18"/>
        </w:rPr>
        <w:t xml:space="preserve"> </w:t>
      </w:r>
      <w:r>
        <w:t>approximately</w:t>
      </w:r>
      <w:r>
        <w:rPr>
          <w:spacing w:val="-18"/>
        </w:rPr>
        <w:t xml:space="preserve"> </w:t>
      </w:r>
      <w:r>
        <w:rPr>
          <w:rFonts w:ascii="Tahoma"/>
        </w:rPr>
        <w:t>20</w:t>
      </w:r>
      <w:r>
        <w:rPr>
          <w:rFonts w:ascii="Tahoma"/>
          <w:spacing w:val="-33"/>
        </w:rPr>
        <w:t xml:space="preserve"> </w:t>
      </w:r>
      <w:r>
        <w:t>times</w:t>
      </w:r>
      <w:r>
        <w:rPr>
          <w:spacing w:val="-18"/>
        </w:rPr>
        <w:t xml:space="preserve"> </w:t>
      </w:r>
      <w:r>
        <w:t>lower than</w:t>
      </w:r>
      <w:r>
        <w:rPr>
          <w:spacing w:val="-9"/>
        </w:rPr>
        <w:t xml:space="preserve"> </w:t>
      </w:r>
      <w:r>
        <w:t>that</w:t>
      </w:r>
      <w:r>
        <w:rPr>
          <w:spacing w:val="-9"/>
        </w:rPr>
        <w:t xml:space="preserve"> </w:t>
      </w:r>
      <w:r>
        <w:t>of</w:t>
      </w:r>
      <w:r>
        <w:rPr>
          <w:spacing w:val="-9"/>
        </w:rPr>
        <w:t xml:space="preserve"> </w:t>
      </w:r>
      <w:r>
        <w:t>the</w:t>
      </w:r>
      <w:r>
        <w:rPr>
          <w:spacing w:val="-9"/>
        </w:rPr>
        <w:t xml:space="preserve"> </w:t>
      </w:r>
      <w:r>
        <w:t>hardware</w:t>
      </w:r>
      <w:r>
        <w:rPr>
          <w:spacing w:val="-9"/>
        </w:rPr>
        <w:t xml:space="preserve"> </w:t>
      </w:r>
      <w:r>
        <w:t>switches</w:t>
      </w:r>
      <w:r>
        <w:rPr>
          <w:spacing w:val="-9"/>
        </w:rPr>
        <w:t xml:space="preserve"> </w:t>
      </w:r>
      <w:r>
        <w:t>under</w:t>
      </w:r>
      <w:r>
        <w:rPr>
          <w:spacing w:val="-9"/>
        </w:rPr>
        <w:t xml:space="preserve"> </w:t>
      </w:r>
      <w:r>
        <w:t>test.</w:t>
      </w:r>
      <w:r>
        <w:rPr>
          <w:spacing w:val="14"/>
        </w:rPr>
        <w:t xml:space="preserve"> </w:t>
      </w:r>
      <w:r>
        <w:t>It</w:t>
      </w:r>
      <w:r>
        <w:rPr>
          <w:spacing w:val="-9"/>
        </w:rPr>
        <w:t xml:space="preserve"> </w:t>
      </w:r>
      <w:r>
        <w:t>indicates</w:t>
      </w:r>
      <w:r>
        <w:rPr>
          <w:spacing w:val="-9"/>
        </w:rPr>
        <w:t xml:space="preserve"> </w:t>
      </w:r>
      <w:r>
        <w:t>the</w:t>
      </w:r>
      <w:r>
        <w:rPr>
          <w:spacing w:val="-9"/>
        </w:rPr>
        <w:t xml:space="preserve"> </w:t>
      </w:r>
      <w:r>
        <w:t>software</w:t>
      </w:r>
      <w:r>
        <w:rPr>
          <w:spacing w:val="-9"/>
        </w:rPr>
        <w:t xml:space="preserve"> </w:t>
      </w:r>
      <w:r>
        <w:t>switch</w:t>
      </w:r>
      <w:r>
        <w:rPr>
          <w:spacing w:val="-9"/>
        </w:rPr>
        <w:t xml:space="preserve"> </w:t>
      </w:r>
      <w:r>
        <w:t>has</w:t>
      </w:r>
      <w:r>
        <w:rPr>
          <w:spacing w:val="-9"/>
        </w:rPr>
        <w:t xml:space="preserve"> </w:t>
      </w:r>
      <w:r>
        <w:t>poor</w:t>
      </w:r>
      <w:r>
        <w:rPr>
          <w:spacing w:val="-8"/>
        </w:rPr>
        <w:t xml:space="preserve"> </w:t>
      </w:r>
      <w:r>
        <w:t>handling capability with the small frame size for Packet-in</w:t>
      </w:r>
      <w:r>
        <w:rPr>
          <w:spacing w:val="-27"/>
        </w:rPr>
        <w:t xml:space="preserve"> </w:t>
      </w:r>
      <w:r>
        <w:t>operation.</w:t>
      </w:r>
    </w:p>
    <w:p w14:paraId="00DEE687" w14:textId="77777777" w:rsidR="004B4298" w:rsidRDefault="007908FA">
      <w:pPr>
        <w:pStyle w:val="a3"/>
        <w:spacing w:before="11" w:line="415" w:lineRule="auto"/>
        <w:ind w:left="100" w:right="110" w:firstLine="351"/>
        <w:jc w:val="both"/>
      </w:pPr>
      <w:r>
        <w:t xml:space="preserve">For the Packet-out rate, the Pica8 switches have poor handling capability with the small frame sizes, especially the 64 bytes. However, the measurement results for Open </w:t>
      </w:r>
      <w:proofErr w:type="spellStart"/>
      <w:r>
        <w:t>vSwitch</w:t>
      </w:r>
      <w:proofErr w:type="spellEnd"/>
      <w:r>
        <w:t xml:space="preserve"> are different. It is working well on the Packet-out operation with the frame size of 64 bytes. And the</w:t>
      </w:r>
      <w:r>
        <w:rPr>
          <w:spacing w:val="-12"/>
        </w:rPr>
        <w:t xml:space="preserve"> </w:t>
      </w:r>
      <w:r>
        <w:t>throughputs</w:t>
      </w:r>
      <w:r>
        <w:rPr>
          <w:spacing w:val="-12"/>
        </w:rPr>
        <w:t xml:space="preserve"> </w:t>
      </w:r>
      <w:r>
        <w:t>of</w:t>
      </w:r>
      <w:r>
        <w:rPr>
          <w:spacing w:val="-12"/>
        </w:rPr>
        <w:t xml:space="preserve"> </w:t>
      </w:r>
      <w:r>
        <w:t>Packet-out</w:t>
      </w:r>
      <w:r>
        <w:rPr>
          <w:spacing w:val="-12"/>
        </w:rPr>
        <w:t xml:space="preserve"> </w:t>
      </w:r>
      <w:r>
        <w:t>for</w:t>
      </w:r>
      <w:r>
        <w:rPr>
          <w:spacing w:val="-12"/>
        </w:rPr>
        <w:t xml:space="preserve"> </w:t>
      </w:r>
      <w:r>
        <w:t>Open</w:t>
      </w:r>
      <w:r>
        <w:rPr>
          <w:spacing w:val="-12"/>
        </w:rPr>
        <w:t xml:space="preserve"> </w:t>
      </w:r>
      <w:proofErr w:type="spellStart"/>
      <w:r>
        <w:t>vSwitch</w:t>
      </w:r>
      <w:proofErr w:type="spellEnd"/>
      <w:r>
        <w:rPr>
          <w:spacing w:val="-12"/>
        </w:rPr>
        <w:t xml:space="preserve"> </w:t>
      </w:r>
      <w:r>
        <w:t>are</w:t>
      </w:r>
      <w:r>
        <w:rPr>
          <w:spacing w:val="-12"/>
        </w:rPr>
        <w:t xml:space="preserve"> </w:t>
      </w:r>
      <w:r>
        <w:t>better</w:t>
      </w:r>
      <w:r>
        <w:rPr>
          <w:spacing w:val="-12"/>
        </w:rPr>
        <w:t xml:space="preserve"> </w:t>
      </w:r>
      <w:r>
        <w:t>than</w:t>
      </w:r>
      <w:r>
        <w:rPr>
          <w:spacing w:val="-12"/>
        </w:rPr>
        <w:t xml:space="preserve"> </w:t>
      </w:r>
      <w:r>
        <w:t>those</w:t>
      </w:r>
      <w:r>
        <w:rPr>
          <w:spacing w:val="-12"/>
        </w:rPr>
        <w:t xml:space="preserve"> </w:t>
      </w:r>
      <w:r>
        <w:t>observed</w:t>
      </w:r>
      <w:r>
        <w:rPr>
          <w:spacing w:val="-12"/>
        </w:rPr>
        <w:t xml:space="preserve"> </w:t>
      </w:r>
      <w:r>
        <w:t>in</w:t>
      </w:r>
      <w:r>
        <w:rPr>
          <w:spacing w:val="-12"/>
        </w:rPr>
        <w:t xml:space="preserve"> </w:t>
      </w:r>
      <w:r>
        <w:t>other</w:t>
      </w:r>
      <w:r>
        <w:rPr>
          <w:spacing w:val="-12"/>
        </w:rPr>
        <w:t xml:space="preserve"> </w:t>
      </w:r>
      <w:r>
        <w:t>switches under</w:t>
      </w:r>
      <w:r>
        <w:rPr>
          <w:spacing w:val="-5"/>
        </w:rPr>
        <w:t xml:space="preserve"> </w:t>
      </w:r>
      <w:r>
        <w:t>test.</w:t>
      </w:r>
    </w:p>
    <w:p w14:paraId="023E75DB" w14:textId="77777777" w:rsidR="004B4298" w:rsidRDefault="007908FA">
      <w:pPr>
        <w:pStyle w:val="a3"/>
        <w:spacing w:before="8" w:line="415" w:lineRule="auto"/>
        <w:ind w:left="100" w:right="111" w:firstLine="351"/>
        <w:jc w:val="both"/>
      </w:pPr>
      <w:r>
        <w:t xml:space="preserve">The measurement results of buffer size for switches under test are shown in </w:t>
      </w:r>
      <w:r>
        <w:rPr>
          <w:spacing w:val="-4"/>
        </w:rPr>
        <w:t xml:space="preserve">Table </w:t>
      </w:r>
      <w:hyperlink w:anchor="_bookmark38" w:history="1">
        <w:r>
          <w:t>7</w:t>
        </w:r>
      </w:hyperlink>
      <w:r>
        <w:t xml:space="preserve">. There are some error messages generated from the </w:t>
      </w:r>
      <w:r>
        <w:rPr>
          <w:spacing w:val="-5"/>
        </w:rPr>
        <w:t xml:space="preserve">DUTs </w:t>
      </w:r>
      <w:r>
        <w:t xml:space="preserve">during the testing. The errors, identified as buffer unknown for Packet-out messages lead to the failure of Packet-out operation. The test results indicating packet loss occurred at the </w:t>
      </w:r>
      <w:r>
        <w:rPr>
          <w:spacing w:val="-4"/>
        </w:rPr>
        <w:t>DUTs.</w:t>
      </w:r>
      <w:r>
        <w:rPr>
          <w:spacing w:val="52"/>
        </w:rPr>
        <w:t xml:space="preserve"> </w:t>
      </w:r>
      <w:r>
        <w:t>Finally, we mark the buffer size of the DUT</w:t>
      </w:r>
      <w:r>
        <w:rPr>
          <w:spacing w:val="-6"/>
        </w:rPr>
        <w:t xml:space="preserve"> </w:t>
      </w:r>
      <w:r>
        <w:t>is</w:t>
      </w:r>
      <w:r>
        <w:rPr>
          <w:spacing w:val="-6"/>
        </w:rPr>
        <w:t xml:space="preserve"> </w:t>
      </w:r>
      <w:r>
        <w:t>not</w:t>
      </w:r>
      <w:r>
        <w:rPr>
          <w:spacing w:val="-6"/>
        </w:rPr>
        <w:t xml:space="preserve"> </w:t>
      </w:r>
      <w:r>
        <w:t>available</w:t>
      </w:r>
      <w:r>
        <w:rPr>
          <w:spacing w:val="-6"/>
        </w:rPr>
        <w:t xml:space="preserve"> </w:t>
      </w:r>
      <w:r>
        <w:t>(N/A)</w:t>
      </w:r>
      <w:r>
        <w:rPr>
          <w:spacing w:val="-6"/>
        </w:rPr>
        <w:t xml:space="preserve"> </w:t>
      </w:r>
      <w:r>
        <w:t>when</w:t>
      </w:r>
      <w:r>
        <w:rPr>
          <w:spacing w:val="-6"/>
        </w:rPr>
        <w:t xml:space="preserve"> </w:t>
      </w:r>
      <w:r>
        <w:t>the</w:t>
      </w:r>
      <w:r>
        <w:rPr>
          <w:spacing w:val="-6"/>
        </w:rPr>
        <w:t xml:space="preserve"> </w:t>
      </w:r>
      <w:r>
        <w:t>number</w:t>
      </w:r>
      <w:r>
        <w:rPr>
          <w:spacing w:val="-6"/>
        </w:rPr>
        <w:t xml:space="preserve"> </w:t>
      </w:r>
      <w:r>
        <w:t>of</w:t>
      </w:r>
      <w:r>
        <w:rPr>
          <w:spacing w:val="-6"/>
        </w:rPr>
        <w:t xml:space="preserve"> </w:t>
      </w:r>
      <w:r>
        <w:t>errors</w:t>
      </w:r>
      <w:r>
        <w:rPr>
          <w:spacing w:val="-6"/>
        </w:rPr>
        <w:t xml:space="preserve"> </w:t>
      </w:r>
      <w:r>
        <w:t>is</w:t>
      </w:r>
      <w:r>
        <w:rPr>
          <w:spacing w:val="-6"/>
        </w:rPr>
        <w:t xml:space="preserve"> </w:t>
      </w:r>
      <w:r>
        <w:t>greater</w:t>
      </w:r>
      <w:r>
        <w:rPr>
          <w:spacing w:val="-6"/>
        </w:rPr>
        <w:t xml:space="preserve"> </w:t>
      </w:r>
      <w:r>
        <w:t>than</w:t>
      </w:r>
      <w:r>
        <w:rPr>
          <w:spacing w:val="-6"/>
        </w:rPr>
        <w:t xml:space="preserve"> </w:t>
      </w:r>
      <w:r>
        <w:t>the</w:t>
      </w:r>
      <w:r>
        <w:rPr>
          <w:spacing w:val="-6"/>
        </w:rPr>
        <w:t xml:space="preserve"> </w:t>
      </w:r>
      <w:r>
        <w:t>number</w:t>
      </w:r>
      <w:r>
        <w:rPr>
          <w:spacing w:val="-6"/>
        </w:rPr>
        <w:t xml:space="preserve"> </w:t>
      </w:r>
      <w:r>
        <w:t>of</w:t>
      </w:r>
      <w:r>
        <w:rPr>
          <w:spacing w:val="-6"/>
        </w:rPr>
        <w:t xml:space="preserve"> </w:t>
      </w:r>
      <w:r>
        <w:t>Packet-out messages sent from the</w:t>
      </w:r>
      <w:r>
        <w:rPr>
          <w:spacing w:val="-29"/>
        </w:rPr>
        <w:t xml:space="preserve"> </w:t>
      </w:r>
      <w:r>
        <w:t>controller.</w:t>
      </w:r>
    </w:p>
    <w:p w14:paraId="313BF780" w14:textId="77777777" w:rsidR="004B4298" w:rsidRDefault="007908FA">
      <w:pPr>
        <w:pStyle w:val="a3"/>
        <w:spacing w:before="8" w:line="415" w:lineRule="auto"/>
        <w:ind w:left="100" w:right="110" w:firstLine="351"/>
        <w:jc w:val="both"/>
      </w:pPr>
      <w:r>
        <w:t xml:space="preserve">In </w:t>
      </w:r>
      <w:r>
        <w:rPr>
          <w:spacing w:val="-4"/>
        </w:rPr>
        <w:t xml:space="preserve">Table </w:t>
      </w:r>
      <w:hyperlink w:anchor="_bookmark38" w:history="1">
        <w:r>
          <w:t>7</w:t>
        </w:r>
      </w:hyperlink>
      <w:r>
        <w:t xml:space="preserve">, only the buffer sizes tested with frame size of 64-byte are shown. For other frame size, the buffer sizes of the switches are not available. </w:t>
      </w:r>
      <w:r>
        <w:rPr>
          <w:spacing w:val="-10"/>
        </w:rPr>
        <w:t xml:space="preserve">We </w:t>
      </w:r>
      <w:r>
        <w:t>suspect the anomaly behavior</w:t>
      </w:r>
    </w:p>
    <w:p w14:paraId="6492BD87" w14:textId="77777777" w:rsidR="004B4298" w:rsidRDefault="004B4298">
      <w:pPr>
        <w:spacing w:line="415" w:lineRule="auto"/>
        <w:jc w:val="both"/>
        <w:sectPr w:rsidR="004B4298">
          <w:pgSz w:w="11910" w:h="16840"/>
          <w:pgMar w:top="1500" w:right="1020" w:bottom="1000" w:left="1600" w:header="0" w:footer="812" w:gutter="0"/>
          <w:cols w:space="720"/>
        </w:sectPr>
      </w:pPr>
    </w:p>
    <w:p w14:paraId="6C7DD54B" w14:textId="77777777" w:rsidR="004B4298" w:rsidRDefault="007908FA">
      <w:pPr>
        <w:pStyle w:val="a3"/>
        <w:spacing w:before="54"/>
        <w:ind w:left="100"/>
      </w:pPr>
      <w:r>
        <w:lastRenderedPageBreak/>
        <w:t xml:space="preserve">of DUTs is due to the CVE-2016-2074 </w:t>
      </w:r>
      <w:hyperlink w:anchor="_bookmark56" w:history="1">
        <w:r>
          <w:t>[15</w:t>
        </w:r>
      </w:hyperlink>
      <w:r>
        <w:t xml:space="preserve">] issues for the Open </w:t>
      </w:r>
      <w:proofErr w:type="spellStart"/>
      <w:r>
        <w:t>vSwitch</w:t>
      </w:r>
      <w:proofErr w:type="spellEnd"/>
      <w:r>
        <w:t xml:space="preserve"> implementation.</w:t>
      </w:r>
    </w:p>
    <w:p w14:paraId="326CA053" w14:textId="77777777" w:rsidR="004B4298" w:rsidRDefault="007908FA">
      <w:pPr>
        <w:pStyle w:val="a3"/>
        <w:spacing w:before="9"/>
        <w:rPr>
          <w:sz w:val="20"/>
        </w:rPr>
      </w:pPr>
      <w:r>
        <w:rPr>
          <w:noProof/>
          <w:lang w:eastAsia="zh-TW"/>
        </w:rPr>
        <w:drawing>
          <wp:anchor distT="0" distB="0" distL="0" distR="0" simplePos="0" relativeHeight="1216" behindDoc="0" locked="0" layoutInCell="1" allowOverlap="1" wp14:anchorId="2C37C374" wp14:editId="7251FE72">
            <wp:simplePos x="0" y="0"/>
            <wp:positionH relativeFrom="page">
              <wp:posOffset>1686836</wp:posOffset>
            </wp:positionH>
            <wp:positionV relativeFrom="paragraph">
              <wp:posOffset>176583</wp:posOffset>
            </wp:positionV>
            <wp:extent cx="4517909" cy="2650998"/>
            <wp:effectExtent l="0" t="0" r="0" b="0"/>
            <wp:wrapTopAndBottom/>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23" cstate="print"/>
                    <a:stretch>
                      <a:fillRect/>
                    </a:stretch>
                  </pic:blipFill>
                  <pic:spPr>
                    <a:xfrm>
                      <a:off x="0" y="0"/>
                      <a:ext cx="4517909" cy="2650998"/>
                    </a:xfrm>
                    <a:prstGeom prst="rect">
                      <a:avLst/>
                    </a:prstGeom>
                  </pic:spPr>
                </pic:pic>
              </a:graphicData>
            </a:graphic>
          </wp:anchor>
        </w:drawing>
      </w:r>
    </w:p>
    <w:p w14:paraId="0C4F5038" w14:textId="77777777" w:rsidR="004B4298" w:rsidRDefault="004B4298">
      <w:pPr>
        <w:pStyle w:val="a3"/>
        <w:spacing w:before="8"/>
        <w:rPr>
          <w:sz w:val="22"/>
        </w:rPr>
      </w:pPr>
    </w:p>
    <w:p w14:paraId="59C5336F" w14:textId="77777777" w:rsidR="004B4298" w:rsidRDefault="007908FA">
      <w:pPr>
        <w:pStyle w:val="a3"/>
        <w:ind w:left="1614" w:right="2344"/>
        <w:jc w:val="center"/>
      </w:pPr>
      <w:r>
        <w:t xml:space="preserve">Figure 10: </w:t>
      </w:r>
      <w:bookmarkStart w:id="65" w:name="_bookmark37"/>
      <w:bookmarkEnd w:id="65"/>
      <w:r>
        <w:t>Packet-in and Packet-out rates</w:t>
      </w:r>
    </w:p>
    <w:p w14:paraId="7D5300E9" w14:textId="77777777" w:rsidR="004B4298" w:rsidRDefault="004B4298">
      <w:pPr>
        <w:pStyle w:val="a3"/>
      </w:pPr>
    </w:p>
    <w:p w14:paraId="7456F7CE" w14:textId="77777777" w:rsidR="004B4298" w:rsidRDefault="004B4298">
      <w:pPr>
        <w:pStyle w:val="a3"/>
      </w:pPr>
    </w:p>
    <w:p w14:paraId="476DA221" w14:textId="77777777" w:rsidR="004B4298" w:rsidRDefault="004B4298">
      <w:pPr>
        <w:pStyle w:val="a3"/>
      </w:pPr>
    </w:p>
    <w:p w14:paraId="53F1B569" w14:textId="77777777" w:rsidR="004B4298" w:rsidRDefault="007908FA">
      <w:pPr>
        <w:pStyle w:val="a3"/>
        <w:spacing w:before="189"/>
        <w:ind w:left="1614" w:right="2344"/>
        <w:jc w:val="center"/>
      </w:pPr>
      <w:bookmarkStart w:id="66" w:name="_bookmark38"/>
      <w:bookmarkEnd w:id="66"/>
      <w:r>
        <w:t>Table 7: Buffer size with different frame size for 1Gbps traffic</w:t>
      </w:r>
    </w:p>
    <w:tbl>
      <w:tblPr>
        <w:tblStyle w:val="TableNormal"/>
        <w:tblW w:w="0" w:type="auto"/>
        <w:tblInd w:w="100"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1953"/>
        <w:gridCol w:w="1608"/>
        <w:gridCol w:w="1529"/>
        <w:gridCol w:w="1529"/>
        <w:gridCol w:w="1664"/>
        <w:gridCol w:w="1502"/>
      </w:tblGrid>
      <w:tr w:rsidR="004B4298" w14:paraId="0383E79C" w14:textId="77777777">
        <w:trPr>
          <w:trHeight w:hRule="exact" w:val="586"/>
        </w:trPr>
        <w:tc>
          <w:tcPr>
            <w:tcW w:w="1953" w:type="dxa"/>
          </w:tcPr>
          <w:p w14:paraId="7AC96CC9" w14:textId="77777777" w:rsidR="004B4298" w:rsidRDefault="007908FA">
            <w:pPr>
              <w:pStyle w:val="TableParagraph"/>
              <w:rPr>
                <w:sz w:val="24"/>
              </w:rPr>
            </w:pPr>
            <w:r>
              <w:rPr>
                <w:sz w:val="24"/>
              </w:rPr>
              <w:t>Frame size(bytes)</w:t>
            </w:r>
          </w:p>
        </w:tc>
        <w:tc>
          <w:tcPr>
            <w:tcW w:w="1608" w:type="dxa"/>
          </w:tcPr>
          <w:p w14:paraId="1C5F4D96" w14:textId="77777777" w:rsidR="004B4298" w:rsidRDefault="007908FA">
            <w:pPr>
              <w:pStyle w:val="TableParagraph"/>
              <w:rPr>
                <w:sz w:val="24"/>
              </w:rPr>
            </w:pPr>
            <w:r>
              <w:rPr>
                <w:sz w:val="24"/>
              </w:rPr>
              <w:t xml:space="preserve">Open </w:t>
            </w:r>
            <w:proofErr w:type="spellStart"/>
            <w:r>
              <w:rPr>
                <w:sz w:val="24"/>
              </w:rPr>
              <w:t>vSwitch</w:t>
            </w:r>
            <w:proofErr w:type="spellEnd"/>
          </w:p>
        </w:tc>
        <w:tc>
          <w:tcPr>
            <w:tcW w:w="1529" w:type="dxa"/>
          </w:tcPr>
          <w:p w14:paraId="0F3042FF" w14:textId="77777777" w:rsidR="004B4298" w:rsidRDefault="007908FA">
            <w:pPr>
              <w:pStyle w:val="TableParagraph"/>
              <w:rPr>
                <w:sz w:val="24"/>
              </w:rPr>
            </w:pPr>
            <w:r>
              <w:rPr>
                <w:sz w:val="24"/>
              </w:rPr>
              <w:t>Pica8 P-3290</w:t>
            </w:r>
          </w:p>
        </w:tc>
        <w:tc>
          <w:tcPr>
            <w:tcW w:w="1529" w:type="dxa"/>
          </w:tcPr>
          <w:p w14:paraId="4986D966" w14:textId="77777777" w:rsidR="004B4298" w:rsidRDefault="007908FA">
            <w:pPr>
              <w:pStyle w:val="TableParagraph"/>
              <w:rPr>
                <w:sz w:val="24"/>
              </w:rPr>
            </w:pPr>
            <w:r>
              <w:rPr>
                <w:sz w:val="24"/>
              </w:rPr>
              <w:t>Pica8 P-3297</w:t>
            </w:r>
          </w:p>
        </w:tc>
        <w:tc>
          <w:tcPr>
            <w:tcW w:w="1664" w:type="dxa"/>
          </w:tcPr>
          <w:p w14:paraId="554EF0B3" w14:textId="77777777" w:rsidR="004B4298" w:rsidRDefault="007908FA">
            <w:pPr>
              <w:pStyle w:val="TableParagraph"/>
              <w:rPr>
                <w:sz w:val="24"/>
              </w:rPr>
            </w:pPr>
            <w:r>
              <w:rPr>
                <w:sz w:val="24"/>
              </w:rPr>
              <w:t>Edge-</w:t>
            </w:r>
            <w:proofErr w:type="spellStart"/>
            <w:r>
              <w:rPr>
                <w:sz w:val="24"/>
              </w:rPr>
              <w:t>corE</w:t>
            </w:r>
            <w:proofErr w:type="spellEnd"/>
          </w:p>
          <w:p w14:paraId="5074EA47" w14:textId="77777777" w:rsidR="004B4298" w:rsidRDefault="007908FA">
            <w:pPr>
              <w:pStyle w:val="TableParagraph"/>
              <w:spacing w:before="13" w:line="240" w:lineRule="auto"/>
              <w:rPr>
                <w:sz w:val="24"/>
              </w:rPr>
            </w:pPr>
            <w:r>
              <w:rPr>
                <w:sz w:val="24"/>
              </w:rPr>
              <w:t>AS4610</w:t>
            </w:r>
          </w:p>
        </w:tc>
        <w:tc>
          <w:tcPr>
            <w:tcW w:w="1502" w:type="dxa"/>
          </w:tcPr>
          <w:p w14:paraId="304C8B2C" w14:textId="77777777" w:rsidR="004B4298" w:rsidRDefault="007908FA">
            <w:pPr>
              <w:pStyle w:val="TableParagraph"/>
              <w:rPr>
                <w:sz w:val="24"/>
              </w:rPr>
            </w:pPr>
            <w:proofErr w:type="spellStart"/>
            <w:r>
              <w:rPr>
                <w:sz w:val="24"/>
              </w:rPr>
              <w:t>Centec</w:t>
            </w:r>
            <w:proofErr w:type="spellEnd"/>
            <w:r>
              <w:rPr>
                <w:sz w:val="24"/>
              </w:rPr>
              <w:t xml:space="preserve"> V350</w:t>
            </w:r>
          </w:p>
        </w:tc>
      </w:tr>
      <w:tr w:rsidR="004B4298" w14:paraId="0C4DA4EA" w14:textId="77777777">
        <w:trPr>
          <w:trHeight w:hRule="exact" w:val="297"/>
        </w:trPr>
        <w:tc>
          <w:tcPr>
            <w:tcW w:w="1953" w:type="dxa"/>
          </w:tcPr>
          <w:p w14:paraId="7659103A" w14:textId="77777777" w:rsidR="004B4298" w:rsidRDefault="007908FA">
            <w:pPr>
              <w:pStyle w:val="TableParagraph"/>
              <w:rPr>
                <w:sz w:val="24"/>
              </w:rPr>
            </w:pPr>
            <w:r>
              <w:rPr>
                <w:sz w:val="24"/>
              </w:rPr>
              <w:t>64</w:t>
            </w:r>
          </w:p>
        </w:tc>
        <w:tc>
          <w:tcPr>
            <w:tcW w:w="1608" w:type="dxa"/>
          </w:tcPr>
          <w:p w14:paraId="51D088FD" w14:textId="77777777" w:rsidR="004B4298" w:rsidRDefault="007908FA">
            <w:pPr>
              <w:pStyle w:val="TableParagraph"/>
              <w:rPr>
                <w:sz w:val="24"/>
              </w:rPr>
            </w:pPr>
            <w:r>
              <w:rPr>
                <w:sz w:val="24"/>
              </w:rPr>
              <w:t>13504</w:t>
            </w:r>
          </w:p>
        </w:tc>
        <w:tc>
          <w:tcPr>
            <w:tcW w:w="1529" w:type="dxa"/>
          </w:tcPr>
          <w:p w14:paraId="48243EEE" w14:textId="77777777" w:rsidR="004B4298" w:rsidRDefault="007908FA">
            <w:pPr>
              <w:pStyle w:val="TableParagraph"/>
              <w:rPr>
                <w:sz w:val="24"/>
              </w:rPr>
            </w:pPr>
            <w:r>
              <w:rPr>
                <w:sz w:val="24"/>
              </w:rPr>
              <w:t>8256</w:t>
            </w:r>
          </w:p>
        </w:tc>
        <w:tc>
          <w:tcPr>
            <w:tcW w:w="1529" w:type="dxa"/>
          </w:tcPr>
          <w:p w14:paraId="318F1551" w14:textId="77777777" w:rsidR="004B4298" w:rsidRDefault="007908FA">
            <w:pPr>
              <w:pStyle w:val="TableParagraph"/>
              <w:rPr>
                <w:sz w:val="24"/>
              </w:rPr>
            </w:pPr>
            <w:r>
              <w:rPr>
                <w:sz w:val="24"/>
              </w:rPr>
              <w:t>16192</w:t>
            </w:r>
          </w:p>
        </w:tc>
        <w:tc>
          <w:tcPr>
            <w:tcW w:w="1664" w:type="dxa"/>
          </w:tcPr>
          <w:p w14:paraId="59318AA2" w14:textId="77777777" w:rsidR="004B4298" w:rsidRDefault="007908FA">
            <w:pPr>
              <w:pStyle w:val="TableParagraph"/>
              <w:rPr>
                <w:sz w:val="24"/>
              </w:rPr>
            </w:pPr>
            <w:r>
              <w:rPr>
                <w:sz w:val="24"/>
              </w:rPr>
              <w:t>32768</w:t>
            </w:r>
          </w:p>
        </w:tc>
        <w:tc>
          <w:tcPr>
            <w:tcW w:w="1502" w:type="dxa"/>
          </w:tcPr>
          <w:p w14:paraId="5CA04A42" w14:textId="77777777" w:rsidR="004B4298" w:rsidRDefault="007908FA">
            <w:pPr>
              <w:pStyle w:val="TableParagraph"/>
              <w:rPr>
                <w:sz w:val="24"/>
              </w:rPr>
            </w:pPr>
            <w:r>
              <w:rPr>
                <w:sz w:val="24"/>
              </w:rPr>
              <w:t>342464</w:t>
            </w:r>
          </w:p>
        </w:tc>
      </w:tr>
      <w:tr w:rsidR="004B4298" w14:paraId="2249B753" w14:textId="77777777">
        <w:trPr>
          <w:trHeight w:hRule="exact" w:val="297"/>
        </w:trPr>
        <w:tc>
          <w:tcPr>
            <w:tcW w:w="1953" w:type="dxa"/>
          </w:tcPr>
          <w:p w14:paraId="19BC5DCE" w14:textId="77777777" w:rsidR="004B4298" w:rsidRDefault="007908FA">
            <w:pPr>
              <w:pStyle w:val="TableParagraph"/>
              <w:rPr>
                <w:sz w:val="24"/>
              </w:rPr>
            </w:pPr>
            <w:r>
              <w:rPr>
                <w:sz w:val="24"/>
              </w:rPr>
              <w:t>128</w:t>
            </w:r>
          </w:p>
        </w:tc>
        <w:tc>
          <w:tcPr>
            <w:tcW w:w="1608" w:type="dxa"/>
          </w:tcPr>
          <w:p w14:paraId="6A677589" w14:textId="77777777" w:rsidR="004B4298" w:rsidRDefault="007908FA">
            <w:pPr>
              <w:pStyle w:val="TableParagraph"/>
              <w:rPr>
                <w:sz w:val="24"/>
              </w:rPr>
            </w:pPr>
            <w:r>
              <w:rPr>
                <w:sz w:val="24"/>
              </w:rPr>
              <w:t>N/A</w:t>
            </w:r>
          </w:p>
        </w:tc>
        <w:tc>
          <w:tcPr>
            <w:tcW w:w="1529" w:type="dxa"/>
          </w:tcPr>
          <w:p w14:paraId="1E14F079" w14:textId="77777777" w:rsidR="004B4298" w:rsidRDefault="007908FA">
            <w:pPr>
              <w:pStyle w:val="TableParagraph"/>
              <w:rPr>
                <w:sz w:val="24"/>
              </w:rPr>
            </w:pPr>
            <w:r>
              <w:rPr>
                <w:sz w:val="24"/>
              </w:rPr>
              <w:t>N/A</w:t>
            </w:r>
          </w:p>
        </w:tc>
        <w:tc>
          <w:tcPr>
            <w:tcW w:w="1529" w:type="dxa"/>
          </w:tcPr>
          <w:p w14:paraId="245A146C" w14:textId="77777777" w:rsidR="004B4298" w:rsidRDefault="007908FA">
            <w:pPr>
              <w:pStyle w:val="TableParagraph"/>
              <w:rPr>
                <w:sz w:val="24"/>
              </w:rPr>
            </w:pPr>
            <w:r>
              <w:rPr>
                <w:sz w:val="24"/>
              </w:rPr>
              <w:t>N/A</w:t>
            </w:r>
          </w:p>
        </w:tc>
        <w:tc>
          <w:tcPr>
            <w:tcW w:w="1664" w:type="dxa"/>
          </w:tcPr>
          <w:p w14:paraId="2ECE2B22" w14:textId="77777777" w:rsidR="004B4298" w:rsidRDefault="007908FA">
            <w:pPr>
              <w:pStyle w:val="TableParagraph"/>
              <w:rPr>
                <w:sz w:val="24"/>
              </w:rPr>
            </w:pPr>
            <w:r>
              <w:rPr>
                <w:sz w:val="24"/>
              </w:rPr>
              <w:t>N/A</w:t>
            </w:r>
          </w:p>
        </w:tc>
        <w:tc>
          <w:tcPr>
            <w:tcW w:w="1502" w:type="dxa"/>
          </w:tcPr>
          <w:p w14:paraId="36597E29" w14:textId="77777777" w:rsidR="004B4298" w:rsidRDefault="007908FA">
            <w:pPr>
              <w:pStyle w:val="TableParagraph"/>
              <w:rPr>
                <w:sz w:val="24"/>
              </w:rPr>
            </w:pPr>
            <w:r>
              <w:rPr>
                <w:sz w:val="24"/>
              </w:rPr>
              <w:t>N/A</w:t>
            </w:r>
          </w:p>
        </w:tc>
      </w:tr>
      <w:tr w:rsidR="004B4298" w14:paraId="6EDC4DC5" w14:textId="77777777">
        <w:trPr>
          <w:trHeight w:hRule="exact" w:val="297"/>
        </w:trPr>
        <w:tc>
          <w:tcPr>
            <w:tcW w:w="1953" w:type="dxa"/>
          </w:tcPr>
          <w:p w14:paraId="010AA91F" w14:textId="77777777" w:rsidR="004B4298" w:rsidRDefault="007908FA">
            <w:pPr>
              <w:pStyle w:val="TableParagraph"/>
              <w:rPr>
                <w:sz w:val="24"/>
              </w:rPr>
            </w:pPr>
            <w:r>
              <w:rPr>
                <w:sz w:val="24"/>
              </w:rPr>
              <w:t>256</w:t>
            </w:r>
          </w:p>
        </w:tc>
        <w:tc>
          <w:tcPr>
            <w:tcW w:w="1608" w:type="dxa"/>
          </w:tcPr>
          <w:p w14:paraId="1106C60F" w14:textId="77777777" w:rsidR="004B4298" w:rsidRDefault="007908FA">
            <w:pPr>
              <w:pStyle w:val="TableParagraph"/>
              <w:rPr>
                <w:sz w:val="24"/>
              </w:rPr>
            </w:pPr>
            <w:r>
              <w:rPr>
                <w:sz w:val="24"/>
              </w:rPr>
              <w:t>N/A</w:t>
            </w:r>
          </w:p>
        </w:tc>
        <w:tc>
          <w:tcPr>
            <w:tcW w:w="1529" w:type="dxa"/>
          </w:tcPr>
          <w:p w14:paraId="4BE8DEFA" w14:textId="77777777" w:rsidR="004B4298" w:rsidRDefault="007908FA">
            <w:pPr>
              <w:pStyle w:val="TableParagraph"/>
              <w:rPr>
                <w:sz w:val="24"/>
              </w:rPr>
            </w:pPr>
            <w:r>
              <w:rPr>
                <w:sz w:val="24"/>
              </w:rPr>
              <w:t>N/A</w:t>
            </w:r>
          </w:p>
        </w:tc>
        <w:tc>
          <w:tcPr>
            <w:tcW w:w="1529" w:type="dxa"/>
          </w:tcPr>
          <w:p w14:paraId="3FBF04A2" w14:textId="77777777" w:rsidR="004B4298" w:rsidRDefault="007908FA">
            <w:pPr>
              <w:pStyle w:val="TableParagraph"/>
              <w:rPr>
                <w:sz w:val="24"/>
              </w:rPr>
            </w:pPr>
            <w:r>
              <w:rPr>
                <w:sz w:val="24"/>
              </w:rPr>
              <w:t>N/A</w:t>
            </w:r>
          </w:p>
        </w:tc>
        <w:tc>
          <w:tcPr>
            <w:tcW w:w="1664" w:type="dxa"/>
          </w:tcPr>
          <w:p w14:paraId="1E219AE9" w14:textId="77777777" w:rsidR="004B4298" w:rsidRDefault="007908FA">
            <w:pPr>
              <w:pStyle w:val="TableParagraph"/>
              <w:rPr>
                <w:sz w:val="24"/>
              </w:rPr>
            </w:pPr>
            <w:r>
              <w:rPr>
                <w:sz w:val="24"/>
              </w:rPr>
              <w:t>N/A</w:t>
            </w:r>
          </w:p>
        </w:tc>
        <w:tc>
          <w:tcPr>
            <w:tcW w:w="1502" w:type="dxa"/>
          </w:tcPr>
          <w:p w14:paraId="0A40B13E" w14:textId="77777777" w:rsidR="004B4298" w:rsidRDefault="007908FA">
            <w:pPr>
              <w:pStyle w:val="TableParagraph"/>
              <w:rPr>
                <w:sz w:val="24"/>
              </w:rPr>
            </w:pPr>
            <w:r>
              <w:rPr>
                <w:sz w:val="24"/>
              </w:rPr>
              <w:t>N/A</w:t>
            </w:r>
          </w:p>
        </w:tc>
      </w:tr>
      <w:tr w:rsidR="004B4298" w14:paraId="0ED19578" w14:textId="77777777">
        <w:trPr>
          <w:trHeight w:hRule="exact" w:val="297"/>
        </w:trPr>
        <w:tc>
          <w:tcPr>
            <w:tcW w:w="1953" w:type="dxa"/>
          </w:tcPr>
          <w:p w14:paraId="14A06BE4" w14:textId="77777777" w:rsidR="004B4298" w:rsidRDefault="007908FA">
            <w:pPr>
              <w:pStyle w:val="TableParagraph"/>
              <w:rPr>
                <w:sz w:val="24"/>
              </w:rPr>
            </w:pPr>
            <w:r>
              <w:rPr>
                <w:sz w:val="24"/>
              </w:rPr>
              <w:t>512</w:t>
            </w:r>
          </w:p>
        </w:tc>
        <w:tc>
          <w:tcPr>
            <w:tcW w:w="1608" w:type="dxa"/>
          </w:tcPr>
          <w:p w14:paraId="6957BDE7" w14:textId="77777777" w:rsidR="004B4298" w:rsidRDefault="007908FA">
            <w:pPr>
              <w:pStyle w:val="TableParagraph"/>
              <w:rPr>
                <w:sz w:val="24"/>
              </w:rPr>
            </w:pPr>
            <w:r>
              <w:rPr>
                <w:sz w:val="24"/>
              </w:rPr>
              <w:t>N/A</w:t>
            </w:r>
          </w:p>
        </w:tc>
        <w:tc>
          <w:tcPr>
            <w:tcW w:w="1529" w:type="dxa"/>
          </w:tcPr>
          <w:p w14:paraId="661D29F9" w14:textId="77777777" w:rsidR="004B4298" w:rsidRDefault="007908FA">
            <w:pPr>
              <w:pStyle w:val="TableParagraph"/>
              <w:rPr>
                <w:sz w:val="24"/>
              </w:rPr>
            </w:pPr>
            <w:r>
              <w:rPr>
                <w:sz w:val="24"/>
              </w:rPr>
              <w:t>N/A</w:t>
            </w:r>
          </w:p>
        </w:tc>
        <w:tc>
          <w:tcPr>
            <w:tcW w:w="1529" w:type="dxa"/>
          </w:tcPr>
          <w:p w14:paraId="07E0143F" w14:textId="77777777" w:rsidR="004B4298" w:rsidRDefault="007908FA">
            <w:pPr>
              <w:pStyle w:val="TableParagraph"/>
              <w:rPr>
                <w:sz w:val="24"/>
              </w:rPr>
            </w:pPr>
            <w:r>
              <w:rPr>
                <w:sz w:val="24"/>
              </w:rPr>
              <w:t>N/A</w:t>
            </w:r>
          </w:p>
        </w:tc>
        <w:tc>
          <w:tcPr>
            <w:tcW w:w="1664" w:type="dxa"/>
          </w:tcPr>
          <w:p w14:paraId="3A755FBF" w14:textId="77777777" w:rsidR="004B4298" w:rsidRDefault="007908FA">
            <w:pPr>
              <w:pStyle w:val="TableParagraph"/>
              <w:rPr>
                <w:sz w:val="24"/>
              </w:rPr>
            </w:pPr>
            <w:r>
              <w:rPr>
                <w:sz w:val="24"/>
              </w:rPr>
              <w:t>N/A</w:t>
            </w:r>
          </w:p>
        </w:tc>
        <w:tc>
          <w:tcPr>
            <w:tcW w:w="1502" w:type="dxa"/>
          </w:tcPr>
          <w:p w14:paraId="43E6F854" w14:textId="77777777" w:rsidR="004B4298" w:rsidRDefault="007908FA">
            <w:pPr>
              <w:pStyle w:val="TableParagraph"/>
              <w:rPr>
                <w:sz w:val="24"/>
              </w:rPr>
            </w:pPr>
            <w:r>
              <w:rPr>
                <w:sz w:val="24"/>
              </w:rPr>
              <w:t>N/A</w:t>
            </w:r>
          </w:p>
        </w:tc>
      </w:tr>
      <w:tr w:rsidR="004B4298" w14:paraId="4A6BA76A" w14:textId="77777777">
        <w:trPr>
          <w:trHeight w:hRule="exact" w:val="297"/>
        </w:trPr>
        <w:tc>
          <w:tcPr>
            <w:tcW w:w="1953" w:type="dxa"/>
          </w:tcPr>
          <w:p w14:paraId="195FE61A" w14:textId="77777777" w:rsidR="004B4298" w:rsidRDefault="007908FA">
            <w:pPr>
              <w:pStyle w:val="TableParagraph"/>
              <w:rPr>
                <w:sz w:val="24"/>
              </w:rPr>
            </w:pPr>
            <w:r>
              <w:rPr>
                <w:sz w:val="24"/>
              </w:rPr>
              <w:t>1024</w:t>
            </w:r>
          </w:p>
        </w:tc>
        <w:tc>
          <w:tcPr>
            <w:tcW w:w="1608" w:type="dxa"/>
          </w:tcPr>
          <w:p w14:paraId="0F0B2E31" w14:textId="77777777" w:rsidR="004B4298" w:rsidRDefault="007908FA">
            <w:pPr>
              <w:pStyle w:val="TableParagraph"/>
              <w:rPr>
                <w:sz w:val="24"/>
              </w:rPr>
            </w:pPr>
            <w:r>
              <w:rPr>
                <w:sz w:val="24"/>
              </w:rPr>
              <w:t>N/A</w:t>
            </w:r>
          </w:p>
        </w:tc>
        <w:tc>
          <w:tcPr>
            <w:tcW w:w="1529" w:type="dxa"/>
          </w:tcPr>
          <w:p w14:paraId="3AF7D0DD" w14:textId="77777777" w:rsidR="004B4298" w:rsidRDefault="007908FA">
            <w:pPr>
              <w:pStyle w:val="TableParagraph"/>
              <w:rPr>
                <w:sz w:val="24"/>
              </w:rPr>
            </w:pPr>
            <w:r>
              <w:rPr>
                <w:sz w:val="24"/>
              </w:rPr>
              <w:t>N/A</w:t>
            </w:r>
          </w:p>
        </w:tc>
        <w:tc>
          <w:tcPr>
            <w:tcW w:w="1529" w:type="dxa"/>
          </w:tcPr>
          <w:p w14:paraId="50147790" w14:textId="77777777" w:rsidR="004B4298" w:rsidRDefault="007908FA">
            <w:pPr>
              <w:pStyle w:val="TableParagraph"/>
              <w:rPr>
                <w:sz w:val="24"/>
              </w:rPr>
            </w:pPr>
            <w:r>
              <w:rPr>
                <w:sz w:val="24"/>
              </w:rPr>
              <w:t>N/A</w:t>
            </w:r>
          </w:p>
        </w:tc>
        <w:tc>
          <w:tcPr>
            <w:tcW w:w="1664" w:type="dxa"/>
          </w:tcPr>
          <w:p w14:paraId="3C3BC1E1" w14:textId="77777777" w:rsidR="004B4298" w:rsidRDefault="007908FA">
            <w:pPr>
              <w:pStyle w:val="TableParagraph"/>
              <w:rPr>
                <w:sz w:val="24"/>
              </w:rPr>
            </w:pPr>
            <w:r>
              <w:rPr>
                <w:sz w:val="24"/>
              </w:rPr>
              <w:t>N/A</w:t>
            </w:r>
          </w:p>
        </w:tc>
        <w:tc>
          <w:tcPr>
            <w:tcW w:w="1502" w:type="dxa"/>
          </w:tcPr>
          <w:p w14:paraId="5B89A429" w14:textId="77777777" w:rsidR="004B4298" w:rsidRDefault="007908FA">
            <w:pPr>
              <w:pStyle w:val="TableParagraph"/>
              <w:rPr>
                <w:sz w:val="24"/>
              </w:rPr>
            </w:pPr>
            <w:r>
              <w:rPr>
                <w:sz w:val="24"/>
              </w:rPr>
              <w:t>N/A</w:t>
            </w:r>
          </w:p>
        </w:tc>
      </w:tr>
    </w:tbl>
    <w:p w14:paraId="1F026447" w14:textId="77777777" w:rsidR="004B4298" w:rsidRDefault="004B4298">
      <w:pPr>
        <w:pStyle w:val="a3"/>
        <w:rPr>
          <w:sz w:val="20"/>
        </w:rPr>
      </w:pPr>
    </w:p>
    <w:p w14:paraId="39CDB84F" w14:textId="77777777" w:rsidR="004B4298" w:rsidRDefault="004B4298">
      <w:pPr>
        <w:pStyle w:val="a3"/>
        <w:rPr>
          <w:sz w:val="20"/>
        </w:rPr>
      </w:pPr>
    </w:p>
    <w:p w14:paraId="2424713D" w14:textId="77777777" w:rsidR="004B4298" w:rsidRDefault="004B4298">
      <w:pPr>
        <w:pStyle w:val="a3"/>
        <w:rPr>
          <w:sz w:val="20"/>
        </w:rPr>
      </w:pPr>
    </w:p>
    <w:p w14:paraId="2518F007" w14:textId="77777777" w:rsidR="004B4298" w:rsidRDefault="004B4298">
      <w:pPr>
        <w:pStyle w:val="a3"/>
        <w:rPr>
          <w:sz w:val="20"/>
        </w:rPr>
      </w:pPr>
    </w:p>
    <w:p w14:paraId="48BCFF3B" w14:textId="77777777" w:rsidR="004B4298" w:rsidRDefault="004B4298">
      <w:pPr>
        <w:pStyle w:val="a3"/>
        <w:rPr>
          <w:sz w:val="20"/>
        </w:rPr>
      </w:pPr>
    </w:p>
    <w:p w14:paraId="1598473D" w14:textId="77777777" w:rsidR="004B4298" w:rsidRDefault="007908FA">
      <w:pPr>
        <w:pStyle w:val="3"/>
        <w:spacing w:before="186"/>
      </w:pPr>
      <w:r>
        <w:t>Pipeline Gain</w:t>
      </w:r>
    </w:p>
    <w:p w14:paraId="0DF1A99C" w14:textId="77777777" w:rsidR="004B4298" w:rsidRDefault="004B4298">
      <w:pPr>
        <w:pStyle w:val="a3"/>
        <w:rPr>
          <w:b/>
          <w:sz w:val="28"/>
        </w:rPr>
      </w:pPr>
    </w:p>
    <w:p w14:paraId="0B046CDD" w14:textId="601DAA4E" w:rsidR="004B4298" w:rsidRDefault="007908FA">
      <w:pPr>
        <w:pStyle w:val="a3"/>
        <w:spacing w:line="415" w:lineRule="auto"/>
        <w:ind w:left="100" w:right="830" w:firstLine="351"/>
        <w:jc w:val="both"/>
      </w:pPr>
      <w:ins w:id="67" w:author="Chen-You" w:date="2016-07-21T22:39:00Z">
        <w:r>
          <w:t>For</w:t>
        </w:r>
        <w:r>
          <w:rPr>
            <w:spacing w:val="-8"/>
          </w:rPr>
          <w:t xml:space="preserve"> </w:t>
        </w:r>
        <w:r>
          <w:t>the</w:t>
        </w:r>
        <w:r>
          <w:rPr>
            <w:spacing w:val="-8"/>
          </w:rPr>
          <w:t xml:space="preserve"> </w:t>
        </w:r>
        <w:r>
          <w:t>gain</w:t>
        </w:r>
        <w:r>
          <w:rPr>
            <w:spacing w:val="-8"/>
          </w:rPr>
          <w:t xml:space="preserve"> </w:t>
        </w:r>
        <w:r>
          <w:t>of</w:t>
        </w:r>
        <w:r>
          <w:rPr>
            <w:spacing w:val="-8"/>
          </w:rPr>
          <w:t xml:space="preserve"> </w:t>
        </w:r>
        <w:r>
          <w:t>table</w:t>
        </w:r>
        <w:r>
          <w:rPr>
            <w:spacing w:val="-8"/>
          </w:rPr>
          <w:t xml:space="preserve"> </w:t>
        </w:r>
        <w:r>
          <w:t>pipeline,</w:t>
        </w:r>
        <w:r>
          <w:rPr>
            <w:spacing w:val="-7"/>
          </w:rPr>
          <w:t xml:space="preserve"> </w:t>
        </w:r>
        <w:r>
          <w:t>the</w:t>
        </w:r>
        <w:r>
          <w:rPr>
            <w:spacing w:val="-8"/>
          </w:rPr>
          <w:t xml:space="preserve"> </w:t>
        </w:r>
        <w:r>
          <w:t>test</w:t>
        </w:r>
        <w:r>
          <w:rPr>
            <w:spacing w:val="-8"/>
          </w:rPr>
          <w:t xml:space="preserve"> </w:t>
        </w:r>
        <w:r>
          <w:t>case</w:t>
        </w:r>
        <w:r>
          <w:rPr>
            <w:spacing w:val="-8"/>
          </w:rPr>
          <w:t xml:space="preserve"> </w:t>
        </w:r>
        <w:r>
          <w:t>is</w:t>
        </w:r>
        <w:r>
          <w:rPr>
            <w:spacing w:val="-8"/>
          </w:rPr>
          <w:t xml:space="preserve"> </w:t>
        </w:r>
        <w:r>
          <w:t>conducted</w:t>
        </w:r>
        <w:r>
          <w:rPr>
            <w:spacing w:val="-8"/>
          </w:rPr>
          <w:t xml:space="preserve"> </w:t>
        </w:r>
        <w:r>
          <w:t>to</w:t>
        </w:r>
        <w:r>
          <w:rPr>
            <w:spacing w:val="-8"/>
          </w:rPr>
          <w:t xml:space="preserve"> </w:t>
        </w:r>
        <w:r>
          <w:t>go</w:t>
        </w:r>
        <w:r>
          <w:rPr>
            <w:spacing w:val="-8"/>
          </w:rPr>
          <w:t xml:space="preserve"> </w:t>
        </w:r>
        <w:r>
          <w:t>through</w:t>
        </w:r>
        <w:r>
          <w:rPr>
            <w:spacing w:val="-8"/>
          </w:rPr>
          <w:t xml:space="preserve"> </w:t>
        </w:r>
        <w:r>
          <w:t>from</w:t>
        </w:r>
        <w:r>
          <w:rPr>
            <w:spacing w:val="-8"/>
          </w:rPr>
          <w:t xml:space="preserve"> </w:t>
        </w:r>
        <w:r>
          <w:t>20</w:t>
        </w:r>
        <w:r>
          <w:rPr>
            <w:spacing w:val="-8"/>
          </w:rPr>
          <w:t xml:space="preserve"> </w:t>
        </w:r>
        <w:r>
          <w:t>to</w:t>
        </w:r>
        <w:r>
          <w:rPr>
            <w:spacing w:val="-8"/>
          </w:rPr>
          <w:t xml:space="preserve"> </w:t>
        </w:r>
        <w:r>
          <w:t>254</w:t>
        </w:r>
        <w:r>
          <w:rPr>
            <w:spacing w:val="-8"/>
          </w:rPr>
          <w:t xml:space="preserve"> </w:t>
        </w:r>
        <w:r>
          <w:t xml:space="preserve">tables. with transmission rates 1024 Mbps and the duration is 10 seconds. Considering the warm up for traffic generator, we use the masked entry to filter out the traffic from 0 to 5 seconds. The results are shown in Figure </w:t>
        </w:r>
        <w:r>
          <w:fldChar w:fldCharType="begin"/>
        </w:r>
        <w:r>
          <w:instrText xml:space="preserve"> HYPERLINK \l "_bookmark39" </w:instrText>
        </w:r>
      </w:ins>
      <w:ins w:id="68" w:author="Chen-You" w:date="2016-07-21T22:39:00Z">
        <w:r>
          <w:fldChar w:fldCharType="separate"/>
        </w:r>
        <w:r>
          <w:rPr>
            <w:spacing w:val="-4"/>
          </w:rPr>
          <w:t>11</w:t>
        </w:r>
        <w:r>
          <w:rPr>
            <w:spacing w:val="-4"/>
          </w:rPr>
          <w:fldChar w:fldCharType="end"/>
        </w:r>
        <w:r>
          <w:rPr>
            <w:spacing w:val="-4"/>
          </w:rPr>
          <w:t xml:space="preserve">, </w:t>
        </w:r>
        <w:r>
          <w:t>the software switch have poor performance on multiple table pipeline.</w:t>
        </w:r>
        <w:r>
          <w:rPr>
            <w:spacing w:val="13"/>
          </w:rPr>
          <w:t xml:space="preserve"> </w:t>
        </w:r>
        <w:r>
          <w:t>For</w:t>
        </w:r>
        <w:r>
          <w:rPr>
            <w:spacing w:val="-11"/>
          </w:rPr>
          <w:t xml:space="preserve"> </w:t>
        </w:r>
        <w:r>
          <w:t>hardware</w:t>
        </w:r>
        <w:r>
          <w:rPr>
            <w:spacing w:val="-11"/>
          </w:rPr>
          <w:t xml:space="preserve"> </w:t>
        </w:r>
        <w:r>
          <w:t>switches,</w:t>
        </w:r>
        <w:r>
          <w:rPr>
            <w:spacing w:val="-9"/>
          </w:rPr>
          <w:t xml:space="preserve"> </w:t>
        </w:r>
        <w:r>
          <w:t>the</w:t>
        </w:r>
        <w:r>
          <w:rPr>
            <w:spacing w:val="-11"/>
          </w:rPr>
          <w:t xml:space="preserve"> </w:t>
        </w:r>
        <w:r>
          <w:t>number</w:t>
        </w:r>
        <w:r>
          <w:rPr>
            <w:spacing w:val="-11"/>
          </w:rPr>
          <w:t xml:space="preserve"> </w:t>
        </w:r>
        <w:r>
          <w:t>of</w:t>
        </w:r>
        <w:r>
          <w:rPr>
            <w:spacing w:val="-11"/>
          </w:rPr>
          <w:t xml:space="preserve"> </w:t>
        </w:r>
        <w:r>
          <w:t>tables</w:t>
        </w:r>
        <w:r>
          <w:rPr>
            <w:spacing w:val="-11"/>
          </w:rPr>
          <w:t xml:space="preserve"> </w:t>
        </w:r>
        <w:r>
          <w:t>is</w:t>
        </w:r>
        <w:r>
          <w:rPr>
            <w:spacing w:val="-11"/>
          </w:rPr>
          <w:t xml:space="preserve"> </w:t>
        </w:r>
        <w:r>
          <w:t>inversely</w:t>
        </w:r>
        <w:r>
          <w:rPr>
            <w:spacing w:val="-11"/>
          </w:rPr>
          <w:t xml:space="preserve"> </w:t>
        </w:r>
        <w:r>
          <w:t>proportional</w:t>
        </w:r>
        <w:r>
          <w:rPr>
            <w:spacing w:val="-11"/>
          </w:rPr>
          <w:t xml:space="preserve"> </w:t>
        </w:r>
        <w:r>
          <w:t>to</w:t>
        </w:r>
        <w:r>
          <w:rPr>
            <w:spacing w:val="-11"/>
          </w:rPr>
          <w:t xml:space="preserve"> </w:t>
        </w:r>
        <w:r>
          <w:t>pipeline</w:t>
        </w:r>
        <w:r>
          <w:rPr>
            <w:spacing w:val="-11"/>
          </w:rPr>
          <w:t xml:space="preserve"> </w:t>
        </w:r>
        <w:r>
          <w:t>gain. This indicates the hardware switches have the larger idle time when multiple tables pipelining.</w:t>
        </w:r>
        <w:r>
          <w:rPr>
            <w:rFonts w:hint="eastAsia"/>
            <w:lang w:eastAsia="zh-TW"/>
          </w:rPr>
          <w:t xml:space="preserve"> </w:t>
        </w:r>
        <w:r>
          <w:t xml:space="preserve">Otherwise, all switches have the black-hole situation on 70 tables which indicates </w:t>
        </w:r>
        <w:proofErr w:type="gramStart"/>
        <w:r>
          <w:t xml:space="preserve">the </w:t>
        </w:r>
        <w:r>
          <w:rPr>
            <w:spacing w:val="17"/>
          </w:rPr>
          <w:t xml:space="preserve"> </w:t>
        </w:r>
        <w:r>
          <w:t>number</w:t>
        </w:r>
      </w:ins>
      <w:proofErr w:type="gramEnd"/>
    </w:p>
    <w:p w14:paraId="43D10DB0" w14:textId="77777777" w:rsidR="004B4298" w:rsidRDefault="004B4298">
      <w:pPr>
        <w:spacing w:line="415" w:lineRule="auto"/>
        <w:jc w:val="both"/>
        <w:sectPr w:rsidR="004B4298">
          <w:footerReference w:type="default" r:id="rId24"/>
          <w:pgSz w:w="11910" w:h="16840"/>
          <w:pgMar w:top="1360" w:right="300" w:bottom="1000" w:left="1600" w:header="0" w:footer="812" w:gutter="0"/>
          <w:cols w:space="720"/>
        </w:sectPr>
      </w:pPr>
    </w:p>
    <w:p w14:paraId="4606E3A4" w14:textId="77969AB6" w:rsidR="004B4298" w:rsidRDefault="007908FA">
      <w:pPr>
        <w:pStyle w:val="a3"/>
        <w:spacing w:before="54" w:line="415" w:lineRule="auto"/>
        <w:ind w:left="100"/>
      </w:pPr>
      <w:r>
        <w:rPr>
          <w:noProof/>
          <w:lang w:eastAsia="zh-TW"/>
        </w:rPr>
        <w:lastRenderedPageBreak/>
        <w:drawing>
          <wp:anchor distT="0" distB="0" distL="0" distR="0" simplePos="0" relativeHeight="1240" behindDoc="0" locked="0" layoutInCell="1" allowOverlap="1" wp14:anchorId="4E9B5C4A" wp14:editId="39306CE8">
            <wp:simplePos x="0" y="0"/>
            <wp:positionH relativeFrom="page">
              <wp:posOffset>1080066</wp:posOffset>
            </wp:positionH>
            <wp:positionV relativeFrom="paragraph">
              <wp:posOffset>702731</wp:posOffset>
            </wp:positionV>
            <wp:extent cx="5945123" cy="3573399"/>
            <wp:effectExtent l="0" t="0" r="0" b="0"/>
            <wp:wrapTopAndBottom/>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png"/>
                    <pic:cNvPicPr/>
                  </pic:nvPicPr>
                  <pic:blipFill>
                    <a:blip r:embed="rId25" cstate="print"/>
                    <a:stretch>
                      <a:fillRect/>
                    </a:stretch>
                  </pic:blipFill>
                  <pic:spPr>
                    <a:xfrm>
                      <a:off x="0" y="0"/>
                      <a:ext cx="5945123" cy="3573399"/>
                    </a:xfrm>
                    <a:prstGeom prst="rect">
                      <a:avLst/>
                    </a:prstGeom>
                  </pic:spPr>
                </pic:pic>
              </a:graphicData>
            </a:graphic>
          </wp:anchor>
        </w:drawing>
      </w:r>
      <w:del w:id="69" w:author="Chen-You" w:date="2016-07-21T22:39:00Z">
        <w:r w:rsidDel="001A4D05">
          <w:delText>o</w:delText>
        </w:r>
      </w:del>
      <w:ins w:id="70" w:author="Chen-You" w:date="2016-07-21T22:39:00Z">
        <w:r w:rsidR="001A4D05">
          <w:rPr>
            <w:rFonts w:hint="eastAsia"/>
            <w:lang w:eastAsia="zh-TW"/>
          </w:rPr>
          <w:t>o</w:t>
        </w:r>
        <w:r w:rsidR="001A4D05">
          <w:t xml:space="preserve">f available tables for switch just only 60 tables. And the results for </w:t>
        </w:r>
        <w:proofErr w:type="spellStart"/>
        <w:r w:rsidR="001A4D05">
          <w:t>Centec</w:t>
        </w:r>
        <w:proofErr w:type="spellEnd"/>
        <w:r w:rsidR="001A4D05">
          <w:t xml:space="preserve"> V350 switch is not available due to the switch only have a single table.</w:t>
        </w:r>
      </w:ins>
    </w:p>
    <w:p w14:paraId="1157E818" w14:textId="77777777" w:rsidR="004B4298" w:rsidRDefault="007908FA">
      <w:pPr>
        <w:pStyle w:val="a3"/>
        <w:spacing w:before="209"/>
        <w:ind w:left="1963"/>
      </w:pPr>
      <w:r>
        <w:t xml:space="preserve">Figure 11: </w:t>
      </w:r>
      <w:bookmarkStart w:id="71" w:name="_bookmark39"/>
      <w:bookmarkEnd w:id="71"/>
      <w:r>
        <w:t>Pipeline gain with different number of tables</w:t>
      </w:r>
    </w:p>
    <w:p w14:paraId="746F8834" w14:textId="77777777" w:rsidR="004B4298" w:rsidRDefault="004B4298">
      <w:pPr>
        <w:pStyle w:val="a3"/>
      </w:pPr>
    </w:p>
    <w:p w14:paraId="75C92886" w14:textId="77777777" w:rsidR="004B4298" w:rsidRDefault="004B4298">
      <w:pPr>
        <w:pStyle w:val="a3"/>
      </w:pPr>
    </w:p>
    <w:p w14:paraId="4124A3C7" w14:textId="77777777" w:rsidR="004B4298" w:rsidRDefault="004B4298">
      <w:pPr>
        <w:pStyle w:val="a3"/>
      </w:pPr>
    </w:p>
    <w:p w14:paraId="35ABCFF4" w14:textId="77777777" w:rsidR="004B4298" w:rsidRDefault="004B4298">
      <w:pPr>
        <w:pStyle w:val="a3"/>
        <w:spacing w:before="4"/>
        <w:rPr>
          <w:sz w:val="23"/>
        </w:rPr>
      </w:pPr>
    </w:p>
    <w:p w14:paraId="1B558222" w14:textId="77777777" w:rsidR="004B4298" w:rsidRDefault="007908FA">
      <w:pPr>
        <w:pStyle w:val="3"/>
        <w:spacing w:before="1"/>
      </w:pPr>
      <w:r>
        <w:t>Timeout Accuracy</w:t>
      </w:r>
    </w:p>
    <w:p w14:paraId="3A6E188F" w14:textId="77777777" w:rsidR="004B4298" w:rsidRDefault="007908FA">
      <w:pPr>
        <w:pStyle w:val="a3"/>
        <w:spacing w:before="164" w:line="478" w:lineRule="exact"/>
        <w:ind w:left="100" w:right="350" w:firstLine="351"/>
        <w:jc w:val="both"/>
      </w:pPr>
      <w:r>
        <w:t>In</w:t>
      </w:r>
      <w:r>
        <w:rPr>
          <w:spacing w:val="-9"/>
        </w:rPr>
        <w:t xml:space="preserve"> </w:t>
      </w:r>
      <w:r>
        <w:t>the</w:t>
      </w:r>
      <w:r>
        <w:rPr>
          <w:spacing w:val="-8"/>
        </w:rPr>
        <w:t xml:space="preserve"> </w:t>
      </w:r>
      <w:r>
        <w:t>testing</w:t>
      </w:r>
      <w:r>
        <w:rPr>
          <w:spacing w:val="-8"/>
        </w:rPr>
        <w:t xml:space="preserve"> </w:t>
      </w:r>
      <w:r>
        <w:t>of</w:t>
      </w:r>
      <w:r>
        <w:rPr>
          <w:spacing w:val="-8"/>
        </w:rPr>
        <w:t xml:space="preserve"> </w:t>
      </w:r>
      <w:r>
        <w:t>timeout</w:t>
      </w:r>
      <w:r>
        <w:rPr>
          <w:spacing w:val="-8"/>
        </w:rPr>
        <w:t xml:space="preserve"> </w:t>
      </w:r>
      <w:r>
        <w:t>accuracy,</w:t>
      </w:r>
      <w:r>
        <w:rPr>
          <w:spacing w:val="-8"/>
        </w:rPr>
        <w:t xml:space="preserve"> </w:t>
      </w:r>
      <w:r>
        <w:t>we</w:t>
      </w:r>
      <w:r>
        <w:rPr>
          <w:spacing w:val="-8"/>
        </w:rPr>
        <w:t xml:space="preserve"> </w:t>
      </w:r>
      <w:r>
        <w:t>set</w:t>
      </w:r>
      <w:r>
        <w:rPr>
          <w:spacing w:val="-8"/>
        </w:rPr>
        <w:t xml:space="preserve"> </w:t>
      </w:r>
      <w:r>
        <w:t>the</w:t>
      </w:r>
      <w:r>
        <w:rPr>
          <w:spacing w:val="-8"/>
        </w:rPr>
        <w:t xml:space="preserve"> </w:t>
      </w:r>
      <w:r>
        <w:t>idle-timeout</w:t>
      </w:r>
      <w:r>
        <w:rPr>
          <w:spacing w:val="-8"/>
        </w:rPr>
        <w:t xml:space="preserve"> </w:t>
      </w:r>
      <w:r>
        <w:t>to</w:t>
      </w:r>
      <w:r>
        <w:rPr>
          <w:spacing w:val="-8"/>
        </w:rPr>
        <w:t xml:space="preserve"> </w:t>
      </w:r>
      <w:r>
        <w:t>five</w:t>
      </w:r>
      <w:r>
        <w:rPr>
          <w:spacing w:val="-8"/>
        </w:rPr>
        <w:t xml:space="preserve"> </w:t>
      </w:r>
      <w:r>
        <w:t>seconds</w:t>
      </w:r>
      <w:r>
        <w:rPr>
          <w:spacing w:val="-8"/>
        </w:rPr>
        <w:t xml:space="preserve"> </w:t>
      </w:r>
      <w:r>
        <w:t>and</w:t>
      </w:r>
      <w:r>
        <w:rPr>
          <w:spacing w:val="-8"/>
        </w:rPr>
        <w:t xml:space="preserve"> </w:t>
      </w:r>
      <w:r>
        <w:t>vary</w:t>
      </w:r>
      <w:r>
        <w:rPr>
          <w:spacing w:val="-8"/>
        </w:rPr>
        <w:t xml:space="preserve"> </w:t>
      </w:r>
      <w:r>
        <w:t>the</w:t>
      </w:r>
      <w:r>
        <w:rPr>
          <w:spacing w:val="-8"/>
        </w:rPr>
        <w:t xml:space="preserve"> </w:t>
      </w:r>
      <w:r>
        <w:t xml:space="preserve">hard- timeout from three to seven seconds. The traffic is generated at the rate of 10K </w:t>
      </w:r>
      <w:proofErr w:type="spellStart"/>
      <w:r>
        <w:t>pps</w:t>
      </w:r>
      <w:proofErr w:type="spellEnd"/>
      <w:r>
        <w:t xml:space="preserve"> with 64 </w:t>
      </w:r>
      <w:proofErr w:type="gramStart"/>
      <w:r>
        <w:t>bytes</w:t>
      </w:r>
      <w:proofErr w:type="gramEnd"/>
      <w:r>
        <w:t xml:space="preserve"> frame size. The results are shown in </w:t>
      </w:r>
      <w:r>
        <w:rPr>
          <w:spacing w:val="-4"/>
        </w:rPr>
        <w:t xml:space="preserve">Table </w:t>
      </w:r>
      <w:hyperlink w:anchor="_bookmark40" w:history="1">
        <w:r>
          <w:t>8</w:t>
        </w:r>
      </w:hyperlink>
      <w:r>
        <w:t xml:space="preserve">. The deviation of idle-timeout for hardware switch is around </w:t>
      </w:r>
      <w:r>
        <w:rPr>
          <w:rFonts w:ascii="Meiryo" w:hAnsi="Meiryo"/>
          <w:i/>
        </w:rPr>
        <w:t>±</w:t>
      </w:r>
      <w:r>
        <w:rPr>
          <w:rFonts w:ascii="Tahoma" w:hAnsi="Tahoma"/>
        </w:rPr>
        <w:t>20</w:t>
      </w:r>
      <w:r>
        <w:t xml:space="preserve">%. The reason why larger deviation for idle-timeout observed in Pica8 switches is that the timer for idle-timeout </w:t>
      </w:r>
      <w:proofErr w:type="spellStart"/>
      <w:r>
        <w:t>can not</w:t>
      </w:r>
      <w:proofErr w:type="spellEnd"/>
      <w:r>
        <w:t xml:space="preserve"> be reset properly when the idle-timeout flow entry</w:t>
      </w:r>
      <w:r>
        <w:rPr>
          <w:spacing w:val="-6"/>
        </w:rPr>
        <w:t xml:space="preserve"> </w:t>
      </w:r>
      <w:r>
        <w:t>matched.</w:t>
      </w:r>
    </w:p>
    <w:p w14:paraId="2CB1075C" w14:textId="77777777" w:rsidR="004B4298" w:rsidRDefault="004B4298">
      <w:pPr>
        <w:spacing w:line="478" w:lineRule="exact"/>
        <w:jc w:val="both"/>
        <w:sectPr w:rsidR="004B4298">
          <w:footerReference w:type="default" r:id="rId26"/>
          <w:pgSz w:w="11910" w:h="16840"/>
          <w:pgMar w:top="1360" w:right="780" w:bottom="1000" w:left="1600" w:header="0" w:footer="812" w:gutter="0"/>
          <w:pgNumType w:start="21"/>
          <w:cols w:space="720"/>
        </w:sectPr>
      </w:pPr>
    </w:p>
    <w:p w14:paraId="1E740CFF" w14:textId="77777777" w:rsidR="004B4298" w:rsidRDefault="007908FA">
      <w:pPr>
        <w:pStyle w:val="a3"/>
        <w:spacing w:before="41"/>
        <w:ind w:left="3274"/>
      </w:pPr>
      <w:bookmarkStart w:id="72" w:name="_bookmark40"/>
      <w:bookmarkEnd w:id="72"/>
      <w:r>
        <w:lastRenderedPageBreak/>
        <w:t>Table 8: Timeout accuracy</w:t>
      </w:r>
    </w:p>
    <w:tbl>
      <w:tblPr>
        <w:tblStyle w:val="TableNormal"/>
        <w:tblW w:w="0" w:type="auto"/>
        <w:tblInd w:w="2000" w:type="dxa"/>
        <w:tblBorders>
          <w:top w:val="single" w:sz="3" w:space="0" w:color="000000"/>
          <w:left w:val="single" w:sz="3" w:space="0" w:color="000000"/>
          <w:bottom w:val="single" w:sz="3" w:space="0" w:color="000000"/>
          <w:right w:val="single" w:sz="3" w:space="0" w:color="000000"/>
          <w:insideH w:val="single" w:sz="3" w:space="0" w:color="000000"/>
          <w:insideV w:val="single" w:sz="3" w:space="0" w:color="000000"/>
        </w:tblBorders>
        <w:tblLayout w:type="fixed"/>
        <w:tblLook w:val="01E0" w:firstRow="1" w:lastRow="1" w:firstColumn="1" w:lastColumn="1" w:noHBand="0" w:noVBand="0"/>
      </w:tblPr>
      <w:tblGrid>
        <w:gridCol w:w="2113"/>
        <w:gridCol w:w="1404"/>
        <w:gridCol w:w="1466"/>
      </w:tblGrid>
      <w:tr w:rsidR="004B4298" w14:paraId="6EB5808F" w14:textId="77777777">
        <w:trPr>
          <w:trHeight w:hRule="exact" w:val="297"/>
        </w:trPr>
        <w:tc>
          <w:tcPr>
            <w:tcW w:w="2113" w:type="dxa"/>
          </w:tcPr>
          <w:p w14:paraId="65234B6E" w14:textId="77777777" w:rsidR="004B4298" w:rsidRDefault="007908FA">
            <w:pPr>
              <w:pStyle w:val="TableParagraph"/>
              <w:rPr>
                <w:sz w:val="24"/>
              </w:rPr>
            </w:pPr>
            <w:r>
              <w:rPr>
                <w:sz w:val="24"/>
              </w:rPr>
              <w:t>Switch</w:t>
            </w:r>
          </w:p>
        </w:tc>
        <w:tc>
          <w:tcPr>
            <w:tcW w:w="1404" w:type="dxa"/>
          </w:tcPr>
          <w:p w14:paraId="1611AF07" w14:textId="77777777" w:rsidR="004B4298" w:rsidRDefault="007908FA">
            <w:pPr>
              <w:pStyle w:val="TableParagraph"/>
              <w:spacing w:line="273" w:lineRule="exact"/>
              <w:ind w:left="0" w:right="127"/>
              <w:jc w:val="right"/>
              <w:rPr>
                <w:i/>
                <w:sz w:val="16"/>
              </w:rPr>
            </w:pPr>
            <w:proofErr w:type="spellStart"/>
            <w:r>
              <w:rPr>
                <w:rFonts w:ascii="Bookman Old Style"/>
                <w:i/>
                <w:w w:val="95"/>
                <w:position w:val="4"/>
                <w:sz w:val="24"/>
              </w:rPr>
              <w:t>Acc</w:t>
            </w:r>
            <w:proofErr w:type="spellEnd"/>
            <w:r>
              <w:rPr>
                <w:i/>
                <w:w w:val="95"/>
                <w:sz w:val="16"/>
              </w:rPr>
              <w:t>idle</w:t>
            </w:r>
            <w:r>
              <w:rPr>
                <w:w w:val="95"/>
                <w:sz w:val="16"/>
              </w:rPr>
              <w:t>-</w:t>
            </w:r>
            <w:r>
              <w:rPr>
                <w:i/>
                <w:w w:val="95"/>
                <w:sz w:val="16"/>
              </w:rPr>
              <w:t>timeout</w:t>
            </w:r>
          </w:p>
        </w:tc>
        <w:tc>
          <w:tcPr>
            <w:tcW w:w="1466" w:type="dxa"/>
          </w:tcPr>
          <w:p w14:paraId="3F7460E1" w14:textId="77777777" w:rsidR="004B4298" w:rsidRDefault="007908FA">
            <w:pPr>
              <w:pStyle w:val="TableParagraph"/>
              <w:spacing w:line="273" w:lineRule="exact"/>
              <w:ind w:left="0" w:right="127"/>
              <w:jc w:val="right"/>
              <w:rPr>
                <w:i/>
                <w:sz w:val="16"/>
              </w:rPr>
            </w:pPr>
            <w:proofErr w:type="spellStart"/>
            <w:r>
              <w:rPr>
                <w:rFonts w:ascii="Bookman Old Style"/>
                <w:i/>
                <w:w w:val="95"/>
                <w:position w:val="4"/>
                <w:sz w:val="24"/>
              </w:rPr>
              <w:t>Acc</w:t>
            </w:r>
            <w:proofErr w:type="spellEnd"/>
            <w:r>
              <w:rPr>
                <w:i/>
                <w:w w:val="95"/>
                <w:sz w:val="16"/>
              </w:rPr>
              <w:t>hard</w:t>
            </w:r>
            <w:r>
              <w:rPr>
                <w:w w:val="95"/>
                <w:sz w:val="16"/>
              </w:rPr>
              <w:t>-</w:t>
            </w:r>
            <w:r>
              <w:rPr>
                <w:i/>
                <w:w w:val="95"/>
                <w:sz w:val="16"/>
              </w:rPr>
              <w:t>timeout</w:t>
            </w:r>
          </w:p>
        </w:tc>
      </w:tr>
      <w:tr w:rsidR="004B4298" w14:paraId="69DDAA41" w14:textId="77777777">
        <w:trPr>
          <w:trHeight w:hRule="exact" w:val="297"/>
        </w:trPr>
        <w:tc>
          <w:tcPr>
            <w:tcW w:w="2113" w:type="dxa"/>
          </w:tcPr>
          <w:p w14:paraId="4411F293" w14:textId="77777777" w:rsidR="004B4298" w:rsidRDefault="007908FA">
            <w:pPr>
              <w:pStyle w:val="TableParagraph"/>
              <w:rPr>
                <w:sz w:val="24"/>
              </w:rPr>
            </w:pPr>
            <w:r>
              <w:rPr>
                <w:sz w:val="24"/>
              </w:rPr>
              <w:t xml:space="preserve">Open </w:t>
            </w:r>
            <w:proofErr w:type="spellStart"/>
            <w:r>
              <w:rPr>
                <w:sz w:val="24"/>
              </w:rPr>
              <w:t>vSwitch</w:t>
            </w:r>
            <w:proofErr w:type="spellEnd"/>
          </w:p>
        </w:tc>
        <w:tc>
          <w:tcPr>
            <w:tcW w:w="1404" w:type="dxa"/>
          </w:tcPr>
          <w:p w14:paraId="7F93B85B" w14:textId="77777777" w:rsidR="004B4298" w:rsidRDefault="007908FA">
            <w:pPr>
              <w:pStyle w:val="TableParagraph"/>
              <w:ind w:left="0" w:right="117"/>
              <w:jc w:val="right"/>
              <w:rPr>
                <w:sz w:val="24"/>
              </w:rPr>
            </w:pPr>
            <w:r>
              <w:rPr>
                <w:w w:val="95"/>
                <w:sz w:val="24"/>
              </w:rPr>
              <w:t>2%</w:t>
            </w:r>
          </w:p>
        </w:tc>
        <w:tc>
          <w:tcPr>
            <w:tcW w:w="1466" w:type="dxa"/>
          </w:tcPr>
          <w:p w14:paraId="61147BC9" w14:textId="77777777" w:rsidR="004B4298" w:rsidRDefault="007908FA">
            <w:pPr>
              <w:pStyle w:val="TableParagraph"/>
              <w:ind w:left="0" w:right="117"/>
              <w:jc w:val="right"/>
              <w:rPr>
                <w:sz w:val="24"/>
              </w:rPr>
            </w:pPr>
            <w:r>
              <w:rPr>
                <w:w w:val="95"/>
                <w:sz w:val="24"/>
              </w:rPr>
              <w:t>0%</w:t>
            </w:r>
          </w:p>
        </w:tc>
      </w:tr>
      <w:tr w:rsidR="004B4298" w14:paraId="1A71A910" w14:textId="77777777">
        <w:trPr>
          <w:trHeight w:hRule="exact" w:val="297"/>
        </w:trPr>
        <w:tc>
          <w:tcPr>
            <w:tcW w:w="2113" w:type="dxa"/>
          </w:tcPr>
          <w:p w14:paraId="77D97074" w14:textId="77777777" w:rsidR="004B4298" w:rsidRDefault="007908FA">
            <w:pPr>
              <w:pStyle w:val="TableParagraph"/>
              <w:rPr>
                <w:sz w:val="24"/>
              </w:rPr>
            </w:pPr>
            <w:r>
              <w:rPr>
                <w:sz w:val="24"/>
              </w:rPr>
              <w:t>Pica8 P-3290</w:t>
            </w:r>
          </w:p>
        </w:tc>
        <w:tc>
          <w:tcPr>
            <w:tcW w:w="1404" w:type="dxa"/>
          </w:tcPr>
          <w:p w14:paraId="6BBC011B" w14:textId="77777777" w:rsidR="004B4298" w:rsidRDefault="007908FA">
            <w:pPr>
              <w:pStyle w:val="TableParagraph"/>
              <w:ind w:left="0" w:right="117"/>
              <w:jc w:val="right"/>
              <w:rPr>
                <w:sz w:val="24"/>
              </w:rPr>
            </w:pPr>
            <w:r>
              <w:rPr>
                <w:w w:val="95"/>
                <w:sz w:val="24"/>
              </w:rPr>
              <w:t>-16.24%</w:t>
            </w:r>
          </w:p>
        </w:tc>
        <w:tc>
          <w:tcPr>
            <w:tcW w:w="1466" w:type="dxa"/>
          </w:tcPr>
          <w:p w14:paraId="26836976" w14:textId="77777777" w:rsidR="004B4298" w:rsidRDefault="007908FA">
            <w:pPr>
              <w:pStyle w:val="TableParagraph"/>
              <w:ind w:left="0" w:right="117"/>
              <w:jc w:val="right"/>
              <w:rPr>
                <w:sz w:val="24"/>
              </w:rPr>
            </w:pPr>
            <w:r>
              <w:rPr>
                <w:w w:val="95"/>
                <w:sz w:val="24"/>
              </w:rPr>
              <w:t>4.7%</w:t>
            </w:r>
          </w:p>
        </w:tc>
      </w:tr>
      <w:tr w:rsidR="004B4298" w14:paraId="6232C9BD" w14:textId="77777777">
        <w:trPr>
          <w:trHeight w:hRule="exact" w:val="297"/>
        </w:trPr>
        <w:tc>
          <w:tcPr>
            <w:tcW w:w="2113" w:type="dxa"/>
          </w:tcPr>
          <w:p w14:paraId="156F9272" w14:textId="77777777" w:rsidR="004B4298" w:rsidRDefault="007908FA">
            <w:pPr>
              <w:pStyle w:val="TableParagraph"/>
              <w:rPr>
                <w:sz w:val="24"/>
              </w:rPr>
            </w:pPr>
            <w:r>
              <w:rPr>
                <w:sz w:val="24"/>
              </w:rPr>
              <w:t>Pica8 P-3297</w:t>
            </w:r>
          </w:p>
        </w:tc>
        <w:tc>
          <w:tcPr>
            <w:tcW w:w="1404" w:type="dxa"/>
          </w:tcPr>
          <w:p w14:paraId="7451EBC3" w14:textId="77777777" w:rsidR="004B4298" w:rsidRDefault="007908FA">
            <w:pPr>
              <w:pStyle w:val="TableParagraph"/>
              <w:ind w:left="0" w:right="117"/>
              <w:jc w:val="right"/>
              <w:rPr>
                <w:sz w:val="24"/>
              </w:rPr>
            </w:pPr>
            <w:r>
              <w:rPr>
                <w:w w:val="95"/>
                <w:sz w:val="24"/>
              </w:rPr>
              <w:t>24.64%</w:t>
            </w:r>
          </w:p>
        </w:tc>
        <w:tc>
          <w:tcPr>
            <w:tcW w:w="1466" w:type="dxa"/>
          </w:tcPr>
          <w:p w14:paraId="05CE9B91" w14:textId="77777777" w:rsidR="004B4298" w:rsidRDefault="007908FA">
            <w:pPr>
              <w:pStyle w:val="TableParagraph"/>
              <w:ind w:left="0" w:right="117"/>
              <w:jc w:val="right"/>
              <w:rPr>
                <w:sz w:val="24"/>
              </w:rPr>
            </w:pPr>
            <w:r>
              <w:rPr>
                <w:w w:val="95"/>
                <w:sz w:val="24"/>
              </w:rPr>
              <w:t>3.3%</w:t>
            </w:r>
          </w:p>
        </w:tc>
      </w:tr>
      <w:tr w:rsidR="004B4298" w14:paraId="6FC8C287" w14:textId="77777777">
        <w:trPr>
          <w:trHeight w:hRule="exact" w:val="297"/>
        </w:trPr>
        <w:tc>
          <w:tcPr>
            <w:tcW w:w="2113" w:type="dxa"/>
          </w:tcPr>
          <w:p w14:paraId="51723D1D" w14:textId="77777777" w:rsidR="004B4298" w:rsidRDefault="007908FA">
            <w:pPr>
              <w:pStyle w:val="TableParagraph"/>
              <w:rPr>
                <w:sz w:val="24"/>
              </w:rPr>
            </w:pPr>
            <w:r>
              <w:rPr>
                <w:sz w:val="24"/>
              </w:rPr>
              <w:t>Edge-</w:t>
            </w:r>
            <w:proofErr w:type="spellStart"/>
            <w:r>
              <w:rPr>
                <w:sz w:val="24"/>
              </w:rPr>
              <w:t>corE</w:t>
            </w:r>
            <w:proofErr w:type="spellEnd"/>
            <w:r>
              <w:rPr>
                <w:sz w:val="24"/>
              </w:rPr>
              <w:t xml:space="preserve"> AS4610</w:t>
            </w:r>
          </w:p>
        </w:tc>
        <w:tc>
          <w:tcPr>
            <w:tcW w:w="1404" w:type="dxa"/>
          </w:tcPr>
          <w:p w14:paraId="269F5921" w14:textId="77777777" w:rsidR="004B4298" w:rsidRDefault="007908FA">
            <w:pPr>
              <w:pStyle w:val="TableParagraph"/>
              <w:ind w:left="0" w:right="117"/>
              <w:jc w:val="right"/>
              <w:rPr>
                <w:sz w:val="24"/>
              </w:rPr>
            </w:pPr>
            <w:r>
              <w:rPr>
                <w:w w:val="95"/>
                <w:sz w:val="24"/>
              </w:rPr>
              <w:t>10%</w:t>
            </w:r>
          </w:p>
        </w:tc>
        <w:tc>
          <w:tcPr>
            <w:tcW w:w="1466" w:type="dxa"/>
          </w:tcPr>
          <w:p w14:paraId="4A2B076D" w14:textId="77777777" w:rsidR="004B4298" w:rsidRDefault="007908FA">
            <w:pPr>
              <w:pStyle w:val="TableParagraph"/>
              <w:ind w:left="0" w:right="117"/>
              <w:jc w:val="right"/>
              <w:rPr>
                <w:sz w:val="24"/>
              </w:rPr>
            </w:pPr>
            <w:r>
              <w:rPr>
                <w:w w:val="95"/>
                <w:sz w:val="24"/>
              </w:rPr>
              <w:t>0%</w:t>
            </w:r>
          </w:p>
        </w:tc>
      </w:tr>
      <w:tr w:rsidR="004B4298" w14:paraId="549F43C4" w14:textId="77777777">
        <w:trPr>
          <w:trHeight w:hRule="exact" w:val="297"/>
        </w:trPr>
        <w:tc>
          <w:tcPr>
            <w:tcW w:w="2113" w:type="dxa"/>
          </w:tcPr>
          <w:p w14:paraId="03DB9E65" w14:textId="77777777" w:rsidR="004B4298" w:rsidRDefault="007908FA">
            <w:pPr>
              <w:pStyle w:val="TableParagraph"/>
              <w:rPr>
                <w:sz w:val="24"/>
              </w:rPr>
            </w:pPr>
            <w:proofErr w:type="spellStart"/>
            <w:r>
              <w:rPr>
                <w:sz w:val="24"/>
              </w:rPr>
              <w:t>Centec</w:t>
            </w:r>
            <w:proofErr w:type="spellEnd"/>
            <w:r>
              <w:rPr>
                <w:sz w:val="24"/>
              </w:rPr>
              <w:t xml:space="preserve"> V350</w:t>
            </w:r>
          </w:p>
        </w:tc>
        <w:tc>
          <w:tcPr>
            <w:tcW w:w="1404" w:type="dxa"/>
          </w:tcPr>
          <w:p w14:paraId="1B584B28" w14:textId="77777777" w:rsidR="004B4298" w:rsidRDefault="007908FA">
            <w:pPr>
              <w:pStyle w:val="TableParagraph"/>
              <w:ind w:left="0" w:right="117"/>
              <w:jc w:val="right"/>
              <w:rPr>
                <w:sz w:val="24"/>
              </w:rPr>
            </w:pPr>
            <w:r>
              <w:rPr>
                <w:w w:val="95"/>
                <w:sz w:val="24"/>
              </w:rPr>
              <w:t>17.64%</w:t>
            </w:r>
          </w:p>
        </w:tc>
        <w:tc>
          <w:tcPr>
            <w:tcW w:w="1466" w:type="dxa"/>
          </w:tcPr>
          <w:p w14:paraId="2547F56E" w14:textId="77777777" w:rsidR="004B4298" w:rsidRDefault="007908FA">
            <w:pPr>
              <w:pStyle w:val="TableParagraph"/>
              <w:ind w:left="0" w:right="117"/>
              <w:jc w:val="right"/>
              <w:rPr>
                <w:sz w:val="24"/>
              </w:rPr>
            </w:pPr>
            <w:r>
              <w:rPr>
                <w:w w:val="95"/>
                <w:sz w:val="24"/>
              </w:rPr>
              <w:t>1.66%</w:t>
            </w:r>
          </w:p>
        </w:tc>
      </w:tr>
    </w:tbl>
    <w:p w14:paraId="7CF7A8FD" w14:textId="77777777" w:rsidR="004B4298" w:rsidRDefault="004B4298">
      <w:pPr>
        <w:pStyle w:val="a3"/>
        <w:spacing w:before="5"/>
        <w:rPr>
          <w:sz w:val="3"/>
        </w:rPr>
      </w:pPr>
    </w:p>
    <w:p w14:paraId="441AFC9A" w14:textId="77777777" w:rsidR="004B4298" w:rsidRDefault="007908FA">
      <w:pPr>
        <w:pStyle w:val="a3"/>
        <w:spacing w:line="20" w:lineRule="exact"/>
        <w:ind w:left="1996"/>
        <w:rPr>
          <w:sz w:val="2"/>
        </w:rPr>
      </w:pPr>
      <w:r>
        <w:rPr>
          <w:sz w:val="2"/>
        </w:rPr>
      </w:r>
      <w:r>
        <w:rPr>
          <w:sz w:val="2"/>
        </w:rPr>
        <w:pict w14:anchorId="47B24783">
          <v:group id="_x0000_s1026" style="width:250pt;height:.4pt;mso-position-horizontal-relative:char;mso-position-vertical-relative:line" coordsize="5000,8">
            <v:line id="_x0000_s1027" style="position:absolute" from="4,4" to="4996,4" strokeweight="5054emu"/>
            <w10:wrap type="none"/>
            <w10:anchorlock/>
          </v:group>
        </w:pict>
      </w:r>
    </w:p>
    <w:p w14:paraId="5A59822D" w14:textId="77777777" w:rsidR="004B4298" w:rsidRDefault="004B4298">
      <w:pPr>
        <w:spacing w:line="20" w:lineRule="exact"/>
        <w:rPr>
          <w:sz w:val="2"/>
        </w:rPr>
        <w:sectPr w:rsidR="004B4298">
          <w:pgSz w:w="11910" w:h="16840"/>
          <w:pgMar w:top="1300" w:right="1680" w:bottom="1000" w:left="1680" w:header="0" w:footer="812" w:gutter="0"/>
          <w:cols w:space="720"/>
        </w:sectPr>
      </w:pPr>
    </w:p>
    <w:p w14:paraId="36E3D735" w14:textId="77777777" w:rsidR="004B4298" w:rsidRDefault="007908FA">
      <w:pPr>
        <w:pStyle w:val="1"/>
        <w:tabs>
          <w:tab w:val="left" w:pos="2730"/>
        </w:tabs>
      </w:pPr>
      <w:bookmarkStart w:id="73" w:name="Conclusions"/>
      <w:bookmarkStart w:id="74" w:name="References"/>
      <w:bookmarkStart w:id="75" w:name="_bookmark41"/>
      <w:bookmarkEnd w:id="73"/>
      <w:bookmarkEnd w:id="74"/>
      <w:bookmarkEnd w:id="75"/>
      <w:r>
        <w:lastRenderedPageBreak/>
        <w:t>Chapter</w:t>
      </w:r>
      <w:r>
        <w:rPr>
          <w:spacing w:val="7"/>
        </w:rPr>
        <w:t xml:space="preserve"> </w:t>
      </w:r>
      <w:r>
        <w:t>6</w:t>
      </w:r>
      <w:r>
        <w:tab/>
        <w:t>Conclusions</w:t>
      </w:r>
    </w:p>
    <w:p w14:paraId="5DC3E471" w14:textId="77777777" w:rsidR="004B4298" w:rsidRDefault="007908FA">
      <w:pPr>
        <w:pStyle w:val="a3"/>
        <w:spacing w:before="447" w:line="415" w:lineRule="auto"/>
        <w:ind w:left="100" w:right="110" w:firstLine="351"/>
        <w:jc w:val="both"/>
      </w:pPr>
      <w:r>
        <w:t xml:space="preserve">In this work, we focus on the test of </w:t>
      </w:r>
      <w:proofErr w:type="spellStart"/>
      <w:r>
        <w:t>OpenFlow</w:t>
      </w:r>
      <w:proofErr w:type="spellEnd"/>
      <w:r>
        <w:t xml:space="preserve"> switch performance based on the</w:t>
      </w:r>
      <w:r>
        <w:rPr>
          <w:spacing w:val="-18"/>
        </w:rPr>
        <w:t xml:space="preserve"> </w:t>
      </w:r>
      <w:r>
        <w:t xml:space="preserve">following categories: control-plane-trigger-data-plane, data-plane-trigger-control-plane, and </w:t>
      </w:r>
      <w:proofErr w:type="spellStart"/>
      <w:r>
        <w:t>OpenFlow</w:t>
      </w:r>
      <w:proofErr w:type="spellEnd"/>
      <w:r>
        <w:t xml:space="preserve"> data</w:t>
      </w:r>
      <w:r>
        <w:rPr>
          <w:spacing w:val="-14"/>
        </w:rPr>
        <w:t xml:space="preserve"> </w:t>
      </w:r>
      <w:r>
        <w:t>plane.</w:t>
      </w:r>
      <w:r>
        <w:rPr>
          <w:spacing w:val="13"/>
        </w:rPr>
        <w:t xml:space="preserve"> </w:t>
      </w:r>
      <w:r>
        <w:rPr>
          <w:spacing w:val="-10"/>
        </w:rPr>
        <w:t>We</w:t>
      </w:r>
      <w:r>
        <w:rPr>
          <w:spacing w:val="-14"/>
        </w:rPr>
        <w:t xml:space="preserve"> </w:t>
      </w:r>
      <w:r>
        <w:t>propose</w:t>
      </w:r>
      <w:r>
        <w:rPr>
          <w:spacing w:val="-14"/>
        </w:rPr>
        <w:t xml:space="preserve"> </w:t>
      </w:r>
      <w:r>
        <w:t>five</w:t>
      </w:r>
      <w:r>
        <w:rPr>
          <w:spacing w:val="-14"/>
        </w:rPr>
        <w:t xml:space="preserve"> </w:t>
      </w:r>
      <w:r>
        <w:t>test</w:t>
      </w:r>
      <w:r>
        <w:rPr>
          <w:spacing w:val="-14"/>
        </w:rPr>
        <w:t xml:space="preserve"> </w:t>
      </w:r>
      <w:r>
        <w:t>cases</w:t>
      </w:r>
      <w:r>
        <w:rPr>
          <w:spacing w:val="-13"/>
        </w:rPr>
        <w:t xml:space="preserve"> </w:t>
      </w:r>
      <w:r>
        <w:t>to</w:t>
      </w:r>
      <w:r>
        <w:rPr>
          <w:spacing w:val="-14"/>
        </w:rPr>
        <w:t xml:space="preserve"> </w:t>
      </w:r>
      <w:r>
        <w:t>evaluate</w:t>
      </w:r>
      <w:r>
        <w:rPr>
          <w:spacing w:val="-14"/>
        </w:rPr>
        <w:t xml:space="preserve"> </w:t>
      </w:r>
      <w:r>
        <w:t>six</w:t>
      </w:r>
      <w:r>
        <w:rPr>
          <w:spacing w:val="-14"/>
        </w:rPr>
        <w:t xml:space="preserve"> </w:t>
      </w:r>
      <w:r>
        <w:t>performance</w:t>
      </w:r>
      <w:r>
        <w:rPr>
          <w:spacing w:val="-14"/>
        </w:rPr>
        <w:t xml:space="preserve"> </w:t>
      </w:r>
      <w:r>
        <w:t>metrics:</w:t>
      </w:r>
      <w:r>
        <w:rPr>
          <w:spacing w:val="11"/>
        </w:rPr>
        <w:t xml:space="preserve"> </w:t>
      </w:r>
      <w:r>
        <w:t>action</w:t>
      </w:r>
      <w:r>
        <w:rPr>
          <w:spacing w:val="-14"/>
        </w:rPr>
        <w:t xml:space="preserve"> </w:t>
      </w:r>
      <w:r>
        <w:t>time,</w:t>
      </w:r>
      <w:r>
        <w:rPr>
          <w:spacing w:val="-12"/>
        </w:rPr>
        <w:t xml:space="preserve"> </w:t>
      </w:r>
      <w:r>
        <w:t>pipeline time, packet-in rate, packet-out rate, pipeline gain, and timeout accuracy. These six items can be used to evaluate and reflect the switch</w:t>
      </w:r>
      <w:r>
        <w:rPr>
          <w:spacing w:val="-26"/>
        </w:rPr>
        <w:t xml:space="preserve"> </w:t>
      </w:r>
      <w:r>
        <w:t>performance.</w:t>
      </w:r>
    </w:p>
    <w:p w14:paraId="3F1FBB3C" w14:textId="77777777" w:rsidR="004B4298" w:rsidRDefault="004B4298">
      <w:pPr>
        <w:pStyle w:val="a3"/>
        <w:spacing w:before="8"/>
        <w:rPr>
          <w:sz w:val="31"/>
        </w:rPr>
      </w:pPr>
    </w:p>
    <w:p w14:paraId="3F5ED420" w14:textId="77777777" w:rsidR="004B4298" w:rsidRDefault="007908FA">
      <w:pPr>
        <w:pStyle w:val="3"/>
      </w:pPr>
      <w:r>
        <w:t>Larger idle timeout deviation for hardware   switches</w:t>
      </w:r>
    </w:p>
    <w:p w14:paraId="33FC959C" w14:textId="77777777" w:rsidR="004B4298" w:rsidRDefault="007908FA">
      <w:pPr>
        <w:pStyle w:val="a3"/>
        <w:spacing w:before="181" w:line="316" w:lineRule="auto"/>
        <w:ind w:left="100" w:right="111" w:firstLine="351"/>
        <w:jc w:val="both"/>
      </w:pPr>
      <w:r>
        <w:t xml:space="preserve">In the results of timeout accuracy, the hardware switches have around </w:t>
      </w:r>
      <w:r>
        <w:rPr>
          <w:rFonts w:ascii="Meiryo" w:hAnsi="Meiryo"/>
          <w:i/>
        </w:rPr>
        <w:t>±</w:t>
      </w:r>
      <w:r>
        <w:rPr>
          <w:rFonts w:ascii="Tahoma" w:hAnsi="Tahoma"/>
        </w:rPr>
        <w:t>20</w:t>
      </w:r>
      <w:r>
        <w:t>% deviation for idle timeout. This may cause the error for applications based on the idle-timeout.</w:t>
      </w:r>
    </w:p>
    <w:p w14:paraId="7C044E2C" w14:textId="77777777" w:rsidR="004B4298" w:rsidRDefault="004B4298">
      <w:pPr>
        <w:pStyle w:val="a3"/>
      </w:pPr>
    </w:p>
    <w:p w14:paraId="4C37D948" w14:textId="77777777" w:rsidR="004B4298" w:rsidRDefault="007908FA">
      <w:pPr>
        <w:pStyle w:val="3"/>
        <w:spacing w:before="198"/>
      </w:pPr>
      <w:r>
        <w:t>Better new flow handling capability for hardware   switches</w:t>
      </w:r>
    </w:p>
    <w:p w14:paraId="15977D32" w14:textId="77777777" w:rsidR="004B4298" w:rsidRDefault="004B4298">
      <w:pPr>
        <w:pStyle w:val="a3"/>
        <w:rPr>
          <w:b/>
          <w:sz w:val="28"/>
        </w:rPr>
      </w:pPr>
    </w:p>
    <w:p w14:paraId="6FAA9910" w14:textId="77777777" w:rsidR="004B4298" w:rsidRDefault="007908FA">
      <w:pPr>
        <w:pStyle w:val="a3"/>
        <w:spacing w:line="403" w:lineRule="auto"/>
        <w:ind w:left="100" w:right="110" w:firstLine="351"/>
        <w:jc w:val="both"/>
      </w:pPr>
      <w:r>
        <w:t xml:space="preserve">In the testing results, the hardware switches are capable of generating Packet-in rate in the ranging from 3000 to 7000 Packet-in per second. This rate is approximately </w:t>
      </w:r>
      <w:r>
        <w:rPr>
          <w:rFonts w:ascii="Tahoma"/>
        </w:rPr>
        <w:t xml:space="preserve">20 </w:t>
      </w:r>
      <w:r>
        <w:t>times higher than that of the software switches.</w:t>
      </w:r>
    </w:p>
    <w:p w14:paraId="7EBEF9F6" w14:textId="77777777" w:rsidR="004B4298" w:rsidRDefault="004B4298">
      <w:pPr>
        <w:pStyle w:val="a3"/>
        <w:spacing w:before="10"/>
        <w:rPr>
          <w:sz w:val="32"/>
        </w:rPr>
      </w:pPr>
    </w:p>
    <w:p w14:paraId="7F885C02" w14:textId="77777777" w:rsidR="004B4298" w:rsidRDefault="007908FA">
      <w:pPr>
        <w:pStyle w:val="3"/>
      </w:pPr>
      <w:proofErr w:type="gramStart"/>
      <w:r>
        <w:t>Well  pipeline</w:t>
      </w:r>
      <w:proofErr w:type="gramEnd"/>
      <w:r>
        <w:t xml:space="preserve"> implementation for hardware  switches</w:t>
      </w:r>
    </w:p>
    <w:p w14:paraId="2D3EAC7E" w14:textId="77777777" w:rsidR="004B4298" w:rsidRDefault="004B4298">
      <w:pPr>
        <w:pStyle w:val="a3"/>
        <w:spacing w:before="7"/>
        <w:rPr>
          <w:b/>
          <w:sz w:val="26"/>
        </w:rPr>
      </w:pPr>
    </w:p>
    <w:p w14:paraId="586C29AD" w14:textId="71E335DC" w:rsidR="004B4298" w:rsidRDefault="007908FA">
      <w:pPr>
        <w:pStyle w:val="a3"/>
        <w:spacing w:line="412" w:lineRule="auto"/>
        <w:ind w:left="100" w:right="110" w:firstLine="351"/>
        <w:jc w:val="both"/>
      </w:pPr>
      <w:r>
        <w:t xml:space="preserve">For the measurement of pipeline gain, </w:t>
      </w:r>
      <w:proofErr w:type="gramStart"/>
      <w:ins w:id="76" w:author="Chen-You" w:date="2016-07-21T22:40:00Z">
        <w:r w:rsidR="00EA74C0">
          <w:t>The</w:t>
        </w:r>
        <w:proofErr w:type="gramEnd"/>
        <w:r w:rsidR="00EA74C0">
          <w:t xml:space="preserve"> hardware switches reach </w:t>
        </w:r>
        <w:r w:rsidR="00EA74C0">
          <w:rPr>
            <w:rFonts w:ascii="Tahoma"/>
          </w:rPr>
          <w:t>40</w:t>
        </w:r>
        <w:r w:rsidR="00EA74C0">
          <w:rPr>
            <w:rFonts w:ascii="Tahoma" w:hint="eastAsia"/>
            <w:lang w:eastAsia="zh-TW"/>
          </w:rPr>
          <w:t>-</w:t>
        </w:r>
        <w:r w:rsidR="00EA74C0">
          <w:rPr>
            <w:rFonts w:ascii="Tahoma"/>
          </w:rPr>
          <w:t>60</w:t>
        </w:r>
        <w:r w:rsidR="00EA74C0">
          <w:t>% pipeline gain under</w:t>
        </w:r>
        <w:r w:rsidR="00EA74C0">
          <w:rPr>
            <w:spacing w:val="-24"/>
          </w:rPr>
          <w:t xml:space="preserve"> </w:t>
        </w:r>
        <w:r w:rsidR="00EA74C0">
          <w:t>handling</w:t>
        </w:r>
        <w:r w:rsidR="00EA74C0">
          <w:rPr>
            <w:spacing w:val="-23"/>
          </w:rPr>
          <w:t xml:space="preserve"> </w:t>
        </w:r>
        <w:r w:rsidR="00EA74C0">
          <w:t>the</w:t>
        </w:r>
        <w:r w:rsidR="00EA74C0">
          <w:rPr>
            <w:spacing w:val="-23"/>
          </w:rPr>
          <w:t xml:space="preserve"> </w:t>
        </w:r>
        <w:r w:rsidR="00EA74C0">
          <w:t>1Gbps</w:t>
        </w:r>
        <w:r w:rsidR="00EA74C0">
          <w:rPr>
            <w:spacing w:val="-23"/>
          </w:rPr>
          <w:t xml:space="preserve"> </w:t>
        </w:r>
        <w:r w:rsidR="00EA74C0">
          <w:t>traffic.</w:t>
        </w:r>
        <w:r w:rsidR="00EA74C0">
          <w:rPr>
            <w:spacing w:val="7"/>
          </w:rPr>
          <w:t xml:space="preserve"> </w:t>
        </w:r>
        <w:r w:rsidR="00EA74C0">
          <w:t>There</w:t>
        </w:r>
        <w:r w:rsidR="00EA74C0">
          <w:rPr>
            <w:spacing w:val="-23"/>
          </w:rPr>
          <w:t xml:space="preserve"> </w:t>
        </w:r>
        <w:r w:rsidR="00EA74C0">
          <w:t>has</w:t>
        </w:r>
        <w:r w:rsidR="00EA74C0">
          <w:rPr>
            <w:spacing w:val="-23"/>
          </w:rPr>
          <w:t xml:space="preserve"> </w:t>
        </w:r>
        <w:r w:rsidR="00EA74C0">
          <w:t>a</w:t>
        </w:r>
        <w:r w:rsidR="00EA74C0">
          <w:rPr>
            <w:spacing w:val="-23"/>
          </w:rPr>
          <w:t xml:space="preserve"> </w:t>
        </w:r>
        <w:r w:rsidR="00EA74C0">
          <w:t>large</w:t>
        </w:r>
        <w:r w:rsidR="00EA74C0">
          <w:rPr>
            <w:spacing w:val="-24"/>
          </w:rPr>
          <w:t xml:space="preserve"> </w:t>
        </w:r>
        <w:r w:rsidR="00EA74C0">
          <w:t>gap</w:t>
        </w:r>
        <w:r w:rsidR="00EA74C0">
          <w:rPr>
            <w:spacing w:val="-24"/>
          </w:rPr>
          <w:t xml:space="preserve"> </w:t>
        </w:r>
        <w:r w:rsidR="00EA74C0">
          <w:t>between</w:t>
        </w:r>
        <w:r w:rsidR="00EA74C0">
          <w:rPr>
            <w:spacing w:val="-23"/>
          </w:rPr>
          <w:t xml:space="preserve"> </w:t>
        </w:r>
        <w:r w:rsidR="00EA74C0">
          <w:t>hardware</w:t>
        </w:r>
        <w:r w:rsidR="00EA74C0">
          <w:rPr>
            <w:spacing w:val="-23"/>
          </w:rPr>
          <w:t xml:space="preserve"> </w:t>
        </w:r>
        <w:r w:rsidR="00EA74C0">
          <w:t>and</w:t>
        </w:r>
        <w:r w:rsidR="00EA74C0">
          <w:rPr>
            <w:spacing w:val="-23"/>
          </w:rPr>
          <w:t xml:space="preserve"> </w:t>
        </w:r>
        <w:r w:rsidR="00EA74C0">
          <w:t>software</w:t>
        </w:r>
        <w:r w:rsidR="00EA74C0">
          <w:rPr>
            <w:spacing w:val="-23"/>
          </w:rPr>
          <w:t xml:space="preserve"> </w:t>
        </w:r>
        <w:r w:rsidR="00EA74C0">
          <w:t>switches. And the number of available tables have the large deviation. All the switch under test, these switches only have around 60 usable tables, but these switches said they have 254 tables in</w:t>
        </w:r>
        <w:r w:rsidR="00EA74C0">
          <w:rPr>
            <w:spacing w:val="-25"/>
          </w:rPr>
          <w:t xml:space="preserve"> </w:t>
        </w:r>
        <w:r w:rsidR="00EA74C0">
          <w:t>the feature</w:t>
        </w:r>
        <w:r w:rsidR="00EA74C0">
          <w:rPr>
            <w:spacing w:val="-6"/>
          </w:rPr>
          <w:t xml:space="preserve"> </w:t>
        </w:r>
        <w:r w:rsidR="00EA74C0">
          <w:t>report.</w:t>
        </w:r>
      </w:ins>
    </w:p>
    <w:p w14:paraId="4887ABC3" w14:textId="77777777" w:rsidR="004B4298" w:rsidRDefault="004B4298">
      <w:pPr>
        <w:pStyle w:val="a3"/>
        <w:spacing w:before="11"/>
        <w:rPr>
          <w:sz w:val="31"/>
        </w:rPr>
      </w:pPr>
    </w:p>
    <w:p w14:paraId="17D5307C" w14:textId="77777777" w:rsidR="004B4298" w:rsidRDefault="007908FA">
      <w:pPr>
        <w:pStyle w:val="3"/>
      </w:pPr>
      <w:r>
        <w:t xml:space="preserve">Issues for </w:t>
      </w:r>
      <w:proofErr w:type="gramStart"/>
      <w:r>
        <w:t>switch  implementation</w:t>
      </w:r>
      <w:proofErr w:type="gramEnd"/>
    </w:p>
    <w:p w14:paraId="68B1B3F3" w14:textId="77777777" w:rsidR="004B4298" w:rsidRDefault="004B4298">
      <w:pPr>
        <w:pStyle w:val="a3"/>
        <w:rPr>
          <w:b/>
          <w:sz w:val="28"/>
        </w:rPr>
      </w:pPr>
    </w:p>
    <w:p w14:paraId="0451663F" w14:textId="77777777" w:rsidR="004B4298" w:rsidRDefault="007908FA">
      <w:pPr>
        <w:pStyle w:val="a3"/>
        <w:spacing w:line="415" w:lineRule="auto"/>
        <w:ind w:left="100" w:right="111" w:firstLine="351"/>
        <w:jc w:val="both"/>
      </w:pPr>
      <w:r>
        <w:rPr>
          <w:spacing w:val="-10"/>
        </w:rPr>
        <w:t xml:space="preserve">We </w:t>
      </w:r>
      <w:r>
        <w:t>observed</w:t>
      </w:r>
      <w:r>
        <w:rPr>
          <w:spacing w:val="-10"/>
        </w:rPr>
        <w:t xml:space="preserve"> </w:t>
      </w:r>
      <w:r>
        <w:t>issues</w:t>
      </w:r>
      <w:r>
        <w:rPr>
          <w:spacing w:val="-10"/>
        </w:rPr>
        <w:t xml:space="preserve"> </w:t>
      </w:r>
      <w:r>
        <w:t>and</w:t>
      </w:r>
      <w:r>
        <w:rPr>
          <w:spacing w:val="-10"/>
        </w:rPr>
        <w:t xml:space="preserve"> </w:t>
      </w:r>
      <w:r>
        <w:t>problems</w:t>
      </w:r>
      <w:r>
        <w:rPr>
          <w:spacing w:val="-10"/>
        </w:rPr>
        <w:t xml:space="preserve"> </w:t>
      </w:r>
      <w:r>
        <w:t>during</w:t>
      </w:r>
      <w:r>
        <w:rPr>
          <w:spacing w:val="-10"/>
        </w:rPr>
        <w:t xml:space="preserve"> </w:t>
      </w:r>
      <w:r>
        <w:t>the</w:t>
      </w:r>
      <w:r>
        <w:rPr>
          <w:spacing w:val="-10"/>
        </w:rPr>
        <w:t xml:space="preserve"> </w:t>
      </w:r>
      <w:r>
        <w:t>testing</w:t>
      </w:r>
      <w:r>
        <w:rPr>
          <w:spacing w:val="-10"/>
        </w:rPr>
        <w:t xml:space="preserve"> </w:t>
      </w:r>
      <w:r>
        <w:t>for</w:t>
      </w:r>
      <w:r>
        <w:rPr>
          <w:spacing w:val="-10"/>
        </w:rPr>
        <w:t xml:space="preserve"> </w:t>
      </w:r>
      <w:r>
        <w:t>the</w:t>
      </w:r>
      <w:r>
        <w:rPr>
          <w:spacing w:val="-10"/>
        </w:rPr>
        <w:t xml:space="preserve"> </w:t>
      </w:r>
      <w:proofErr w:type="spellStart"/>
      <w:r>
        <w:t>OpenFlow</w:t>
      </w:r>
      <w:proofErr w:type="spellEnd"/>
      <w:r>
        <w:rPr>
          <w:spacing w:val="-10"/>
        </w:rPr>
        <w:t xml:space="preserve"> </w:t>
      </w:r>
      <w:r>
        <w:t>switched.</w:t>
      </w:r>
      <w:r>
        <w:rPr>
          <w:spacing w:val="12"/>
        </w:rPr>
        <w:t xml:space="preserve"> </w:t>
      </w:r>
      <w:r>
        <w:t>Firstly,</w:t>
      </w:r>
      <w:r>
        <w:rPr>
          <w:spacing w:val="-9"/>
        </w:rPr>
        <w:t xml:space="preserve"> </w:t>
      </w:r>
      <w:r>
        <w:t>the switches may not be well implemented on the design of Apply-Action instructions. Secondly, the switches crashed with the high volume of burst Packet-in traffi</w:t>
      </w:r>
      <w:bookmarkStart w:id="77" w:name="_GoBack"/>
      <w:bookmarkEnd w:id="77"/>
      <w:r>
        <w:t>c. Moreover, the timer of idle-timeout is not reset properly when the flow entry</w:t>
      </w:r>
      <w:r>
        <w:rPr>
          <w:spacing w:val="-29"/>
        </w:rPr>
        <w:t xml:space="preserve"> </w:t>
      </w:r>
      <w:r>
        <w:t>matched.</w:t>
      </w:r>
    </w:p>
    <w:p w14:paraId="41CC20C1" w14:textId="77777777" w:rsidR="004B4298" w:rsidRDefault="004B4298">
      <w:pPr>
        <w:spacing w:line="415" w:lineRule="auto"/>
        <w:jc w:val="both"/>
        <w:sectPr w:rsidR="004B4298">
          <w:pgSz w:w="11910" w:h="16840"/>
          <w:pgMar w:top="1160" w:right="1020" w:bottom="1000" w:left="1600" w:header="0" w:footer="812" w:gutter="0"/>
          <w:cols w:space="720"/>
        </w:sectPr>
      </w:pPr>
    </w:p>
    <w:p w14:paraId="4F1169D9" w14:textId="77777777" w:rsidR="004B4298" w:rsidRDefault="007908FA">
      <w:pPr>
        <w:pStyle w:val="3"/>
        <w:spacing w:before="53"/>
      </w:pPr>
      <w:r>
        <w:lastRenderedPageBreak/>
        <w:t>Future work</w:t>
      </w:r>
    </w:p>
    <w:p w14:paraId="6A168C96" w14:textId="77777777" w:rsidR="004B4298" w:rsidRDefault="004B4298">
      <w:pPr>
        <w:pStyle w:val="a3"/>
        <w:rPr>
          <w:b/>
          <w:sz w:val="28"/>
        </w:rPr>
      </w:pPr>
    </w:p>
    <w:p w14:paraId="7E1C3FC3" w14:textId="77777777" w:rsidR="004B4298" w:rsidRDefault="007908FA">
      <w:pPr>
        <w:pStyle w:val="a3"/>
        <w:spacing w:line="415" w:lineRule="auto"/>
        <w:ind w:left="100" w:right="110" w:firstLine="351"/>
        <w:jc w:val="both"/>
      </w:pPr>
      <w:r>
        <w:t>For</w:t>
      </w:r>
      <w:r>
        <w:rPr>
          <w:spacing w:val="-8"/>
        </w:rPr>
        <w:t xml:space="preserve"> </w:t>
      </w:r>
      <w:r>
        <w:t>our</w:t>
      </w:r>
      <w:r>
        <w:rPr>
          <w:spacing w:val="-7"/>
        </w:rPr>
        <w:t xml:space="preserve"> </w:t>
      </w:r>
      <w:r>
        <w:t>experiment,</w:t>
      </w:r>
      <w:r>
        <w:rPr>
          <w:spacing w:val="-7"/>
        </w:rPr>
        <w:t xml:space="preserve"> </w:t>
      </w:r>
      <w:r>
        <w:t>performance</w:t>
      </w:r>
      <w:r>
        <w:rPr>
          <w:spacing w:val="-7"/>
        </w:rPr>
        <w:t xml:space="preserve"> </w:t>
      </w:r>
      <w:r>
        <w:t>factor</w:t>
      </w:r>
      <w:r>
        <w:rPr>
          <w:spacing w:val="-7"/>
        </w:rPr>
        <w:t xml:space="preserve"> </w:t>
      </w:r>
      <w:r>
        <w:t>affected</w:t>
      </w:r>
      <w:r>
        <w:rPr>
          <w:spacing w:val="-8"/>
        </w:rPr>
        <w:t xml:space="preserve"> </w:t>
      </w:r>
      <w:r>
        <w:t>by</w:t>
      </w:r>
      <w:r>
        <w:rPr>
          <w:spacing w:val="-7"/>
        </w:rPr>
        <w:t xml:space="preserve"> </w:t>
      </w:r>
      <w:r>
        <w:t>the</w:t>
      </w:r>
      <w:r>
        <w:rPr>
          <w:spacing w:val="-7"/>
        </w:rPr>
        <w:t xml:space="preserve"> </w:t>
      </w:r>
      <w:r>
        <w:t>loading</w:t>
      </w:r>
      <w:r>
        <w:rPr>
          <w:spacing w:val="-7"/>
        </w:rPr>
        <w:t xml:space="preserve"> </w:t>
      </w:r>
      <w:r>
        <w:t>of</w:t>
      </w:r>
      <w:r>
        <w:rPr>
          <w:spacing w:val="-7"/>
        </w:rPr>
        <w:t xml:space="preserve"> </w:t>
      </w:r>
      <w:r>
        <w:t>the</w:t>
      </w:r>
      <w:r>
        <w:rPr>
          <w:spacing w:val="-7"/>
        </w:rPr>
        <w:t xml:space="preserve"> </w:t>
      </w:r>
      <w:r>
        <w:t>switched</w:t>
      </w:r>
      <w:r>
        <w:rPr>
          <w:spacing w:val="-7"/>
        </w:rPr>
        <w:t xml:space="preserve"> </w:t>
      </w:r>
      <w:r>
        <w:t>is</w:t>
      </w:r>
      <w:r>
        <w:rPr>
          <w:spacing w:val="-8"/>
        </w:rPr>
        <w:t xml:space="preserve"> </w:t>
      </w:r>
      <w:r>
        <w:t>excluded. This</w:t>
      </w:r>
      <w:r>
        <w:rPr>
          <w:spacing w:val="-10"/>
        </w:rPr>
        <w:t xml:space="preserve"> </w:t>
      </w:r>
      <w:r>
        <w:t>may</w:t>
      </w:r>
      <w:r>
        <w:rPr>
          <w:spacing w:val="-10"/>
        </w:rPr>
        <w:t xml:space="preserve"> </w:t>
      </w:r>
      <w:r>
        <w:t>cause</w:t>
      </w:r>
      <w:r>
        <w:rPr>
          <w:spacing w:val="-10"/>
        </w:rPr>
        <w:t xml:space="preserve"> </w:t>
      </w:r>
      <w:r>
        <w:t>some</w:t>
      </w:r>
      <w:r>
        <w:rPr>
          <w:spacing w:val="-10"/>
        </w:rPr>
        <w:t xml:space="preserve"> </w:t>
      </w:r>
      <w:r>
        <w:t>variance</w:t>
      </w:r>
      <w:r>
        <w:rPr>
          <w:spacing w:val="-10"/>
        </w:rPr>
        <w:t xml:space="preserve"> </w:t>
      </w:r>
      <w:r>
        <w:t>for</w:t>
      </w:r>
      <w:r>
        <w:rPr>
          <w:spacing w:val="-10"/>
        </w:rPr>
        <w:t xml:space="preserve"> </w:t>
      </w:r>
      <w:r>
        <w:t>our</w:t>
      </w:r>
      <w:r>
        <w:rPr>
          <w:spacing w:val="-10"/>
        </w:rPr>
        <w:t xml:space="preserve"> </w:t>
      </w:r>
      <w:r>
        <w:t>testing</w:t>
      </w:r>
      <w:r>
        <w:rPr>
          <w:spacing w:val="-10"/>
        </w:rPr>
        <w:t xml:space="preserve"> </w:t>
      </w:r>
      <w:r>
        <w:t>results</w:t>
      </w:r>
      <w:r>
        <w:rPr>
          <w:spacing w:val="-10"/>
        </w:rPr>
        <w:t xml:space="preserve"> </w:t>
      </w:r>
      <w:r>
        <w:t>presented.</w:t>
      </w:r>
      <w:r>
        <w:rPr>
          <w:spacing w:val="14"/>
        </w:rPr>
        <w:t xml:space="preserve"> </w:t>
      </w:r>
      <w:r>
        <w:rPr>
          <w:spacing w:val="-10"/>
        </w:rPr>
        <w:t xml:space="preserve">We </w:t>
      </w:r>
      <w:r>
        <w:t>plan</w:t>
      </w:r>
      <w:r>
        <w:rPr>
          <w:spacing w:val="-10"/>
        </w:rPr>
        <w:t xml:space="preserve"> </w:t>
      </w:r>
      <w:r>
        <w:t>to</w:t>
      </w:r>
      <w:r>
        <w:rPr>
          <w:spacing w:val="-10"/>
        </w:rPr>
        <w:t xml:space="preserve"> </w:t>
      </w:r>
      <w:r>
        <w:t>apply</w:t>
      </w:r>
      <w:r>
        <w:rPr>
          <w:spacing w:val="-10"/>
        </w:rPr>
        <w:t xml:space="preserve"> </w:t>
      </w:r>
      <w:r>
        <w:t>this</w:t>
      </w:r>
      <w:r>
        <w:rPr>
          <w:spacing w:val="-10"/>
        </w:rPr>
        <w:t xml:space="preserve"> </w:t>
      </w:r>
      <w:r>
        <w:t>factor</w:t>
      </w:r>
      <w:r>
        <w:rPr>
          <w:spacing w:val="-10"/>
        </w:rPr>
        <w:t xml:space="preserve"> </w:t>
      </w:r>
      <w:r>
        <w:t>and discuss</w:t>
      </w:r>
      <w:r>
        <w:rPr>
          <w:spacing w:val="-11"/>
        </w:rPr>
        <w:t xml:space="preserve"> </w:t>
      </w:r>
      <w:r>
        <w:t>some</w:t>
      </w:r>
      <w:r>
        <w:rPr>
          <w:spacing w:val="-11"/>
        </w:rPr>
        <w:t xml:space="preserve"> </w:t>
      </w:r>
      <w:r>
        <w:t>advanced</w:t>
      </w:r>
      <w:r>
        <w:rPr>
          <w:spacing w:val="-11"/>
        </w:rPr>
        <w:t xml:space="preserve"> </w:t>
      </w:r>
      <w:r>
        <w:t>issues</w:t>
      </w:r>
      <w:r>
        <w:rPr>
          <w:spacing w:val="-11"/>
        </w:rPr>
        <w:t xml:space="preserve"> </w:t>
      </w:r>
      <w:r>
        <w:t>to</w:t>
      </w:r>
      <w:r>
        <w:rPr>
          <w:spacing w:val="-11"/>
        </w:rPr>
        <w:t xml:space="preserve"> </w:t>
      </w:r>
      <w:r>
        <w:t>our</w:t>
      </w:r>
      <w:r>
        <w:rPr>
          <w:spacing w:val="-11"/>
        </w:rPr>
        <w:t xml:space="preserve"> </w:t>
      </w:r>
      <w:r>
        <w:t>experiment</w:t>
      </w:r>
      <w:r>
        <w:rPr>
          <w:spacing w:val="-11"/>
        </w:rPr>
        <w:t xml:space="preserve"> </w:t>
      </w:r>
      <w:r>
        <w:t>in</w:t>
      </w:r>
      <w:r>
        <w:rPr>
          <w:spacing w:val="-11"/>
        </w:rPr>
        <w:t xml:space="preserve"> </w:t>
      </w:r>
      <w:r>
        <w:t>the</w:t>
      </w:r>
      <w:r>
        <w:rPr>
          <w:spacing w:val="-11"/>
        </w:rPr>
        <w:t xml:space="preserve"> </w:t>
      </w:r>
      <w:r>
        <w:t>near</w:t>
      </w:r>
      <w:r>
        <w:rPr>
          <w:spacing w:val="-11"/>
        </w:rPr>
        <w:t xml:space="preserve"> </w:t>
      </w:r>
      <w:r>
        <w:t>future.</w:t>
      </w:r>
      <w:r>
        <w:rPr>
          <w:spacing w:val="13"/>
        </w:rPr>
        <w:t xml:space="preserve"> </w:t>
      </w:r>
      <w:r>
        <w:t>Furthermore,</w:t>
      </w:r>
      <w:r>
        <w:rPr>
          <w:spacing w:val="-10"/>
        </w:rPr>
        <w:t xml:space="preserve"> </w:t>
      </w:r>
      <w:r>
        <w:t>the</w:t>
      </w:r>
      <w:r>
        <w:rPr>
          <w:spacing w:val="-11"/>
        </w:rPr>
        <w:t xml:space="preserve"> </w:t>
      </w:r>
      <w:r>
        <w:t>calculation of</w:t>
      </w:r>
      <w:r>
        <w:rPr>
          <w:spacing w:val="-9"/>
        </w:rPr>
        <w:t xml:space="preserve"> </w:t>
      </w:r>
      <w:r>
        <w:t>the</w:t>
      </w:r>
      <w:r>
        <w:rPr>
          <w:spacing w:val="-9"/>
        </w:rPr>
        <w:t xml:space="preserve"> </w:t>
      </w:r>
      <w:r>
        <w:t>queuing</w:t>
      </w:r>
      <w:r>
        <w:rPr>
          <w:spacing w:val="-9"/>
        </w:rPr>
        <w:t xml:space="preserve"> </w:t>
      </w:r>
      <w:r>
        <w:t>time</w:t>
      </w:r>
      <w:r>
        <w:rPr>
          <w:spacing w:val="-9"/>
        </w:rPr>
        <w:t xml:space="preserve"> </w:t>
      </w:r>
      <w:r>
        <w:t>will</w:t>
      </w:r>
      <w:r>
        <w:rPr>
          <w:spacing w:val="-9"/>
        </w:rPr>
        <w:t xml:space="preserve"> </w:t>
      </w:r>
      <w:r>
        <w:t>be</w:t>
      </w:r>
      <w:r>
        <w:rPr>
          <w:spacing w:val="-9"/>
        </w:rPr>
        <w:t xml:space="preserve"> </w:t>
      </w:r>
      <w:r>
        <w:t>integrated</w:t>
      </w:r>
      <w:r>
        <w:rPr>
          <w:spacing w:val="-9"/>
        </w:rPr>
        <w:t xml:space="preserve"> </w:t>
      </w:r>
      <w:r>
        <w:t>in</w:t>
      </w:r>
      <w:r>
        <w:rPr>
          <w:spacing w:val="-9"/>
        </w:rPr>
        <w:t xml:space="preserve"> </w:t>
      </w:r>
      <w:r>
        <w:t>the</w:t>
      </w:r>
      <w:r>
        <w:rPr>
          <w:spacing w:val="-9"/>
        </w:rPr>
        <w:t xml:space="preserve"> </w:t>
      </w:r>
      <w:r>
        <w:t>pipeline</w:t>
      </w:r>
      <w:r>
        <w:rPr>
          <w:spacing w:val="-9"/>
        </w:rPr>
        <w:t xml:space="preserve"> </w:t>
      </w:r>
      <w:r>
        <w:t>time.</w:t>
      </w:r>
      <w:r>
        <w:rPr>
          <w:spacing w:val="14"/>
        </w:rPr>
        <w:t xml:space="preserve"> </w:t>
      </w:r>
      <w:r>
        <w:t>In</w:t>
      </w:r>
      <w:r>
        <w:rPr>
          <w:spacing w:val="-9"/>
        </w:rPr>
        <w:t xml:space="preserve"> </w:t>
      </w:r>
      <w:r>
        <w:t>the</w:t>
      </w:r>
      <w:r>
        <w:rPr>
          <w:spacing w:val="-9"/>
        </w:rPr>
        <w:t xml:space="preserve"> </w:t>
      </w:r>
      <w:r>
        <w:t>measurement</w:t>
      </w:r>
      <w:r>
        <w:rPr>
          <w:spacing w:val="-9"/>
        </w:rPr>
        <w:t xml:space="preserve"> </w:t>
      </w:r>
      <w:r>
        <w:t>of</w:t>
      </w:r>
      <w:r>
        <w:rPr>
          <w:spacing w:val="-9"/>
        </w:rPr>
        <w:t xml:space="preserve"> </w:t>
      </w:r>
      <w:r>
        <w:t>pipeline</w:t>
      </w:r>
      <w:r>
        <w:rPr>
          <w:spacing w:val="-9"/>
        </w:rPr>
        <w:t xml:space="preserve"> </w:t>
      </w:r>
      <w:r>
        <w:t>time, we</w:t>
      </w:r>
      <w:r>
        <w:rPr>
          <w:spacing w:val="-10"/>
        </w:rPr>
        <w:t xml:space="preserve"> </w:t>
      </w:r>
      <w:r>
        <w:t>plan</w:t>
      </w:r>
      <w:r>
        <w:rPr>
          <w:spacing w:val="-10"/>
        </w:rPr>
        <w:t xml:space="preserve"> </w:t>
      </w:r>
      <w:r>
        <w:t>to</w:t>
      </w:r>
      <w:r>
        <w:rPr>
          <w:spacing w:val="-10"/>
        </w:rPr>
        <w:t xml:space="preserve"> </w:t>
      </w:r>
      <w:r>
        <w:t>use</w:t>
      </w:r>
      <w:r>
        <w:rPr>
          <w:spacing w:val="-10"/>
        </w:rPr>
        <w:t xml:space="preserve"> </w:t>
      </w:r>
      <w:r>
        <w:t>the</w:t>
      </w:r>
      <w:r>
        <w:rPr>
          <w:spacing w:val="-10"/>
        </w:rPr>
        <w:t xml:space="preserve"> </w:t>
      </w:r>
      <w:r>
        <w:t>finished</w:t>
      </w:r>
      <w:r>
        <w:rPr>
          <w:spacing w:val="-10"/>
        </w:rPr>
        <w:t xml:space="preserve"> </w:t>
      </w:r>
      <w:r>
        <w:t>time</w:t>
      </w:r>
      <w:r>
        <w:rPr>
          <w:spacing w:val="-10"/>
        </w:rPr>
        <w:t xml:space="preserve"> </w:t>
      </w:r>
      <w:r>
        <w:t>at</w:t>
      </w:r>
      <w:r>
        <w:rPr>
          <w:spacing w:val="-10"/>
        </w:rPr>
        <w:t xml:space="preserve"> </w:t>
      </w:r>
      <w:r>
        <w:t>the</w:t>
      </w:r>
      <w:r>
        <w:rPr>
          <w:spacing w:val="-10"/>
        </w:rPr>
        <w:t xml:space="preserve"> </w:t>
      </w:r>
      <w:r>
        <w:t>first</w:t>
      </w:r>
      <w:r>
        <w:rPr>
          <w:spacing w:val="-10"/>
        </w:rPr>
        <w:t xml:space="preserve"> </w:t>
      </w:r>
      <w:r>
        <w:t>table</w:t>
      </w:r>
      <w:r>
        <w:rPr>
          <w:spacing w:val="-10"/>
        </w:rPr>
        <w:t xml:space="preserve"> </w:t>
      </w:r>
      <w:r>
        <w:t>instead</w:t>
      </w:r>
      <w:r>
        <w:rPr>
          <w:spacing w:val="-10"/>
        </w:rPr>
        <w:t xml:space="preserve"> </w:t>
      </w:r>
      <w:r>
        <w:t>of</w:t>
      </w:r>
      <w:r>
        <w:rPr>
          <w:spacing w:val="-10"/>
        </w:rPr>
        <w:t xml:space="preserve"> </w:t>
      </w:r>
      <w:r>
        <w:t>the</w:t>
      </w:r>
      <w:r>
        <w:rPr>
          <w:spacing w:val="-10"/>
        </w:rPr>
        <w:t xml:space="preserve"> </w:t>
      </w:r>
      <w:r>
        <w:t>sending</w:t>
      </w:r>
      <w:r>
        <w:rPr>
          <w:spacing w:val="-10"/>
        </w:rPr>
        <w:t xml:space="preserve"> </w:t>
      </w:r>
      <w:r>
        <w:t>time</w:t>
      </w:r>
      <w:r>
        <w:rPr>
          <w:spacing w:val="-10"/>
        </w:rPr>
        <w:t xml:space="preserve"> </w:t>
      </w:r>
      <w:r>
        <w:t>of</w:t>
      </w:r>
      <w:r>
        <w:rPr>
          <w:spacing w:val="-10"/>
        </w:rPr>
        <w:t xml:space="preserve"> </w:t>
      </w:r>
      <w:r>
        <w:t>the</w:t>
      </w:r>
      <w:r>
        <w:rPr>
          <w:spacing w:val="-10"/>
        </w:rPr>
        <w:t xml:space="preserve"> </w:t>
      </w:r>
      <w:r>
        <w:t>packet.</w:t>
      </w:r>
      <w:r>
        <w:rPr>
          <w:spacing w:val="14"/>
        </w:rPr>
        <w:t xml:space="preserve"> </w:t>
      </w:r>
      <w:r>
        <w:t>Thus, the measurement of pipeline performance should be more</w:t>
      </w:r>
      <w:r>
        <w:rPr>
          <w:spacing w:val="-30"/>
        </w:rPr>
        <w:t xml:space="preserve"> </w:t>
      </w:r>
      <w:r>
        <w:t>accurate.</w:t>
      </w:r>
    </w:p>
    <w:p w14:paraId="1CC723E9" w14:textId="77777777" w:rsidR="004B4298" w:rsidRDefault="004B4298">
      <w:pPr>
        <w:spacing w:line="415" w:lineRule="auto"/>
        <w:jc w:val="both"/>
        <w:sectPr w:rsidR="004B4298">
          <w:pgSz w:w="11910" w:h="16840"/>
          <w:pgMar w:top="1500" w:right="1020" w:bottom="1000" w:left="1600" w:header="0" w:footer="812" w:gutter="0"/>
          <w:cols w:space="720"/>
        </w:sectPr>
      </w:pPr>
    </w:p>
    <w:p w14:paraId="1EB97617" w14:textId="77777777" w:rsidR="004B4298" w:rsidRDefault="007908FA">
      <w:pPr>
        <w:pStyle w:val="1"/>
      </w:pPr>
      <w:r>
        <w:lastRenderedPageBreak/>
        <w:t>References</w:t>
      </w:r>
    </w:p>
    <w:p w14:paraId="4BF41F08" w14:textId="77777777" w:rsidR="004B4298" w:rsidRDefault="007908FA">
      <w:pPr>
        <w:pStyle w:val="a3"/>
        <w:spacing w:before="447" w:line="588" w:lineRule="auto"/>
        <w:ind w:left="220" w:right="511"/>
      </w:pPr>
      <w:bookmarkStart w:id="78" w:name="_bookmark42"/>
      <w:bookmarkEnd w:id="78"/>
      <w:r>
        <w:t xml:space="preserve">[1] </w:t>
      </w:r>
      <w:r>
        <w:rPr>
          <w:i/>
        </w:rPr>
        <w:t>Open Network Foundation</w:t>
      </w:r>
      <w:r>
        <w:t xml:space="preserve">. </w:t>
      </w:r>
      <w:hyperlink r:id="rId27">
        <w:r>
          <w:t>https://www.opennetworking.org/about/onf-</w:t>
        </w:r>
      </w:hyperlink>
      <w:r>
        <w:t xml:space="preserve"> overview. </w:t>
      </w:r>
      <w:bookmarkStart w:id="79" w:name="_bookmark43"/>
      <w:bookmarkEnd w:id="79"/>
      <w:r>
        <w:t>[2</w:t>
      </w:r>
      <w:proofErr w:type="gramStart"/>
      <w:r>
        <w:t>]  “</w:t>
      </w:r>
      <w:proofErr w:type="spellStart"/>
      <w:proofErr w:type="gramEnd"/>
      <w:r>
        <w:t>OpenFlow</w:t>
      </w:r>
      <w:proofErr w:type="spellEnd"/>
      <w:r>
        <w:t xml:space="preserve"> Switch Specification,” vol. 3, pp. 1–164, 2013.</w:t>
      </w:r>
    </w:p>
    <w:p w14:paraId="6F57451A" w14:textId="77777777" w:rsidR="004B4298" w:rsidRDefault="007908FA">
      <w:pPr>
        <w:pStyle w:val="a3"/>
        <w:spacing w:before="16"/>
        <w:ind w:left="220"/>
      </w:pPr>
      <w:bookmarkStart w:id="80" w:name="_bookmark44"/>
      <w:bookmarkEnd w:id="80"/>
      <w:r>
        <w:t>[3</w:t>
      </w:r>
      <w:proofErr w:type="gramStart"/>
      <w:r>
        <w:t xml:space="preserve">]  </w:t>
      </w:r>
      <w:proofErr w:type="spellStart"/>
      <w:r>
        <w:rPr>
          <w:i/>
        </w:rPr>
        <w:t>OFTest</w:t>
      </w:r>
      <w:proofErr w:type="spellEnd"/>
      <w:proofErr w:type="gramEnd"/>
      <w:r>
        <w:t xml:space="preserve">. </w:t>
      </w:r>
      <w:hyperlink r:id="rId28">
        <w:r>
          <w:t>http://www.projectfloodlight.org/oftest/.</w:t>
        </w:r>
      </w:hyperlink>
    </w:p>
    <w:p w14:paraId="0202F66D" w14:textId="77777777" w:rsidR="004B4298" w:rsidRDefault="004B4298">
      <w:pPr>
        <w:pStyle w:val="a3"/>
        <w:spacing w:before="10"/>
        <w:rPr>
          <w:sz w:val="34"/>
        </w:rPr>
      </w:pPr>
    </w:p>
    <w:p w14:paraId="46B4705D" w14:textId="77777777" w:rsidR="004B4298" w:rsidRDefault="007908FA">
      <w:pPr>
        <w:pStyle w:val="a3"/>
        <w:spacing w:line="588" w:lineRule="auto"/>
        <w:ind w:left="220" w:right="2571"/>
      </w:pPr>
      <w:bookmarkStart w:id="81" w:name="_bookmark45"/>
      <w:bookmarkEnd w:id="81"/>
      <w:r>
        <w:t xml:space="preserve">[4] </w:t>
      </w:r>
      <w:proofErr w:type="spellStart"/>
      <w:r>
        <w:rPr>
          <w:i/>
        </w:rPr>
        <w:t>Ryu</w:t>
      </w:r>
      <w:proofErr w:type="spellEnd"/>
      <w:r>
        <w:rPr>
          <w:i/>
        </w:rPr>
        <w:t xml:space="preserve"> certification</w:t>
      </w:r>
      <w:r>
        <w:t xml:space="preserve">. https://osrg.github.io/ryu/certification.html. </w:t>
      </w:r>
      <w:bookmarkStart w:id="82" w:name="_bookmark46"/>
      <w:bookmarkEnd w:id="82"/>
      <w:r>
        <w:t>[5</w:t>
      </w:r>
      <w:proofErr w:type="gramStart"/>
      <w:r>
        <w:t>]  Spirent</w:t>
      </w:r>
      <w:proofErr w:type="gramEnd"/>
      <w:r>
        <w:t>, “</w:t>
      </w:r>
      <w:proofErr w:type="spellStart"/>
      <w:r>
        <w:t>OpenFlow</w:t>
      </w:r>
      <w:proofErr w:type="spellEnd"/>
      <w:r>
        <w:t xml:space="preserve"> Performance Testing,” 2015.</w:t>
      </w:r>
    </w:p>
    <w:p w14:paraId="1347858B" w14:textId="77777777" w:rsidR="004B4298" w:rsidRDefault="007908FA">
      <w:pPr>
        <w:spacing w:before="16" w:line="415" w:lineRule="auto"/>
        <w:ind w:left="616" w:right="111" w:hanging="396"/>
        <w:jc w:val="both"/>
        <w:rPr>
          <w:sz w:val="24"/>
        </w:rPr>
      </w:pPr>
      <w:bookmarkStart w:id="83" w:name="_bookmark47"/>
      <w:bookmarkEnd w:id="83"/>
      <w:r>
        <w:rPr>
          <w:sz w:val="24"/>
        </w:rPr>
        <w:t>[6]</w:t>
      </w:r>
      <w:r>
        <w:rPr>
          <w:spacing w:val="51"/>
          <w:sz w:val="24"/>
        </w:rPr>
        <w:t xml:space="preserve"> </w:t>
      </w:r>
      <w:r>
        <w:rPr>
          <w:sz w:val="24"/>
        </w:rPr>
        <w:t>C.</w:t>
      </w:r>
      <w:r>
        <w:rPr>
          <w:spacing w:val="-17"/>
          <w:sz w:val="24"/>
        </w:rPr>
        <w:t xml:space="preserve"> </w:t>
      </w:r>
      <w:proofErr w:type="spellStart"/>
      <w:r>
        <w:rPr>
          <w:sz w:val="24"/>
        </w:rPr>
        <w:t>Rotsos</w:t>
      </w:r>
      <w:proofErr w:type="spellEnd"/>
      <w:r>
        <w:rPr>
          <w:sz w:val="24"/>
        </w:rPr>
        <w:t>,</w:t>
      </w:r>
      <w:r>
        <w:rPr>
          <w:spacing w:val="-14"/>
          <w:sz w:val="24"/>
        </w:rPr>
        <w:t xml:space="preserve"> </w:t>
      </w:r>
      <w:r>
        <w:rPr>
          <w:sz w:val="24"/>
        </w:rPr>
        <w:t>N.</w:t>
      </w:r>
      <w:r>
        <w:rPr>
          <w:spacing w:val="-16"/>
          <w:sz w:val="24"/>
        </w:rPr>
        <w:t xml:space="preserve"> </w:t>
      </w:r>
      <w:proofErr w:type="spellStart"/>
      <w:r>
        <w:rPr>
          <w:sz w:val="24"/>
        </w:rPr>
        <w:t>Sarrar</w:t>
      </w:r>
      <w:proofErr w:type="spellEnd"/>
      <w:r>
        <w:rPr>
          <w:sz w:val="24"/>
        </w:rPr>
        <w:t>,</w:t>
      </w:r>
      <w:r>
        <w:rPr>
          <w:spacing w:val="-14"/>
          <w:sz w:val="24"/>
        </w:rPr>
        <w:t xml:space="preserve"> </w:t>
      </w:r>
      <w:r>
        <w:rPr>
          <w:sz w:val="24"/>
        </w:rPr>
        <w:t>S.</w:t>
      </w:r>
      <w:r>
        <w:rPr>
          <w:spacing w:val="-17"/>
          <w:sz w:val="24"/>
        </w:rPr>
        <w:t xml:space="preserve"> </w:t>
      </w:r>
      <w:proofErr w:type="spellStart"/>
      <w:r>
        <w:rPr>
          <w:sz w:val="24"/>
        </w:rPr>
        <w:t>Uhlig</w:t>
      </w:r>
      <w:proofErr w:type="spellEnd"/>
      <w:r>
        <w:rPr>
          <w:sz w:val="24"/>
        </w:rPr>
        <w:t>,</w:t>
      </w:r>
      <w:r>
        <w:rPr>
          <w:spacing w:val="-14"/>
          <w:sz w:val="24"/>
        </w:rPr>
        <w:t xml:space="preserve"> </w:t>
      </w:r>
      <w:r>
        <w:rPr>
          <w:sz w:val="24"/>
        </w:rPr>
        <w:t>R.</w:t>
      </w:r>
      <w:r>
        <w:rPr>
          <w:spacing w:val="-16"/>
          <w:sz w:val="24"/>
        </w:rPr>
        <w:t xml:space="preserve"> </w:t>
      </w:r>
      <w:r>
        <w:rPr>
          <w:sz w:val="24"/>
        </w:rPr>
        <w:t>Sherwood,</w:t>
      </w:r>
      <w:r>
        <w:rPr>
          <w:spacing w:val="-14"/>
          <w:sz w:val="24"/>
        </w:rPr>
        <w:t xml:space="preserve"> </w:t>
      </w:r>
      <w:r>
        <w:rPr>
          <w:sz w:val="24"/>
        </w:rPr>
        <w:t>and</w:t>
      </w:r>
      <w:r>
        <w:rPr>
          <w:spacing w:val="-17"/>
          <w:sz w:val="24"/>
        </w:rPr>
        <w:t xml:space="preserve"> </w:t>
      </w:r>
      <w:r>
        <w:rPr>
          <w:sz w:val="24"/>
        </w:rPr>
        <w:t>A.</w:t>
      </w:r>
      <w:r>
        <w:rPr>
          <w:spacing w:val="-16"/>
          <w:sz w:val="24"/>
        </w:rPr>
        <w:t xml:space="preserve"> </w:t>
      </w:r>
      <w:r>
        <w:rPr>
          <w:spacing w:val="-11"/>
          <w:sz w:val="24"/>
        </w:rPr>
        <w:t>W.</w:t>
      </w:r>
      <w:r>
        <w:rPr>
          <w:spacing w:val="-17"/>
          <w:sz w:val="24"/>
        </w:rPr>
        <w:t xml:space="preserve"> </w:t>
      </w:r>
      <w:r>
        <w:rPr>
          <w:sz w:val="24"/>
        </w:rPr>
        <w:t>Moore,</w:t>
      </w:r>
      <w:r>
        <w:rPr>
          <w:spacing w:val="-14"/>
          <w:sz w:val="24"/>
        </w:rPr>
        <w:t xml:space="preserve"> </w:t>
      </w:r>
      <w:r>
        <w:rPr>
          <w:sz w:val="24"/>
        </w:rPr>
        <w:t>“OFLOPS:</w:t>
      </w:r>
      <w:r>
        <w:rPr>
          <w:spacing w:val="-17"/>
          <w:sz w:val="24"/>
        </w:rPr>
        <w:t xml:space="preserve"> </w:t>
      </w:r>
      <w:r>
        <w:rPr>
          <w:sz w:val="24"/>
        </w:rPr>
        <w:t>An</w:t>
      </w:r>
      <w:r>
        <w:rPr>
          <w:spacing w:val="-17"/>
          <w:sz w:val="24"/>
        </w:rPr>
        <w:t xml:space="preserve"> </w:t>
      </w:r>
      <w:r>
        <w:rPr>
          <w:sz w:val="24"/>
        </w:rPr>
        <w:t>open</w:t>
      </w:r>
      <w:r>
        <w:rPr>
          <w:spacing w:val="-16"/>
          <w:sz w:val="24"/>
        </w:rPr>
        <w:t xml:space="preserve"> </w:t>
      </w:r>
      <w:r>
        <w:rPr>
          <w:sz w:val="24"/>
        </w:rPr>
        <w:t xml:space="preserve">frame- work for </w:t>
      </w:r>
      <w:proofErr w:type="spellStart"/>
      <w:r>
        <w:rPr>
          <w:sz w:val="24"/>
        </w:rPr>
        <w:t>OpenFlow</w:t>
      </w:r>
      <w:proofErr w:type="spellEnd"/>
      <w:r>
        <w:rPr>
          <w:sz w:val="24"/>
        </w:rPr>
        <w:t xml:space="preserve"> switch evaluation,” </w:t>
      </w:r>
      <w:r>
        <w:rPr>
          <w:i/>
          <w:sz w:val="24"/>
        </w:rPr>
        <w:t>Lecture Notes in Computer Science (including subseries Lecture Notes in Artificial Intelligence and Lecture Notes in Bioinformatics)</w:t>
      </w:r>
      <w:r>
        <w:rPr>
          <w:sz w:val="24"/>
        </w:rPr>
        <w:t>, vol. 7192 LNCS, pp. 85–95,</w:t>
      </w:r>
      <w:r>
        <w:rPr>
          <w:spacing w:val="-17"/>
          <w:sz w:val="24"/>
        </w:rPr>
        <w:t xml:space="preserve"> </w:t>
      </w:r>
      <w:r>
        <w:rPr>
          <w:sz w:val="24"/>
        </w:rPr>
        <w:t>2012.</w:t>
      </w:r>
    </w:p>
    <w:p w14:paraId="39DAE33D" w14:textId="77777777" w:rsidR="004B4298" w:rsidRDefault="007908FA">
      <w:pPr>
        <w:spacing w:before="207" w:line="415" w:lineRule="auto"/>
        <w:ind w:left="616" w:right="111" w:hanging="396"/>
        <w:jc w:val="both"/>
        <w:rPr>
          <w:sz w:val="24"/>
        </w:rPr>
      </w:pPr>
      <w:bookmarkStart w:id="84" w:name="_bookmark48"/>
      <w:bookmarkEnd w:id="84"/>
      <w:r>
        <w:rPr>
          <w:sz w:val="24"/>
        </w:rPr>
        <w:t xml:space="preserve">[7] A. Bianco, R. Birke, L. </w:t>
      </w:r>
      <w:proofErr w:type="spellStart"/>
      <w:r>
        <w:rPr>
          <w:sz w:val="24"/>
        </w:rPr>
        <w:t>Giraudo</w:t>
      </w:r>
      <w:proofErr w:type="spellEnd"/>
      <w:r>
        <w:rPr>
          <w:sz w:val="24"/>
        </w:rPr>
        <w:t xml:space="preserve">, and M. </w:t>
      </w:r>
      <w:proofErr w:type="spellStart"/>
      <w:r>
        <w:rPr>
          <w:sz w:val="24"/>
        </w:rPr>
        <w:t>Palacin</w:t>
      </w:r>
      <w:proofErr w:type="spellEnd"/>
      <w:r>
        <w:rPr>
          <w:sz w:val="24"/>
        </w:rPr>
        <w:t>, “</w:t>
      </w:r>
      <w:proofErr w:type="spellStart"/>
      <w:r>
        <w:rPr>
          <w:sz w:val="24"/>
        </w:rPr>
        <w:t>OpenFlow</w:t>
      </w:r>
      <w:proofErr w:type="spellEnd"/>
      <w:r>
        <w:rPr>
          <w:sz w:val="24"/>
        </w:rPr>
        <w:t xml:space="preserve"> switching: Data plane per- </w:t>
      </w:r>
      <w:proofErr w:type="spellStart"/>
      <w:r>
        <w:rPr>
          <w:sz w:val="24"/>
        </w:rPr>
        <w:t>formance</w:t>
      </w:r>
      <w:proofErr w:type="spellEnd"/>
      <w:r>
        <w:rPr>
          <w:sz w:val="24"/>
        </w:rPr>
        <w:t xml:space="preserve">,” </w:t>
      </w:r>
      <w:r>
        <w:rPr>
          <w:i/>
          <w:sz w:val="24"/>
        </w:rPr>
        <w:t>IEEE International Conference on Communications</w:t>
      </w:r>
      <w:r>
        <w:rPr>
          <w:sz w:val="24"/>
        </w:rPr>
        <w:t>, 2010.</w:t>
      </w:r>
    </w:p>
    <w:p w14:paraId="1D4C686A" w14:textId="77777777" w:rsidR="004B4298" w:rsidRDefault="007908FA">
      <w:pPr>
        <w:spacing w:before="207" w:line="415" w:lineRule="auto"/>
        <w:ind w:left="616" w:right="110" w:hanging="396"/>
        <w:jc w:val="both"/>
        <w:rPr>
          <w:sz w:val="24"/>
        </w:rPr>
      </w:pPr>
      <w:bookmarkStart w:id="85" w:name="_bookmark49"/>
      <w:bookmarkEnd w:id="85"/>
      <w:r>
        <w:rPr>
          <w:sz w:val="24"/>
        </w:rPr>
        <w:t xml:space="preserve">[8] </w:t>
      </w:r>
      <w:r>
        <w:rPr>
          <w:spacing w:val="-14"/>
          <w:sz w:val="24"/>
        </w:rPr>
        <w:t xml:space="preserve">P. </w:t>
      </w:r>
      <w:proofErr w:type="spellStart"/>
      <w:r>
        <w:rPr>
          <w:sz w:val="24"/>
        </w:rPr>
        <w:t>Emmerich</w:t>
      </w:r>
      <w:proofErr w:type="spellEnd"/>
      <w:r>
        <w:rPr>
          <w:sz w:val="24"/>
        </w:rPr>
        <w:t xml:space="preserve">, D. </w:t>
      </w:r>
      <w:proofErr w:type="spellStart"/>
      <w:r>
        <w:rPr>
          <w:sz w:val="24"/>
        </w:rPr>
        <w:t>Raumer</w:t>
      </w:r>
      <w:proofErr w:type="spellEnd"/>
      <w:r>
        <w:rPr>
          <w:sz w:val="24"/>
        </w:rPr>
        <w:t xml:space="preserve">, </w:t>
      </w:r>
      <w:r>
        <w:rPr>
          <w:spacing w:val="-10"/>
          <w:sz w:val="24"/>
        </w:rPr>
        <w:t xml:space="preserve">F. </w:t>
      </w:r>
      <w:proofErr w:type="spellStart"/>
      <w:r>
        <w:rPr>
          <w:spacing w:val="-3"/>
          <w:sz w:val="24"/>
        </w:rPr>
        <w:t>Wohlfart</w:t>
      </w:r>
      <w:proofErr w:type="spellEnd"/>
      <w:r>
        <w:rPr>
          <w:spacing w:val="-3"/>
          <w:sz w:val="24"/>
        </w:rPr>
        <w:t xml:space="preserve">, </w:t>
      </w:r>
      <w:r>
        <w:rPr>
          <w:sz w:val="24"/>
        </w:rPr>
        <w:t xml:space="preserve">and G. Carle, “Performance characteristics of </w:t>
      </w:r>
      <w:proofErr w:type="spellStart"/>
      <w:r>
        <w:rPr>
          <w:sz w:val="24"/>
        </w:rPr>
        <w:t>vir</w:t>
      </w:r>
      <w:proofErr w:type="spellEnd"/>
      <w:r>
        <w:rPr>
          <w:sz w:val="24"/>
        </w:rPr>
        <w:t xml:space="preserve">- </w:t>
      </w:r>
      <w:proofErr w:type="spellStart"/>
      <w:r>
        <w:rPr>
          <w:sz w:val="24"/>
        </w:rPr>
        <w:t>tual</w:t>
      </w:r>
      <w:proofErr w:type="spellEnd"/>
      <w:r>
        <w:rPr>
          <w:spacing w:val="-14"/>
          <w:sz w:val="24"/>
        </w:rPr>
        <w:t xml:space="preserve"> </w:t>
      </w:r>
      <w:r>
        <w:rPr>
          <w:sz w:val="24"/>
        </w:rPr>
        <w:t>switching,”</w:t>
      </w:r>
      <w:r>
        <w:rPr>
          <w:spacing w:val="-12"/>
          <w:sz w:val="24"/>
        </w:rPr>
        <w:t xml:space="preserve"> </w:t>
      </w:r>
      <w:r>
        <w:rPr>
          <w:i/>
          <w:sz w:val="24"/>
        </w:rPr>
        <w:t>2014</w:t>
      </w:r>
      <w:r>
        <w:rPr>
          <w:i/>
          <w:spacing w:val="-14"/>
          <w:sz w:val="24"/>
        </w:rPr>
        <w:t xml:space="preserve"> </w:t>
      </w:r>
      <w:r>
        <w:rPr>
          <w:i/>
          <w:sz w:val="24"/>
        </w:rPr>
        <w:t>IEEE</w:t>
      </w:r>
      <w:r>
        <w:rPr>
          <w:i/>
          <w:spacing w:val="-14"/>
          <w:sz w:val="24"/>
        </w:rPr>
        <w:t xml:space="preserve"> </w:t>
      </w:r>
      <w:r>
        <w:rPr>
          <w:i/>
          <w:spacing w:val="-3"/>
          <w:sz w:val="24"/>
        </w:rPr>
        <w:t>3rd</w:t>
      </w:r>
      <w:r>
        <w:rPr>
          <w:i/>
          <w:spacing w:val="-14"/>
          <w:sz w:val="24"/>
        </w:rPr>
        <w:t xml:space="preserve"> </w:t>
      </w:r>
      <w:r>
        <w:rPr>
          <w:i/>
          <w:sz w:val="24"/>
        </w:rPr>
        <w:t>International</w:t>
      </w:r>
      <w:r>
        <w:rPr>
          <w:i/>
          <w:spacing w:val="-14"/>
          <w:sz w:val="24"/>
        </w:rPr>
        <w:t xml:space="preserve"> </w:t>
      </w:r>
      <w:r>
        <w:rPr>
          <w:i/>
          <w:sz w:val="24"/>
        </w:rPr>
        <w:t>Conference</w:t>
      </w:r>
      <w:r>
        <w:rPr>
          <w:i/>
          <w:spacing w:val="-14"/>
          <w:sz w:val="24"/>
        </w:rPr>
        <w:t xml:space="preserve"> </w:t>
      </w:r>
      <w:r>
        <w:rPr>
          <w:i/>
          <w:sz w:val="24"/>
        </w:rPr>
        <w:t>on</w:t>
      </w:r>
      <w:r>
        <w:rPr>
          <w:i/>
          <w:spacing w:val="-14"/>
          <w:sz w:val="24"/>
        </w:rPr>
        <w:t xml:space="preserve"> </w:t>
      </w:r>
      <w:r>
        <w:rPr>
          <w:i/>
          <w:sz w:val="24"/>
        </w:rPr>
        <w:t>Cloud</w:t>
      </w:r>
      <w:r>
        <w:rPr>
          <w:i/>
          <w:spacing w:val="-14"/>
          <w:sz w:val="24"/>
        </w:rPr>
        <w:t xml:space="preserve"> </w:t>
      </w:r>
      <w:r>
        <w:rPr>
          <w:i/>
          <w:sz w:val="24"/>
        </w:rPr>
        <w:t>Networking,</w:t>
      </w:r>
      <w:r>
        <w:rPr>
          <w:i/>
          <w:spacing w:val="-12"/>
          <w:sz w:val="24"/>
        </w:rPr>
        <w:t xml:space="preserve"> </w:t>
      </w:r>
      <w:proofErr w:type="spellStart"/>
      <w:r>
        <w:rPr>
          <w:i/>
          <w:sz w:val="24"/>
        </w:rPr>
        <w:t>CloudNet</w:t>
      </w:r>
      <w:proofErr w:type="spellEnd"/>
      <w:r>
        <w:rPr>
          <w:i/>
          <w:sz w:val="24"/>
        </w:rPr>
        <w:t xml:space="preserve"> 2014</w:t>
      </w:r>
      <w:r>
        <w:rPr>
          <w:sz w:val="24"/>
        </w:rPr>
        <w:t>, pp. 120–125,</w:t>
      </w:r>
      <w:r>
        <w:rPr>
          <w:spacing w:val="-12"/>
          <w:sz w:val="24"/>
        </w:rPr>
        <w:t xml:space="preserve"> </w:t>
      </w:r>
      <w:r>
        <w:rPr>
          <w:sz w:val="24"/>
        </w:rPr>
        <w:t>2014.</w:t>
      </w:r>
    </w:p>
    <w:p w14:paraId="174E6867" w14:textId="77777777" w:rsidR="004B4298" w:rsidRDefault="007908FA">
      <w:pPr>
        <w:spacing w:before="207" w:line="415" w:lineRule="auto"/>
        <w:ind w:left="616" w:right="111" w:hanging="396"/>
        <w:jc w:val="both"/>
        <w:rPr>
          <w:sz w:val="24"/>
        </w:rPr>
      </w:pPr>
      <w:bookmarkStart w:id="86" w:name="_bookmark50"/>
      <w:bookmarkEnd w:id="86"/>
      <w:r>
        <w:rPr>
          <w:sz w:val="24"/>
        </w:rPr>
        <w:t xml:space="preserve">[9] A. </w:t>
      </w:r>
      <w:proofErr w:type="spellStart"/>
      <w:r>
        <w:rPr>
          <w:sz w:val="24"/>
        </w:rPr>
        <w:t>Gelberger</w:t>
      </w:r>
      <w:proofErr w:type="spellEnd"/>
      <w:r>
        <w:rPr>
          <w:sz w:val="24"/>
        </w:rPr>
        <w:t xml:space="preserve">, N. </w:t>
      </w:r>
      <w:r>
        <w:rPr>
          <w:spacing w:val="-4"/>
          <w:sz w:val="24"/>
        </w:rPr>
        <w:t xml:space="preserve">Yemini, </w:t>
      </w:r>
      <w:r>
        <w:rPr>
          <w:sz w:val="24"/>
        </w:rPr>
        <w:t xml:space="preserve">and R. </w:t>
      </w:r>
      <w:proofErr w:type="spellStart"/>
      <w:r>
        <w:rPr>
          <w:sz w:val="24"/>
        </w:rPr>
        <w:t>Giladi</w:t>
      </w:r>
      <w:proofErr w:type="spellEnd"/>
      <w:r>
        <w:rPr>
          <w:sz w:val="24"/>
        </w:rPr>
        <w:t>, “Performance analysis of Software-Defined Net- working</w:t>
      </w:r>
      <w:r>
        <w:rPr>
          <w:spacing w:val="-12"/>
          <w:sz w:val="24"/>
        </w:rPr>
        <w:t xml:space="preserve"> </w:t>
      </w:r>
      <w:r>
        <w:rPr>
          <w:sz w:val="24"/>
        </w:rPr>
        <w:t>(SDN),”</w:t>
      </w:r>
      <w:r>
        <w:rPr>
          <w:spacing w:val="-12"/>
          <w:sz w:val="24"/>
        </w:rPr>
        <w:t xml:space="preserve"> </w:t>
      </w:r>
      <w:r>
        <w:rPr>
          <w:sz w:val="24"/>
        </w:rPr>
        <w:t>in</w:t>
      </w:r>
      <w:r>
        <w:rPr>
          <w:spacing w:val="-11"/>
          <w:sz w:val="24"/>
        </w:rPr>
        <w:t xml:space="preserve"> </w:t>
      </w:r>
      <w:r>
        <w:rPr>
          <w:i/>
          <w:sz w:val="24"/>
        </w:rPr>
        <w:t>Proceedings</w:t>
      </w:r>
      <w:r>
        <w:rPr>
          <w:i/>
          <w:spacing w:val="-12"/>
          <w:sz w:val="24"/>
        </w:rPr>
        <w:t xml:space="preserve"> </w:t>
      </w:r>
      <w:r>
        <w:rPr>
          <w:i/>
          <w:sz w:val="24"/>
        </w:rPr>
        <w:t>-</w:t>
      </w:r>
      <w:r>
        <w:rPr>
          <w:i/>
          <w:spacing w:val="-12"/>
          <w:sz w:val="24"/>
        </w:rPr>
        <w:t xml:space="preserve"> </w:t>
      </w:r>
      <w:r>
        <w:rPr>
          <w:i/>
          <w:sz w:val="24"/>
        </w:rPr>
        <w:t>IEEE</w:t>
      </w:r>
      <w:r>
        <w:rPr>
          <w:i/>
          <w:spacing w:val="-12"/>
          <w:sz w:val="24"/>
        </w:rPr>
        <w:t xml:space="preserve"> </w:t>
      </w:r>
      <w:r>
        <w:rPr>
          <w:i/>
          <w:sz w:val="24"/>
        </w:rPr>
        <w:t>Computer</w:t>
      </w:r>
      <w:r>
        <w:rPr>
          <w:i/>
          <w:spacing w:val="-12"/>
          <w:sz w:val="24"/>
        </w:rPr>
        <w:t xml:space="preserve"> </w:t>
      </w:r>
      <w:r>
        <w:rPr>
          <w:i/>
          <w:spacing w:val="-4"/>
          <w:sz w:val="24"/>
        </w:rPr>
        <w:t>Society’s</w:t>
      </w:r>
      <w:r>
        <w:rPr>
          <w:i/>
          <w:spacing w:val="-12"/>
          <w:sz w:val="24"/>
        </w:rPr>
        <w:t xml:space="preserve"> </w:t>
      </w:r>
      <w:r>
        <w:rPr>
          <w:i/>
          <w:sz w:val="24"/>
        </w:rPr>
        <w:t>Annual</w:t>
      </w:r>
      <w:r>
        <w:rPr>
          <w:i/>
          <w:spacing w:val="-12"/>
          <w:sz w:val="24"/>
        </w:rPr>
        <w:t xml:space="preserve"> </w:t>
      </w:r>
      <w:r>
        <w:rPr>
          <w:i/>
          <w:sz w:val="24"/>
        </w:rPr>
        <w:t>International</w:t>
      </w:r>
      <w:r>
        <w:rPr>
          <w:i/>
          <w:spacing w:val="-12"/>
          <w:sz w:val="24"/>
        </w:rPr>
        <w:t xml:space="preserve"> </w:t>
      </w:r>
      <w:proofErr w:type="spellStart"/>
      <w:r>
        <w:rPr>
          <w:i/>
          <w:sz w:val="24"/>
        </w:rPr>
        <w:t>Sympo</w:t>
      </w:r>
      <w:proofErr w:type="spellEnd"/>
      <w:r>
        <w:rPr>
          <w:i/>
          <w:sz w:val="24"/>
        </w:rPr>
        <w:t xml:space="preserve">- </w:t>
      </w:r>
      <w:proofErr w:type="spellStart"/>
      <w:r>
        <w:rPr>
          <w:i/>
          <w:sz w:val="24"/>
        </w:rPr>
        <w:t>sium</w:t>
      </w:r>
      <w:proofErr w:type="spellEnd"/>
      <w:r>
        <w:rPr>
          <w:i/>
          <w:sz w:val="24"/>
        </w:rPr>
        <w:t xml:space="preserve"> on Modeling, Analysis, and Simulation of Computer and Telecommunications Sys- </w:t>
      </w:r>
      <w:proofErr w:type="spellStart"/>
      <w:r>
        <w:rPr>
          <w:i/>
          <w:sz w:val="24"/>
        </w:rPr>
        <w:t>tems</w:t>
      </w:r>
      <w:proofErr w:type="spellEnd"/>
      <w:r>
        <w:rPr>
          <w:i/>
          <w:sz w:val="24"/>
        </w:rPr>
        <w:t>, MASCOTS</w:t>
      </w:r>
      <w:r>
        <w:rPr>
          <w:sz w:val="24"/>
        </w:rPr>
        <w:t>, pp. 389–393,</w:t>
      </w:r>
      <w:r>
        <w:rPr>
          <w:spacing w:val="-17"/>
          <w:sz w:val="24"/>
        </w:rPr>
        <w:t xml:space="preserve"> </w:t>
      </w:r>
      <w:r>
        <w:rPr>
          <w:sz w:val="24"/>
        </w:rPr>
        <w:t>2013.</w:t>
      </w:r>
    </w:p>
    <w:p w14:paraId="3607EC3E" w14:textId="77777777" w:rsidR="004B4298" w:rsidRDefault="007908FA">
      <w:pPr>
        <w:spacing w:before="207" w:line="415" w:lineRule="auto"/>
        <w:ind w:left="616" w:right="111" w:hanging="516"/>
        <w:jc w:val="both"/>
        <w:rPr>
          <w:sz w:val="24"/>
        </w:rPr>
      </w:pPr>
      <w:bookmarkStart w:id="87" w:name="_bookmark51"/>
      <w:bookmarkEnd w:id="87"/>
      <w:r>
        <w:rPr>
          <w:sz w:val="24"/>
        </w:rPr>
        <w:t xml:space="preserve">[10] M. </w:t>
      </w:r>
      <w:proofErr w:type="spellStart"/>
      <w:r>
        <w:rPr>
          <w:sz w:val="24"/>
        </w:rPr>
        <w:t>Jarschel</w:t>
      </w:r>
      <w:proofErr w:type="spellEnd"/>
      <w:r>
        <w:rPr>
          <w:sz w:val="24"/>
        </w:rPr>
        <w:t xml:space="preserve">, S. </w:t>
      </w:r>
      <w:proofErr w:type="spellStart"/>
      <w:r>
        <w:rPr>
          <w:sz w:val="24"/>
        </w:rPr>
        <w:t>Oechsner</w:t>
      </w:r>
      <w:proofErr w:type="spellEnd"/>
      <w:r>
        <w:rPr>
          <w:sz w:val="24"/>
        </w:rPr>
        <w:t xml:space="preserve">, D. Schlosser, R. Pries, S. </w:t>
      </w:r>
      <w:proofErr w:type="spellStart"/>
      <w:r>
        <w:rPr>
          <w:sz w:val="24"/>
        </w:rPr>
        <w:t>Goll</w:t>
      </w:r>
      <w:proofErr w:type="spellEnd"/>
      <w:r>
        <w:rPr>
          <w:sz w:val="24"/>
        </w:rPr>
        <w:t xml:space="preserve">, and </w:t>
      </w:r>
      <w:r>
        <w:rPr>
          <w:spacing w:val="-14"/>
          <w:sz w:val="24"/>
        </w:rPr>
        <w:t xml:space="preserve">P. </w:t>
      </w:r>
      <w:r>
        <w:rPr>
          <w:sz w:val="24"/>
        </w:rPr>
        <w:t>Tran-Gia, “Modeling and performance</w:t>
      </w:r>
      <w:r>
        <w:rPr>
          <w:spacing w:val="-12"/>
          <w:sz w:val="24"/>
        </w:rPr>
        <w:t xml:space="preserve"> </w:t>
      </w:r>
      <w:r>
        <w:rPr>
          <w:sz w:val="24"/>
        </w:rPr>
        <w:t>evaluation</w:t>
      </w:r>
      <w:r>
        <w:rPr>
          <w:spacing w:val="-12"/>
          <w:sz w:val="24"/>
        </w:rPr>
        <w:t xml:space="preserve"> </w:t>
      </w:r>
      <w:r>
        <w:rPr>
          <w:sz w:val="24"/>
        </w:rPr>
        <w:t>of</w:t>
      </w:r>
      <w:r>
        <w:rPr>
          <w:spacing w:val="-12"/>
          <w:sz w:val="24"/>
        </w:rPr>
        <w:t xml:space="preserve"> </w:t>
      </w:r>
      <w:r>
        <w:rPr>
          <w:sz w:val="24"/>
        </w:rPr>
        <w:t>an</w:t>
      </w:r>
      <w:r>
        <w:rPr>
          <w:spacing w:val="-12"/>
          <w:sz w:val="24"/>
        </w:rPr>
        <w:t xml:space="preserve"> </w:t>
      </w:r>
      <w:proofErr w:type="spellStart"/>
      <w:r>
        <w:rPr>
          <w:sz w:val="24"/>
        </w:rPr>
        <w:t>OpenFlow</w:t>
      </w:r>
      <w:proofErr w:type="spellEnd"/>
      <w:r>
        <w:rPr>
          <w:spacing w:val="-12"/>
          <w:sz w:val="24"/>
        </w:rPr>
        <w:t xml:space="preserve"> </w:t>
      </w:r>
      <w:r>
        <w:rPr>
          <w:sz w:val="24"/>
        </w:rPr>
        <w:t>architecture,”</w:t>
      </w:r>
      <w:r>
        <w:rPr>
          <w:spacing w:val="-12"/>
          <w:sz w:val="24"/>
        </w:rPr>
        <w:t xml:space="preserve"> </w:t>
      </w:r>
      <w:r>
        <w:rPr>
          <w:i/>
          <w:spacing w:val="-5"/>
          <w:sz w:val="24"/>
        </w:rPr>
        <w:t>2011</w:t>
      </w:r>
      <w:r>
        <w:rPr>
          <w:i/>
          <w:spacing w:val="-12"/>
          <w:sz w:val="24"/>
        </w:rPr>
        <w:t xml:space="preserve"> </w:t>
      </w:r>
      <w:r>
        <w:rPr>
          <w:i/>
          <w:spacing w:val="-3"/>
          <w:sz w:val="24"/>
        </w:rPr>
        <w:t>23rd</w:t>
      </w:r>
      <w:r>
        <w:rPr>
          <w:i/>
          <w:spacing w:val="-12"/>
          <w:sz w:val="24"/>
        </w:rPr>
        <w:t xml:space="preserve"> </w:t>
      </w:r>
      <w:r>
        <w:rPr>
          <w:i/>
          <w:sz w:val="24"/>
        </w:rPr>
        <w:t>International</w:t>
      </w:r>
      <w:r>
        <w:rPr>
          <w:i/>
          <w:spacing w:val="-12"/>
          <w:sz w:val="24"/>
        </w:rPr>
        <w:t xml:space="preserve"> </w:t>
      </w:r>
      <w:proofErr w:type="spellStart"/>
      <w:r>
        <w:rPr>
          <w:i/>
          <w:sz w:val="24"/>
        </w:rPr>
        <w:t>Teletraffic</w:t>
      </w:r>
      <w:proofErr w:type="spellEnd"/>
      <w:r>
        <w:rPr>
          <w:i/>
          <w:sz w:val="24"/>
        </w:rPr>
        <w:t xml:space="preserve"> Congress (ITC)</w:t>
      </w:r>
      <w:r>
        <w:rPr>
          <w:sz w:val="24"/>
        </w:rPr>
        <w:t>, pp. 1–7,</w:t>
      </w:r>
      <w:r>
        <w:rPr>
          <w:spacing w:val="-33"/>
          <w:sz w:val="24"/>
        </w:rPr>
        <w:t xml:space="preserve"> </w:t>
      </w:r>
      <w:r>
        <w:rPr>
          <w:sz w:val="24"/>
        </w:rPr>
        <w:t>2011.</w:t>
      </w:r>
    </w:p>
    <w:p w14:paraId="68FEE289" w14:textId="77777777" w:rsidR="004B4298" w:rsidRDefault="007908FA">
      <w:pPr>
        <w:spacing w:before="207" w:line="415" w:lineRule="auto"/>
        <w:ind w:left="616" w:right="111" w:hanging="507"/>
        <w:jc w:val="both"/>
        <w:rPr>
          <w:sz w:val="24"/>
        </w:rPr>
      </w:pPr>
      <w:bookmarkStart w:id="88" w:name="_bookmark52"/>
      <w:bookmarkEnd w:id="88"/>
      <w:r>
        <w:rPr>
          <w:sz w:val="24"/>
        </w:rPr>
        <w:t xml:space="preserve">[11] C. </w:t>
      </w:r>
      <w:proofErr w:type="spellStart"/>
      <w:r>
        <w:rPr>
          <w:sz w:val="24"/>
        </w:rPr>
        <w:t>Rotsos</w:t>
      </w:r>
      <w:proofErr w:type="spellEnd"/>
      <w:r>
        <w:rPr>
          <w:sz w:val="24"/>
        </w:rPr>
        <w:t xml:space="preserve">, G. </w:t>
      </w:r>
      <w:proofErr w:type="spellStart"/>
      <w:r>
        <w:rPr>
          <w:sz w:val="24"/>
        </w:rPr>
        <w:t>Antichi</w:t>
      </w:r>
      <w:proofErr w:type="spellEnd"/>
      <w:r>
        <w:rPr>
          <w:sz w:val="24"/>
        </w:rPr>
        <w:t xml:space="preserve">, M. </w:t>
      </w:r>
      <w:proofErr w:type="spellStart"/>
      <w:r>
        <w:rPr>
          <w:sz w:val="24"/>
        </w:rPr>
        <w:t>Bruyere</w:t>
      </w:r>
      <w:proofErr w:type="spellEnd"/>
      <w:r>
        <w:rPr>
          <w:sz w:val="24"/>
        </w:rPr>
        <w:t xml:space="preserve">, P. </w:t>
      </w:r>
      <w:proofErr w:type="spellStart"/>
      <w:r>
        <w:rPr>
          <w:sz w:val="24"/>
        </w:rPr>
        <w:t>Owezarski</w:t>
      </w:r>
      <w:proofErr w:type="spellEnd"/>
      <w:r>
        <w:rPr>
          <w:sz w:val="24"/>
        </w:rPr>
        <w:t xml:space="preserve">, and A. W. Moore, “OFLOPS-Turbo: Testing the next-generation </w:t>
      </w:r>
      <w:proofErr w:type="spellStart"/>
      <w:r>
        <w:rPr>
          <w:sz w:val="24"/>
        </w:rPr>
        <w:t>OpenFlow</w:t>
      </w:r>
      <w:proofErr w:type="spellEnd"/>
      <w:r>
        <w:rPr>
          <w:sz w:val="24"/>
        </w:rPr>
        <w:t xml:space="preserve"> switch,” </w:t>
      </w:r>
      <w:r>
        <w:rPr>
          <w:i/>
          <w:sz w:val="24"/>
        </w:rPr>
        <w:t xml:space="preserve">IEEE International Conference on Com- </w:t>
      </w:r>
      <w:proofErr w:type="spellStart"/>
      <w:r>
        <w:rPr>
          <w:i/>
          <w:sz w:val="24"/>
        </w:rPr>
        <w:t>munications</w:t>
      </w:r>
      <w:proofErr w:type="spellEnd"/>
      <w:r>
        <w:rPr>
          <w:sz w:val="24"/>
        </w:rPr>
        <w:t>, pp. 5571–5576, 2015.</w:t>
      </w:r>
    </w:p>
    <w:p w14:paraId="15457DB6" w14:textId="77777777" w:rsidR="004B4298" w:rsidRDefault="004B4298">
      <w:pPr>
        <w:spacing w:line="415" w:lineRule="auto"/>
        <w:jc w:val="both"/>
        <w:rPr>
          <w:sz w:val="24"/>
        </w:rPr>
        <w:sectPr w:rsidR="004B4298">
          <w:pgSz w:w="11910" w:h="16840"/>
          <w:pgMar w:top="1160" w:right="1020" w:bottom="1000" w:left="1600" w:header="0" w:footer="812" w:gutter="0"/>
          <w:cols w:space="720"/>
        </w:sectPr>
      </w:pPr>
    </w:p>
    <w:p w14:paraId="25F45DB9" w14:textId="77777777" w:rsidR="004B4298" w:rsidRDefault="007908FA">
      <w:pPr>
        <w:pStyle w:val="a3"/>
        <w:spacing w:before="54"/>
        <w:ind w:left="100" w:right="-12"/>
      </w:pPr>
      <w:bookmarkStart w:id="89" w:name="_bookmark53"/>
      <w:bookmarkEnd w:id="89"/>
      <w:r>
        <w:lastRenderedPageBreak/>
        <w:t>[12]</w:t>
      </w:r>
      <w:r>
        <w:rPr>
          <w:spacing w:val="53"/>
        </w:rPr>
        <w:t xml:space="preserve"> </w:t>
      </w:r>
      <w:r>
        <w:t xml:space="preserve">R. B. Handfield and K. </w:t>
      </w:r>
      <w:proofErr w:type="spellStart"/>
      <w:r>
        <w:t>Mccormack</w:t>
      </w:r>
      <w:proofErr w:type="spellEnd"/>
      <w:r>
        <w:t xml:space="preserve">, “What </w:t>
      </w:r>
      <w:r>
        <w:rPr>
          <w:spacing w:val="-8"/>
        </w:rPr>
        <w:t xml:space="preserve">You </w:t>
      </w:r>
      <w:r>
        <w:t xml:space="preserve">Need to Know About SDN Flow </w:t>
      </w:r>
      <w:r>
        <w:rPr>
          <w:spacing w:val="-3"/>
        </w:rPr>
        <w:t>Tables,”</w:t>
      </w:r>
    </w:p>
    <w:p w14:paraId="2ABC5B4C" w14:textId="77777777" w:rsidR="004B4298" w:rsidRDefault="007908FA">
      <w:pPr>
        <w:spacing w:before="202"/>
        <w:ind w:left="616"/>
        <w:rPr>
          <w:sz w:val="24"/>
        </w:rPr>
      </w:pPr>
      <w:r>
        <w:rPr>
          <w:i/>
          <w:sz w:val="24"/>
        </w:rPr>
        <w:t>Supply Chain Management Review</w:t>
      </w:r>
      <w:r>
        <w:rPr>
          <w:sz w:val="24"/>
        </w:rPr>
        <w:t>, no. September, pp. 29–36, 2015.</w:t>
      </w:r>
    </w:p>
    <w:p w14:paraId="17074B54" w14:textId="77777777" w:rsidR="004B4298" w:rsidRDefault="004B4298">
      <w:pPr>
        <w:pStyle w:val="a3"/>
        <w:spacing w:before="10"/>
        <w:rPr>
          <w:sz w:val="34"/>
        </w:rPr>
      </w:pPr>
    </w:p>
    <w:p w14:paraId="0DE18B64" w14:textId="77777777" w:rsidR="004B4298" w:rsidRDefault="007908FA">
      <w:pPr>
        <w:spacing w:line="415" w:lineRule="auto"/>
        <w:ind w:left="616" w:right="111" w:hanging="516"/>
        <w:jc w:val="both"/>
        <w:rPr>
          <w:sz w:val="24"/>
        </w:rPr>
      </w:pPr>
      <w:bookmarkStart w:id="90" w:name="_bookmark54"/>
      <w:bookmarkEnd w:id="90"/>
      <w:r>
        <w:rPr>
          <w:sz w:val="24"/>
        </w:rPr>
        <w:t xml:space="preserve">[13] </w:t>
      </w:r>
      <w:r>
        <w:rPr>
          <w:spacing w:val="-16"/>
          <w:sz w:val="24"/>
        </w:rPr>
        <w:t xml:space="preserve">V. </w:t>
      </w:r>
      <w:proofErr w:type="spellStart"/>
      <w:r>
        <w:rPr>
          <w:sz w:val="24"/>
        </w:rPr>
        <w:t>Tanyingyong</w:t>
      </w:r>
      <w:proofErr w:type="spellEnd"/>
      <w:r>
        <w:rPr>
          <w:sz w:val="24"/>
        </w:rPr>
        <w:t xml:space="preserve">, M. </w:t>
      </w:r>
      <w:proofErr w:type="spellStart"/>
      <w:r>
        <w:rPr>
          <w:sz w:val="24"/>
        </w:rPr>
        <w:t>Hidell</w:t>
      </w:r>
      <w:proofErr w:type="spellEnd"/>
      <w:r>
        <w:rPr>
          <w:sz w:val="24"/>
        </w:rPr>
        <w:t xml:space="preserve">, and </w:t>
      </w:r>
      <w:r>
        <w:rPr>
          <w:spacing w:val="-14"/>
          <w:sz w:val="24"/>
        </w:rPr>
        <w:t xml:space="preserve">P. </w:t>
      </w:r>
      <w:proofErr w:type="spellStart"/>
      <w:r>
        <w:rPr>
          <w:sz w:val="24"/>
        </w:rPr>
        <w:t>Sjödin</w:t>
      </w:r>
      <w:proofErr w:type="spellEnd"/>
      <w:r>
        <w:rPr>
          <w:sz w:val="24"/>
        </w:rPr>
        <w:t xml:space="preserve">, “Improving PC-based </w:t>
      </w:r>
      <w:proofErr w:type="spellStart"/>
      <w:r>
        <w:rPr>
          <w:sz w:val="24"/>
        </w:rPr>
        <w:t>OpenFlow</w:t>
      </w:r>
      <w:proofErr w:type="spellEnd"/>
      <w:r>
        <w:rPr>
          <w:sz w:val="24"/>
        </w:rPr>
        <w:t xml:space="preserve"> switching performance,” </w:t>
      </w:r>
      <w:r>
        <w:rPr>
          <w:i/>
          <w:sz w:val="24"/>
        </w:rPr>
        <w:t>Architectures for Networking and Communications Systems (ANCS),</w:t>
      </w:r>
      <w:r>
        <w:rPr>
          <w:i/>
          <w:spacing w:val="-32"/>
          <w:sz w:val="24"/>
        </w:rPr>
        <w:t xml:space="preserve"> </w:t>
      </w:r>
      <w:r>
        <w:rPr>
          <w:i/>
          <w:sz w:val="24"/>
        </w:rPr>
        <w:t>2010 ACM/IEEE Symposium on</w:t>
      </w:r>
      <w:r>
        <w:rPr>
          <w:sz w:val="24"/>
        </w:rPr>
        <w:t>, pp. 8–9,</w:t>
      </w:r>
      <w:r>
        <w:rPr>
          <w:spacing w:val="-19"/>
          <w:sz w:val="24"/>
        </w:rPr>
        <w:t xml:space="preserve"> </w:t>
      </w:r>
      <w:r>
        <w:rPr>
          <w:sz w:val="24"/>
        </w:rPr>
        <w:t>2010.</w:t>
      </w:r>
    </w:p>
    <w:p w14:paraId="20AD45CF" w14:textId="77777777" w:rsidR="004B4298" w:rsidRDefault="007908FA">
      <w:pPr>
        <w:spacing w:before="207" w:line="415" w:lineRule="auto"/>
        <w:ind w:left="616" w:right="111" w:hanging="516"/>
        <w:jc w:val="both"/>
        <w:rPr>
          <w:sz w:val="24"/>
        </w:rPr>
      </w:pPr>
      <w:bookmarkStart w:id="91" w:name="_bookmark55"/>
      <w:bookmarkEnd w:id="91"/>
      <w:r>
        <w:rPr>
          <w:sz w:val="24"/>
        </w:rPr>
        <w:t xml:space="preserve">[14] D. Y. Huang, K. </w:t>
      </w:r>
      <w:proofErr w:type="spellStart"/>
      <w:r>
        <w:rPr>
          <w:sz w:val="24"/>
        </w:rPr>
        <w:t>Yocum</w:t>
      </w:r>
      <w:proofErr w:type="spellEnd"/>
      <w:r>
        <w:rPr>
          <w:sz w:val="24"/>
        </w:rPr>
        <w:t xml:space="preserve">, and A. C. </w:t>
      </w:r>
      <w:proofErr w:type="spellStart"/>
      <w:r>
        <w:rPr>
          <w:sz w:val="24"/>
        </w:rPr>
        <w:t>Snoeren</w:t>
      </w:r>
      <w:proofErr w:type="spellEnd"/>
      <w:r>
        <w:rPr>
          <w:sz w:val="24"/>
        </w:rPr>
        <w:t xml:space="preserve">, “High-fidelity switch models for software- defined network emulation,” </w:t>
      </w:r>
      <w:r>
        <w:rPr>
          <w:i/>
          <w:sz w:val="24"/>
        </w:rPr>
        <w:t xml:space="preserve">Proceedings of the second ACM SIGCOMM workshop on Hot topics in software defined networking - </w:t>
      </w:r>
      <w:proofErr w:type="spellStart"/>
      <w:r>
        <w:rPr>
          <w:i/>
          <w:sz w:val="24"/>
        </w:rPr>
        <w:t>HotSDN</w:t>
      </w:r>
      <w:proofErr w:type="spellEnd"/>
      <w:r>
        <w:rPr>
          <w:i/>
          <w:sz w:val="24"/>
        </w:rPr>
        <w:t xml:space="preserve"> ’13</w:t>
      </w:r>
      <w:r>
        <w:rPr>
          <w:sz w:val="24"/>
        </w:rPr>
        <w:t>, p. 43, 2013.</w:t>
      </w:r>
    </w:p>
    <w:p w14:paraId="325BDECE" w14:textId="77777777" w:rsidR="004B4298" w:rsidRDefault="007908FA">
      <w:pPr>
        <w:spacing w:before="207" w:line="415" w:lineRule="auto"/>
        <w:ind w:left="616" w:right="112" w:hanging="516"/>
        <w:jc w:val="both"/>
        <w:rPr>
          <w:sz w:val="24"/>
        </w:rPr>
      </w:pPr>
      <w:bookmarkStart w:id="92" w:name="_bookmark56"/>
      <w:bookmarkEnd w:id="92"/>
      <w:r>
        <w:rPr>
          <w:sz w:val="24"/>
        </w:rPr>
        <w:t xml:space="preserve">[15] </w:t>
      </w:r>
      <w:r>
        <w:rPr>
          <w:i/>
          <w:sz w:val="24"/>
        </w:rPr>
        <w:t xml:space="preserve">CVE-2016-2074: MPLS buffer overflow vulnerabilities in Open </w:t>
      </w:r>
      <w:proofErr w:type="spellStart"/>
      <w:r>
        <w:rPr>
          <w:i/>
          <w:sz w:val="24"/>
        </w:rPr>
        <w:t>vSwitch</w:t>
      </w:r>
      <w:proofErr w:type="spellEnd"/>
      <w:r>
        <w:rPr>
          <w:sz w:val="24"/>
        </w:rPr>
        <w:t xml:space="preserve">. </w:t>
      </w:r>
      <w:hyperlink r:id="rId29">
        <w:r>
          <w:rPr>
            <w:sz w:val="24"/>
          </w:rPr>
          <w:t>http://openvswitch.org/pipermail/announce/2016-March/000082.html.</w:t>
        </w:r>
      </w:hyperlink>
    </w:p>
    <w:sectPr w:rsidR="004B4298">
      <w:pgSz w:w="11910" w:h="16840"/>
      <w:pgMar w:top="1360" w:right="1020" w:bottom="1000" w:left="1600" w:header="0" w:footer="81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4898C670" w14:textId="77777777" w:rsidR="00DF0122" w:rsidRDefault="00DF0122">
      <w:r>
        <w:separator/>
      </w:r>
    </w:p>
  </w:endnote>
  <w:endnote w:type="continuationSeparator" w:id="0">
    <w:p w14:paraId="60A1F920" w14:textId="77777777" w:rsidR="00DF0122" w:rsidRDefault="00DF0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新細明體">
    <w:charset w:val="88"/>
    <w:family w:val="auto"/>
    <w:pitch w:val="variable"/>
    <w:sig w:usb0="A00002FF" w:usb1="28CFFCFA" w:usb2="00000016" w:usb3="00000000" w:csb0="00100001" w:csb1="00000000"/>
  </w:font>
  <w:font w:name="PMingLiU">
    <w:panose1 w:val="02020500000000000000"/>
    <w:charset w:val="88"/>
    <w:family w:val="auto"/>
    <w:pitch w:val="variable"/>
    <w:sig w:usb0="A00002FF" w:usb1="28CFFCFA" w:usb2="00000016" w:usb3="00000000" w:csb0="00100001" w:csb1="00000000"/>
  </w:font>
  <w:font w:name="SimSun">
    <w:panose1 w:val="02010600030101010101"/>
    <w:charset w:val="86"/>
    <w:family w:val="auto"/>
    <w:pitch w:val="variable"/>
    <w:sig w:usb0="00000003" w:usb1="288F0000" w:usb2="00000016" w:usb3="00000000" w:csb0="00040001" w:csb1="00000000"/>
  </w:font>
  <w:font w:name="DFKai-SB">
    <w:altName w:val="Zapfino"/>
    <w:charset w:val="00"/>
    <w:family w:val="script"/>
    <w:pitch w:val="fixed"/>
  </w:font>
  <w:font w:name="Meiryo">
    <w:panose1 w:val="020B0604030504040204"/>
    <w:charset w:val="80"/>
    <w:family w:val="auto"/>
    <w:pitch w:val="variable"/>
    <w:sig w:usb0="E00002FF" w:usb1="6AC7FFFF" w:usb2="08000012" w:usb3="00000000" w:csb0="0002009F" w:csb1="00000000"/>
  </w:font>
  <w:font w:name="Tahoma">
    <w:panose1 w:val="020B0604030504040204"/>
    <w:charset w:val="00"/>
    <w:family w:val="auto"/>
    <w:pitch w:val="variable"/>
    <w:sig w:usb0="E1002EFF" w:usb1="C000605B" w:usb2="00000029" w:usb3="00000000" w:csb0="000101FF" w:csb1="00000000"/>
  </w:font>
  <w:font w:name="Bookman Old Style">
    <w:panose1 w:val="02050604050505020204"/>
    <w:charset w:val="00"/>
    <w:family w:val="auto"/>
    <w:pitch w:val="variable"/>
    <w:sig w:usb0="00000287" w:usb1="00000000" w:usb2="00000000" w:usb3="00000000" w:csb0="0000009F" w:csb1="00000000"/>
  </w:font>
  <w:font w:name="Trebuchet MS">
    <w:panose1 w:val="020B06030202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E831BB5" w14:textId="77777777" w:rsidR="007908FA" w:rsidRDefault="007908FA">
    <w:pPr>
      <w:pStyle w:val="a3"/>
      <w:spacing w:line="14" w:lineRule="auto"/>
      <w:rPr>
        <w:sz w:val="20"/>
      </w:rPr>
    </w:pPr>
    <w:r>
      <w:pict w14:anchorId="050ACDDE">
        <v:shapetype id="_x0000_t202" coordsize="21600,21600" o:spt="202" path="m0,0l0,21600,21600,21600,21600,0xe">
          <v:stroke joinstyle="miter"/>
          <v:path gradientshapeok="t" o:connecttype="rect"/>
        </v:shapetype>
        <v:shape id="_x0000_s2055" type="#_x0000_t202" style="position:absolute;margin-left:306.45pt;margin-top:790.25pt;width:10.65pt;height:14pt;z-index:-40480;mso-position-horizontal-relative:page;mso-position-vertical-relative:page" filled="f" stroked="f">
          <v:textbox inset="0,0,0,0">
            <w:txbxContent>
              <w:p w14:paraId="18B17215" w14:textId="77777777" w:rsidR="007908FA" w:rsidRDefault="007908FA">
                <w:pPr>
                  <w:pStyle w:val="a3"/>
                  <w:spacing w:line="264" w:lineRule="exact"/>
                  <w:ind w:left="40"/>
                </w:pPr>
                <w:r>
                  <w:fldChar w:fldCharType="begin"/>
                </w:r>
                <w:r>
                  <w:instrText xml:space="preserve"> PAGE  \* roman </w:instrText>
                </w:r>
                <w:r>
                  <w:fldChar w:fldCharType="separate"/>
                </w:r>
                <w:r w:rsidR="001A4D05">
                  <w:rPr>
                    <w:noProof/>
                  </w:rPr>
                  <w:t>ii</w:t>
                </w:r>
                <w:r>
                  <w:fldChar w:fldCharType="end"/>
                </w:r>
              </w:p>
            </w:txbxContent>
          </v:textbox>
          <w10:wrap anchorx="page" anchory="page"/>
        </v:shape>
      </w:pic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5B1F90AB" w14:textId="77777777" w:rsidR="007908FA" w:rsidRDefault="007908FA">
    <w:pPr>
      <w:pStyle w:val="a3"/>
      <w:spacing w:line="14" w:lineRule="auto"/>
      <w:rPr>
        <w:sz w:val="20"/>
      </w:rPr>
    </w:pPr>
    <w:r>
      <w:pict w14:anchorId="0A88607E">
        <v:shapetype id="_x0000_t202" coordsize="21600,21600" o:spt="202" path="m0,0l0,21600,21600,21600,21600,0xe">
          <v:stroke joinstyle="miter"/>
          <v:path gradientshapeok="t" o:connecttype="rect"/>
        </v:shapetype>
        <v:shape id="_x0000_s2054" type="#_x0000_t202" style="position:absolute;margin-left:304.8pt;margin-top:790.25pt;width:14pt;height:14pt;z-index:-40456;mso-position-horizontal-relative:page;mso-position-vertical-relative:page" filled="f" stroked="f">
          <v:textbox inset="0,0,0,0">
            <w:txbxContent>
              <w:p w14:paraId="40DDA26E" w14:textId="77777777" w:rsidR="007908FA" w:rsidRDefault="007908FA">
                <w:pPr>
                  <w:pStyle w:val="a3"/>
                  <w:spacing w:line="264" w:lineRule="exact"/>
                  <w:ind w:left="40"/>
                </w:pPr>
                <w:r>
                  <w:fldChar w:fldCharType="begin"/>
                </w:r>
                <w:r>
                  <w:instrText xml:space="preserve"> PAGE  \* roman </w:instrText>
                </w:r>
                <w:r>
                  <w:fldChar w:fldCharType="separate"/>
                </w:r>
                <w:r w:rsidR="001A4D05">
                  <w:rPr>
                    <w:noProof/>
                  </w:rPr>
                  <w:t>vi</w:t>
                </w:r>
                <w:r>
                  <w:fldChar w:fldCharType="end"/>
                </w:r>
              </w:p>
            </w:txbxContent>
          </v:textbox>
          <w10:wrap anchorx="page" anchory="page"/>
        </v:shape>
      </w:pic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7C3ADD4" w14:textId="77777777" w:rsidR="007908FA" w:rsidRDefault="007908FA">
    <w:pPr>
      <w:pStyle w:val="a3"/>
      <w:spacing w:line="14" w:lineRule="auto"/>
      <w:rPr>
        <w:sz w:val="20"/>
      </w:rPr>
    </w:pPr>
    <w:r>
      <w:pict w14:anchorId="2CEA8702">
        <v:shapetype id="_x0000_t202" coordsize="21600,21600" o:spt="202" path="m0,0l0,21600,21600,21600,21600,0xe">
          <v:stroke joinstyle="miter"/>
          <v:path gradientshapeok="t" o:connecttype="rect"/>
        </v:shapetype>
        <v:shape id="_x0000_s2053" type="#_x0000_t202" style="position:absolute;margin-left:306.8pt;margin-top:790.25pt;width:10pt;height:14pt;z-index:-40432;mso-position-horizontal-relative:page;mso-position-vertical-relative:page" filled="f" stroked="f">
          <v:textbox inset="0,0,0,0">
            <w:txbxContent>
              <w:p w14:paraId="3E73E199" w14:textId="77777777" w:rsidR="007908FA" w:rsidRDefault="007908FA">
                <w:pPr>
                  <w:pStyle w:val="a3"/>
                  <w:spacing w:line="264" w:lineRule="exact"/>
                  <w:ind w:left="40"/>
                </w:pPr>
                <w:r>
                  <w:fldChar w:fldCharType="begin"/>
                </w:r>
                <w:r>
                  <w:rPr>
                    <w:w w:val="99"/>
                  </w:rPr>
                  <w:instrText xml:space="preserve"> PAGE </w:instrText>
                </w:r>
                <w:r>
                  <w:fldChar w:fldCharType="separate"/>
                </w:r>
                <w:r w:rsidR="001A4D05">
                  <w:rPr>
                    <w:noProof/>
                    <w:w w:val="99"/>
                  </w:rPr>
                  <w:t>9</w:t>
                </w:r>
                <w:r>
                  <w:fldChar w:fldCharType="end"/>
                </w:r>
              </w:p>
            </w:txbxContent>
          </v:textbox>
          <w10:wrap anchorx="page" anchory="page"/>
        </v:shape>
      </w:pic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30FB6737" w14:textId="77777777" w:rsidR="007908FA" w:rsidRDefault="007908FA">
    <w:pPr>
      <w:pStyle w:val="a3"/>
      <w:spacing w:line="14" w:lineRule="auto"/>
      <w:rPr>
        <w:sz w:val="20"/>
      </w:rPr>
    </w:pPr>
    <w:r>
      <w:pict w14:anchorId="3C4A2B46">
        <v:shapetype id="_x0000_t202" coordsize="21600,21600" o:spt="202" path="m0,0l0,21600,21600,21600,21600,0xe">
          <v:stroke joinstyle="miter"/>
          <v:path gradientshapeok="t" o:connecttype="rect"/>
        </v:shapetype>
        <v:shape id="_x0000_s2052" type="#_x0000_t202" style="position:absolute;margin-left:304.8pt;margin-top:790.25pt;width:14pt;height:14pt;z-index:-40408;mso-position-horizontal-relative:page;mso-position-vertical-relative:page" filled="f" stroked="f">
          <v:textbox inset="0,0,0,0">
            <w:txbxContent>
              <w:p w14:paraId="3C5D0DCB" w14:textId="77777777" w:rsidR="007908FA" w:rsidRDefault="007908FA">
                <w:pPr>
                  <w:pStyle w:val="a3"/>
                  <w:spacing w:line="264" w:lineRule="exact"/>
                  <w:ind w:left="20"/>
                </w:pPr>
                <w:r>
                  <w:t>10</w:t>
                </w:r>
              </w:p>
            </w:txbxContent>
          </v:textbox>
          <w10:wrap anchorx="page" anchory="page"/>
        </v:shape>
      </w:pic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79478B25" w14:textId="77777777" w:rsidR="007908FA" w:rsidRDefault="007908FA">
    <w:pPr>
      <w:pStyle w:val="a3"/>
      <w:spacing w:line="14" w:lineRule="auto"/>
      <w:rPr>
        <w:sz w:val="20"/>
      </w:rPr>
    </w:pPr>
    <w:r>
      <w:pict w14:anchorId="046AE437">
        <v:shapetype id="_x0000_t202" coordsize="21600,21600" o:spt="202" path="m0,0l0,21600,21600,21600,21600,0xe">
          <v:stroke joinstyle="miter"/>
          <v:path gradientshapeok="t" o:connecttype="rect"/>
        </v:shapetype>
        <v:shape id="_x0000_s2051" type="#_x0000_t202" style="position:absolute;margin-left:303.8pt;margin-top:790.25pt;width:16pt;height:14pt;z-index:-40384;mso-position-horizontal-relative:page;mso-position-vertical-relative:page" filled="f" stroked="f">
          <v:textbox inset="0,0,0,0">
            <w:txbxContent>
              <w:p w14:paraId="313A4CBC" w14:textId="77777777" w:rsidR="007908FA" w:rsidRDefault="007908FA">
                <w:pPr>
                  <w:pStyle w:val="a3"/>
                  <w:spacing w:line="264" w:lineRule="exact"/>
                  <w:ind w:left="40"/>
                </w:pPr>
                <w:r>
                  <w:fldChar w:fldCharType="begin"/>
                </w:r>
                <w:r>
                  <w:instrText xml:space="preserve"> PAGE </w:instrText>
                </w:r>
                <w:r>
                  <w:fldChar w:fldCharType="separate"/>
                </w:r>
                <w:r w:rsidR="001A4D05">
                  <w:rPr>
                    <w:noProof/>
                  </w:rPr>
                  <w:t>18</w:t>
                </w:r>
                <w:r>
                  <w:fldChar w:fldCharType="end"/>
                </w:r>
              </w:p>
            </w:txbxContent>
          </v:textbox>
          <w10:wrap anchorx="page" anchory="page"/>
        </v:shape>
      </w:pict>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EA5EC69" w14:textId="77777777" w:rsidR="007908FA" w:rsidRDefault="007908FA">
    <w:pPr>
      <w:pStyle w:val="a3"/>
      <w:spacing w:line="14" w:lineRule="auto"/>
      <w:rPr>
        <w:sz w:val="20"/>
      </w:rPr>
    </w:pPr>
    <w:r>
      <w:pict w14:anchorId="13C1C5E9">
        <v:shapetype id="_x0000_t202" coordsize="21600,21600" o:spt="202" path="m0,0l0,21600,21600,21600,21600,0xe">
          <v:stroke joinstyle="miter"/>
          <v:path gradientshapeok="t" o:connecttype="rect"/>
        </v:shapetype>
        <v:shape id="_x0000_s2050" type="#_x0000_t202" style="position:absolute;margin-left:304.8pt;margin-top:790.25pt;width:14pt;height:14pt;z-index:-40360;mso-position-horizontal-relative:page;mso-position-vertical-relative:page" filled="f" stroked="f">
          <v:textbox inset="0,0,0,0">
            <w:txbxContent>
              <w:p w14:paraId="71BC8D0B" w14:textId="77777777" w:rsidR="007908FA" w:rsidRDefault="007908FA">
                <w:pPr>
                  <w:pStyle w:val="a3"/>
                  <w:spacing w:line="264" w:lineRule="exact"/>
                  <w:ind w:left="20"/>
                </w:pPr>
                <w:r>
                  <w:t>20</w:t>
                </w:r>
              </w:p>
            </w:txbxContent>
          </v:textbox>
          <w10:wrap anchorx="page" anchory="page"/>
        </v:shape>
      </w:pict>
    </w:r>
  </w:p>
</w:ftr>
</file>

<file path=word/footer7.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ADDECB3" w14:textId="77777777" w:rsidR="007908FA" w:rsidRDefault="007908FA">
    <w:pPr>
      <w:pStyle w:val="a3"/>
      <w:spacing w:line="14" w:lineRule="auto"/>
      <w:rPr>
        <w:sz w:val="20"/>
      </w:rPr>
    </w:pPr>
    <w:r>
      <w:pict w14:anchorId="0BD22A67">
        <v:shapetype id="_x0000_t202" coordsize="21600,21600" o:spt="202" path="m0,0l0,21600,21600,21600,21600,0xe">
          <v:stroke joinstyle="miter"/>
          <v:path gradientshapeok="t" o:connecttype="rect"/>
        </v:shapetype>
        <v:shape id="_x0000_s2049" type="#_x0000_t202" style="position:absolute;margin-left:303.8pt;margin-top:790.25pt;width:16pt;height:14pt;z-index:-40336;mso-position-horizontal-relative:page;mso-position-vertical-relative:page" filled="f" stroked="f">
          <v:textbox inset="0,0,0,0">
            <w:txbxContent>
              <w:p w14:paraId="4EE6C804" w14:textId="77777777" w:rsidR="007908FA" w:rsidRDefault="007908FA">
                <w:pPr>
                  <w:pStyle w:val="a3"/>
                  <w:spacing w:line="264" w:lineRule="exact"/>
                  <w:ind w:left="40"/>
                </w:pPr>
                <w:r>
                  <w:fldChar w:fldCharType="begin"/>
                </w:r>
                <w:r>
                  <w:instrText xml:space="preserve"> PAGE </w:instrText>
                </w:r>
                <w:r>
                  <w:fldChar w:fldCharType="separate"/>
                </w:r>
                <w:r w:rsidR="00EA74C0">
                  <w:rPr>
                    <w:noProof/>
                  </w:rPr>
                  <w:t>21</w:t>
                </w:r>
                <w:r>
                  <w:fldChar w:fldCharType="end"/>
                </w:r>
              </w:p>
            </w:txbxContent>
          </v:textbox>
          <w10:wrap anchorx="page" anchory="page"/>
        </v:shape>
      </w:pic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1333466D" w14:textId="77777777" w:rsidR="00DF0122" w:rsidRDefault="00DF0122">
      <w:r>
        <w:separator/>
      </w:r>
    </w:p>
  </w:footnote>
  <w:footnote w:type="continuationSeparator" w:id="0">
    <w:p w14:paraId="6EC46AD9" w14:textId="77777777" w:rsidR="00DF0122" w:rsidRDefault="00DF012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268C091F"/>
    <w:multiLevelType w:val="multilevel"/>
    <w:tmpl w:val="93D4B9C6"/>
    <w:lvl w:ilvl="0">
      <w:start w:val="1"/>
      <w:numFmt w:val="decimal"/>
      <w:lvlText w:val="%1"/>
      <w:lvlJc w:val="left"/>
      <w:pPr>
        <w:ind w:left="399" w:hanging="299"/>
        <w:jc w:val="left"/>
      </w:pPr>
      <w:rPr>
        <w:rFonts w:ascii="Times New Roman" w:eastAsia="Times New Roman" w:hAnsi="Times New Roman" w:cs="Times New Roman" w:hint="default"/>
        <w:b/>
        <w:bCs/>
        <w:w w:val="99"/>
        <w:sz w:val="24"/>
        <w:szCs w:val="24"/>
      </w:rPr>
    </w:lvl>
    <w:lvl w:ilvl="1">
      <w:start w:val="1"/>
      <w:numFmt w:val="decimal"/>
      <w:lvlText w:val="%1.%2"/>
      <w:lvlJc w:val="left"/>
      <w:pPr>
        <w:ind w:left="857" w:hanging="459"/>
        <w:jc w:val="left"/>
      </w:pPr>
      <w:rPr>
        <w:rFonts w:ascii="Times New Roman" w:eastAsia="Times New Roman" w:hAnsi="Times New Roman" w:cs="Times New Roman" w:hint="default"/>
        <w:w w:val="99"/>
        <w:sz w:val="24"/>
        <w:szCs w:val="24"/>
      </w:rPr>
    </w:lvl>
    <w:lvl w:ilvl="2">
      <w:numFmt w:val="bullet"/>
      <w:lvlText w:val="•"/>
      <w:lvlJc w:val="left"/>
      <w:pPr>
        <w:ind w:left="1796" w:hanging="459"/>
      </w:pPr>
      <w:rPr>
        <w:rFonts w:hint="default"/>
      </w:rPr>
    </w:lvl>
    <w:lvl w:ilvl="3">
      <w:numFmt w:val="bullet"/>
      <w:lvlText w:val="•"/>
      <w:lvlJc w:val="left"/>
      <w:pPr>
        <w:ind w:left="2732" w:hanging="459"/>
      </w:pPr>
      <w:rPr>
        <w:rFonts w:hint="default"/>
      </w:rPr>
    </w:lvl>
    <w:lvl w:ilvl="4">
      <w:numFmt w:val="bullet"/>
      <w:lvlText w:val="•"/>
      <w:lvlJc w:val="left"/>
      <w:pPr>
        <w:ind w:left="3668" w:hanging="459"/>
      </w:pPr>
      <w:rPr>
        <w:rFonts w:hint="default"/>
      </w:rPr>
    </w:lvl>
    <w:lvl w:ilvl="5">
      <w:numFmt w:val="bullet"/>
      <w:lvlText w:val="•"/>
      <w:lvlJc w:val="left"/>
      <w:pPr>
        <w:ind w:left="4604" w:hanging="459"/>
      </w:pPr>
      <w:rPr>
        <w:rFonts w:hint="default"/>
      </w:rPr>
    </w:lvl>
    <w:lvl w:ilvl="6">
      <w:numFmt w:val="bullet"/>
      <w:lvlText w:val="•"/>
      <w:lvlJc w:val="left"/>
      <w:pPr>
        <w:ind w:left="5540" w:hanging="459"/>
      </w:pPr>
      <w:rPr>
        <w:rFonts w:hint="default"/>
      </w:rPr>
    </w:lvl>
    <w:lvl w:ilvl="7">
      <w:numFmt w:val="bullet"/>
      <w:lvlText w:val="•"/>
      <w:lvlJc w:val="left"/>
      <w:pPr>
        <w:ind w:left="6477" w:hanging="459"/>
      </w:pPr>
      <w:rPr>
        <w:rFonts w:hint="default"/>
      </w:rPr>
    </w:lvl>
    <w:lvl w:ilvl="8">
      <w:numFmt w:val="bullet"/>
      <w:lvlText w:val="•"/>
      <w:lvlJc w:val="left"/>
      <w:pPr>
        <w:ind w:left="7413" w:hanging="459"/>
      </w:pPr>
      <w:rPr>
        <w:rFonts w:hint="default"/>
      </w:rPr>
    </w:lvl>
  </w:abstractNum>
  <w:abstractNum w:abstractNumId="1">
    <w:nsid w:val="3DD25568"/>
    <w:multiLevelType w:val="multilevel"/>
    <w:tmpl w:val="74487876"/>
    <w:lvl w:ilvl="0">
      <w:start w:val="4"/>
      <w:numFmt w:val="decimal"/>
      <w:lvlText w:val="%1"/>
      <w:lvlJc w:val="left"/>
      <w:pPr>
        <w:ind w:left="875" w:hanging="775"/>
        <w:jc w:val="left"/>
      </w:pPr>
      <w:rPr>
        <w:rFonts w:hint="default"/>
      </w:rPr>
    </w:lvl>
    <w:lvl w:ilvl="1">
      <w:start w:val="1"/>
      <w:numFmt w:val="decimal"/>
      <w:lvlText w:val="%1.%2"/>
      <w:lvlJc w:val="left"/>
      <w:pPr>
        <w:ind w:left="875" w:hanging="775"/>
        <w:jc w:val="left"/>
      </w:pPr>
      <w:rPr>
        <w:rFonts w:ascii="Times New Roman" w:eastAsia="Times New Roman" w:hAnsi="Times New Roman" w:cs="Times New Roman" w:hint="default"/>
        <w:b/>
        <w:bCs/>
        <w:w w:val="101"/>
        <w:sz w:val="34"/>
        <w:szCs w:val="34"/>
      </w:rPr>
    </w:lvl>
    <w:lvl w:ilvl="2">
      <w:start w:val="1"/>
      <w:numFmt w:val="lowerLetter"/>
      <w:lvlText w:val="%3)"/>
      <w:lvlJc w:val="left"/>
      <w:pPr>
        <w:ind w:left="1236" w:hanging="205"/>
        <w:jc w:val="left"/>
      </w:pPr>
      <w:rPr>
        <w:rFonts w:ascii="Times New Roman" w:eastAsia="Times New Roman" w:hAnsi="Times New Roman" w:cs="Times New Roman" w:hint="default"/>
        <w:w w:val="99"/>
        <w:sz w:val="20"/>
        <w:szCs w:val="20"/>
      </w:rPr>
    </w:lvl>
    <w:lvl w:ilvl="3">
      <w:numFmt w:val="bullet"/>
      <w:lvlText w:val="•"/>
      <w:lvlJc w:val="left"/>
      <w:pPr>
        <w:ind w:left="3072" w:hanging="205"/>
      </w:pPr>
      <w:rPr>
        <w:rFonts w:hint="default"/>
      </w:rPr>
    </w:lvl>
    <w:lvl w:ilvl="4">
      <w:numFmt w:val="bullet"/>
      <w:lvlText w:val="•"/>
      <w:lvlJc w:val="left"/>
      <w:pPr>
        <w:ind w:left="3988" w:hanging="205"/>
      </w:pPr>
      <w:rPr>
        <w:rFonts w:hint="default"/>
      </w:rPr>
    </w:lvl>
    <w:lvl w:ilvl="5">
      <w:numFmt w:val="bullet"/>
      <w:lvlText w:val="•"/>
      <w:lvlJc w:val="left"/>
      <w:pPr>
        <w:ind w:left="4904" w:hanging="205"/>
      </w:pPr>
      <w:rPr>
        <w:rFonts w:hint="default"/>
      </w:rPr>
    </w:lvl>
    <w:lvl w:ilvl="6">
      <w:numFmt w:val="bullet"/>
      <w:lvlText w:val="•"/>
      <w:lvlJc w:val="left"/>
      <w:pPr>
        <w:ind w:left="5820" w:hanging="205"/>
      </w:pPr>
      <w:rPr>
        <w:rFonts w:hint="default"/>
      </w:rPr>
    </w:lvl>
    <w:lvl w:ilvl="7">
      <w:numFmt w:val="bullet"/>
      <w:lvlText w:val="•"/>
      <w:lvlJc w:val="left"/>
      <w:pPr>
        <w:ind w:left="6737" w:hanging="205"/>
      </w:pPr>
      <w:rPr>
        <w:rFonts w:hint="default"/>
      </w:rPr>
    </w:lvl>
    <w:lvl w:ilvl="8">
      <w:numFmt w:val="bullet"/>
      <w:lvlText w:val="•"/>
      <w:lvlJc w:val="left"/>
      <w:pPr>
        <w:ind w:left="7653" w:hanging="205"/>
      </w:pPr>
      <w:rPr>
        <w:rFonts w:hint="default"/>
      </w:rPr>
    </w:lvl>
  </w:abstractNum>
  <w:abstractNum w:abstractNumId="2">
    <w:nsid w:val="3FC06FBE"/>
    <w:multiLevelType w:val="multilevel"/>
    <w:tmpl w:val="D264C284"/>
    <w:lvl w:ilvl="0">
      <w:start w:val="2"/>
      <w:numFmt w:val="decimal"/>
      <w:lvlText w:val="%1."/>
      <w:lvlJc w:val="left"/>
      <w:pPr>
        <w:ind w:left="100" w:hanging="299"/>
        <w:jc w:val="left"/>
      </w:pPr>
      <w:rPr>
        <w:rFonts w:ascii="Times New Roman" w:eastAsia="Times New Roman" w:hAnsi="Times New Roman" w:cs="Times New Roman" w:hint="default"/>
        <w:w w:val="99"/>
        <w:sz w:val="24"/>
        <w:szCs w:val="24"/>
      </w:rPr>
    </w:lvl>
    <w:lvl w:ilvl="1">
      <w:start w:val="1"/>
      <w:numFmt w:val="decimal"/>
      <w:lvlText w:val="%1.%2"/>
      <w:lvlJc w:val="left"/>
      <w:pPr>
        <w:ind w:left="875" w:hanging="775"/>
        <w:jc w:val="left"/>
      </w:pPr>
      <w:rPr>
        <w:rFonts w:ascii="Times New Roman" w:eastAsia="Times New Roman" w:hAnsi="Times New Roman" w:cs="Times New Roman" w:hint="default"/>
        <w:b/>
        <w:bCs/>
        <w:w w:val="101"/>
        <w:sz w:val="34"/>
        <w:szCs w:val="34"/>
      </w:rPr>
    </w:lvl>
    <w:lvl w:ilvl="2">
      <w:numFmt w:val="bullet"/>
      <w:lvlText w:val="•"/>
      <w:lvlJc w:val="left"/>
      <w:pPr>
        <w:ind w:left="1813" w:hanging="775"/>
      </w:pPr>
      <w:rPr>
        <w:rFonts w:hint="default"/>
      </w:rPr>
    </w:lvl>
    <w:lvl w:ilvl="3">
      <w:numFmt w:val="bullet"/>
      <w:lvlText w:val="•"/>
      <w:lvlJc w:val="left"/>
      <w:pPr>
        <w:ind w:left="2747" w:hanging="775"/>
      </w:pPr>
      <w:rPr>
        <w:rFonts w:hint="default"/>
      </w:rPr>
    </w:lvl>
    <w:lvl w:ilvl="4">
      <w:numFmt w:val="bullet"/>
      <w:lvlText w:val="•"/>
      <w:lvlJc w:val="left"/>
      <w:pPr>
        <w:ind w:left="3681" w:hanging="775"/>
      </w:pPr>
      <w:rPr>
        <w:rFonts w:hint="default"/>
      </w:rPr>
    </w:lvl>
    <w:lvl w:ilvl="5">
      <w:numFmt w:val="bullet"/>
      <w:lvlText w:val="•"/>
      <w:lvlJc w:val="left"/>
      <w:pPr>
        <w:ind w:left="4615" w:hanging="775"/>
      </w:pPr>
      <w:rPr>
        <w:rFonts w:hint="default"/>
      </w:rPr>
    </w:lvl>
    <w:lvl w:ilvl="6">
      <w:numFmt w:val="bullet"/>
      <w:lvlText w:val="•"/>
      <w:lvlJc w:val="left"/>
      <w:pPr>
        <w:ind w:left="5549" w:hanging="775"/>
      </w:pPr>
      <w:rPr>
        <w:rFonts w:hint="default"/>
      </w:rPr>
    </w:lvl>
    <w:lvl w:ilvl="7">
      <w:numFmt w:val="bullet"/>
      <w:lvlText w:val="•"/>
      <w:lvlJc w:val="left"/>
      <w:pPr>
        <w:ind w:left="6483" w:hanging="775"/>
      </w:pPr>
      <w:rPr>
        <w:rFonts w:hint="default"/>
      </w:rPr>
    </w:lvl>
    <w:lvl w:ilvl="8">
      <w:numFmt w:val="bullet"/>
      <w:lvlText w:val="•"/>
      <w:lvlJc w:val="left"/>
      <w:pPr>
        <w:ind w:left="7417" w:hanging="775"/>
      </w:pPr>
      <w:rPr>
        <w:rFonts w:hint="default"/>
      </w:rPr>
    </w:lvl>
  </w:abstractNum>
  <w:abstractNum w:abstractNumId="3">
    <w:nsid w:val="721A2347"/>
    <w:multiLevelType w:val="multilevel"/>
    <w:tmpl w:val="F4F882AE"/>
    <w:lvl w:ilvl="0">
      <w:start w:val="5"/>
      <w:numFmt w:val="decimal"/>
      <w:lvlText w:val="%1"/>
      <w:lvlJc w:val="left"/>
      <w:pPr>
        <w:ind w:left="895" w:hanging="775"/>
        <w:jc w:val="left"/>
      </w:pPr>
      <w:rPr>
        <w:rFonts w:hint="default"/>
      </w:rPr>
    </w:lvl>
    <w:lvl w:ilvl="1">
      <w:start w:val="1"/>
      <w:numFmt w:val="decimal"/>
      <w:lvlText w:val="%1.%2"/>
      <w:lvlJc w:val="left"/>
      <w:pPr>
        <w:ind w:left="895" w:hanging="775"/>
        <w:jc w:val="left"/>
      </w:pPr>
      <w:rPr>
        <w:rFonts w:ascii="Times New Roman" w:eastAsia="Times New Roman" w:hAnsi="Times New Roman" w:cs="Times New Roman" w:hint="default"/>
        <w:b/>
        <w:bCs/>
        <w:w w:val="101"/>
        <w:sz w:val="34"/>
        <w:szCs w:val="34"/>
      </w:rPr>
    </w:lvl>
    <w:lvl w:ilvl="2">
      <w:numFmt w:val="bullet"/>
      <w:lvlText w:val="•"/>
      <w:lvlJc w:val="left"/>
      <w:pPr>
        <w:ind w:left="2581" w:hanging="775"/>
      </w:pPr>
      <w:rPr>
        <w:rFonts w:hint="default"/>
      </w:rPr>
    </w:lvl>
    <w:lvl w:ilvl="3">
      <w:numFmt w:val="bullet"/>
      <w:lvlText w:val="•"/>
      <w:lvlJc w:val="left"/>
      <w:pPr>
        <w:ind w:left="3421" w:hanging="775"/>
      </w:pPr>
      <w:rPr>
        <w:rFonts w:hint="default"/>
      </w:rPr>
    </w:lvl>
    <w:lvl w:ilvl="4">
      <w:numFmt w:val="bullet"/>
      <w:lvlText w:val="•"/>
      <w:lvlJc w:val="left"/>
      <w:pPr>
        <w:ind w:left="4262" w:hanging="775"/>
      </w:pPr>
      <w:rPr>
        <w:rFonts w:hint="default"/>
      </w:rPr>
    </w:lvl>
    <w:lvl w:ilvl="5">
      <w:numFmt w:val="bullet"/>
      <w:lvlText w:val="•"/>
      <w:lvlJc w:val="left"/>
      <w:pPr>
        <w:ind w:left="5102" w:hanging="775"/>
      </w:pPr>
      <w:rPr>
        <w:rFonts w:hint="default"/>
      </w:rPr>
    </w:lvl>
    <w:lvl w:ilvl="6">
      <w:numFmt w:val="bullet"/>
      <w:lvlText w:val="•"/>
      <w:lvlJc w:val="left"/>
      <w:pPr>
        <w:ind w:left="5943" w:hanging="775"/>
      </w:pPr>
      <w:rPr>
        <w:rFonts w:hint="default"/>
      </w:rPr>
    </w:lvl>
    <w:lvl w:ilvl="7">
      <w:numFmt w:val="bullet"/>
      <w:lvlText w:val="•"/>
      <w:lvlJc w:val="left"/>
      <w:pPr>
        <w:ind w:left="6783" w:hanging="775"/>
      </w:pPr>
      <w:rPr>
        <w:rFonts w:hint="default"/>
      </w:rPr>
    </w:lvl>
    <w:lvl w:ilvl="8">
      <w:numFmt w:val="bullet"/>
      <w:lvlText w:val="•"/>
      <w:lvlJc w:val="left"/>
      <w:pPr>
        <w:ind w:left="7624" w:hanging="775"/>
      </w:pPr>
      <w:rPr>
        <w:rFonts w:hint="default"/>
      </w:rPr>
    </w:lvl>
  </w:abstractNum>
  <w:abstractNum w:abstractNumId="4">
    <w:nsid w:val="7634790C"/>
    <w:multiLevelType w:val="multilevel"/>
    <w:tmpl w:val="DFA08D28"/>
    <w:lvl w:ilvl="0">
      <w:start w:val="3"/>
      <w:numFmt w:val="decimal"/>
      <w:lvlText w:val="%1"/>
      <w:lvlJc w:val="left"/>
      <w:pPr>
        <w:ind w:left="875" w:hanging="775"/>
        <w:jc w:val="left"/>
      </w:pPr>
      <w:rPr>
        <w:rFonts w:hint="default"/>
      </w:rPr>
    </w:lvl>
    <w:lvl w:ilvl="1">
      <w:start w:val="1"/>
      <w:numFmt w:val="decimal"/>
      <w:lvlText w:val="%1.%2"/>
      <w:lvlJc w:val="left"/>
      <w:pPr>
        <w:ind w:left="875" w:hanging="775"/>
        <w:jc w:val="left"/>
      </w:pPr>
      <w:rPr>
        <w:rFonts w:ascii="Times New Roman" w:eastAsia="Times New Roman" w:hAnsi="Times New Roman" w:cs="Times New Roman" w:hint="default"/>
        <w:b/>
        <w:bCs/>
        <w:w w:val="101"/>
        <w:sz w:val="34"/>
        <w:szCs w:val="34"/>
      </w:rPr>
    </w:lvl>
    <w:lvl w:ilvl="2">
      <w:numFmt w:val="bullet"/>
      <w:lvlText w:val="•"/>
      <w:lvlJc w:val="left"/>
      <w:pPr>
        <w:ind w:left="2561" w:hanging="775"/>
      </w:pPr>
      <w:rPr>
        <w:rFonts w:hint="default"/>
      </w:rPr>
    </w:lvl>
    <w:lvl w:ilvl="3">
      <w:numFmt w:val="bullet"/>
      <w:lvlText w:val="•"/>
      <w:lvlJc w:val="left"/>
      <w:pPr>
        <w:ind w:left="3401" w:hanging="775"/>
      </w:pPr>
      <w:rPr>
        <w:rFonts w:hint="default"/>
      </w:rPr>
    </w:lvl>
    <w:lvl w:ilvl="4">
      <w:numFmt w:val="bullet"/>
      <w:lvlText w:val="•"/>
      <w:lvlJc w:val="left"/>
      <w:pPr>
        <w:ind w:left="4242" w:hanging="775"/>
      </w:pPr>
      <w:rPr>
        <w:rFonts w:hint="default"/>
      </w:rPr>
    </w:lvl>
    <w:lvl w:ilvl="5">
      <w:numFmt w:val="bullet"/>
      <w:lvlText w:val="•"/>
      <w:lvlJc w:val="left"/>
      <w:pPr>
        <w:ind w:left="5082" w:hanging="775"/>
      </w:pPr>
      <w:rPr>
        <w:rFonts w:hint="default"/>
      </w:rPr>
    </w:lvl>
    <w:lvl w:ilvl="6">
      <w:numFmt w:val="bullet"/>
      <w:lvlText w:val="•"/>
      <w:lvlJc w:val="left"/>
      <w:pPr>
        <w:ind w:left="5923" w:hanging="775"/>
      </w:pPr>
      <w:rPr>
        <w:rFonts w:hint="default"/>
      </w:rPr>
    </w:lvl>
    <w:lvl w:ilvl="7">
      <w:numFmt w:val="bullet"/>
      <w:lvlText w:val="•"/>
      <w:lvlJc w:val="left"/>
      <w:pPr>
        <w:ind w:left="6763" w:hanging="775"/>
      </w:pPr>
      <w:rPr>
        <w:rFonts w:hint="default"/>
      </w:rPr>
    </w:lvl>
    <w:lvl w:ilvl="8">
      <w:numFmt w:val="bullet"/>
      <w:lvlText w:val="•"/>
      <w:lvlJc w:val="left"/>
      <w:pPr>
        <w:ind w:left="7604" w:hanging="775"/>
      </w:pPr>
      <w:rPr>
        <w:rFonts w:hint="default"/>
      </w:rPr>
    </w:lvl>
  </w:abstractNum>
  <w:num w:numId="1">
    <w:abstractNumId w:val="3"/>
  </w:num>
  <w:num w:numId="2">
    <w:abstractNumId w:val="1"/>
  </w:num>
  <w:num w:numId="3">
    <w:abstractNumId w:val="4"/>
  </w:num>
  <w:num w:numId="4">
    <w:abstractNumId w:val="2"/>
  </w:num>
  <w:num w:numId="5">
    <w:abstractNumId w:val="0"/>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15:person w15:author="Chen-You">
    <w15:presenceInfo w15:providerId="None" w15:userId="Chen-Yo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ulTrailSpace/>
    <w:useFELayout/>
    <w:compatSetting w:name="compatibilityMode" w:uri="http://schemas.microsoft.com/office/word" w:val="12"/>
  </w:compat>
  <w:rsids>
    <w:rsidRoot w:val="004B4298"/>
    <w:rsid w:val="0011111B"/>
    <w:rsid w:val="00175943"/>
    <w:rsid w:val="001A4D05"/>
    <w:rsid w:val="001A5195"/>
    <w:rsid w:val="00222859"/>
    <w:rsid w:val="003D360E"/>
    <w:rsid w:val="004201B0"/>
    <w:rsid w:val="0048265A"/>
    <w:rsid w:val="004B4298"/>
    <w:rsid w:val="007908FA"/>
    <w:rsid w:val="00892697"/>
    <w:rsid w:val="009E2911"/>
    <w:rsid w:val="00BF5CDA"/>
    <w:rsid w:val="00C815FD"/>
    <w:rsid w:val="00D53897"/>
    <w:rsid w:val="00DF0122"/>
    <w:rsid w:val="00E01608"/>
    <w:rsid w:val="00EA74C0"/>
    <w:rsid w:val="00F656E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6DB41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spacing w:before="14"/>
      <w:ind w:left="100"/>
      <w:outlineLvl w:val="0"/>
    </w:pPr>
    <w:rPr>
      <w:b/>
      <w:bCs/>
      <w:sz w:val="49"/>
      <w:szCs w:val="49"/>
    </w:rPr>
  </w:style>
  <w:style w:type="paragraph" w:styleId="2">
    <w:name w:val="heading 2"/>
    <w:basedOn w:val="a"/>
    <w:uiPriority w:val="1"/>
    <w:qFormat/>
    <w:pPr>
      <w:ind w:left="875" w:hanging="775"/>
      <w:outlineLvl w:val="1"/>
    </w:pPr>
    <w:rPr>
      <w:b/>
      <w:bCs/>
      <w:sz w:val="34"/>
      <w:szCs w:val="34"/>
    </w:rPr>
  </w:style>
  <w:style w:type="paragraph" w:styleId="3">
    <w:name w:val="heading 3"/>
    <w:basedOn w:val="a"/>
    <w:uiPriority w:val="1"/>
    <w:qFormat/>
    <w:pPr>
      <w:ind w:left="100"/>
      <w:outlineLvl w:val="2"/>
    </w:pPr>
    <w:rPr>
      <w:b/>
      <w:bCs/>
      <w:sz w:val="28"/>
      <w:szCs w:val="28"/>
    </w:rPr>
  </w:style>
  <w:style w:type="paragraph" w:styleId="4">
    <w:name w:val="heading 4"/>
    <w:basedOn w:val="a"/>
    <w:uiPriority w:val="1"/>
    <w:qFormat/>
    <w:pPr>
      <w:ind w:left="386"/>
      <w:jc w:val="center"/>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401"/>
      <w:ind w:left="399" w:hanging="299"/>
    </w:pPr>
    <w:rPr>
      <w:b/>
      <w:bCs/>
      <w:sz w:val="24"/>
      <w:szCs w:val="24"/>
    </w:rPr>
  </w:style>
  <w:style w:type="paragraph" w:styleId="20">
    <w:name w:val="toc 2"/>
    <w:basedOn w:val="a"/>
    <w:uiPriority w:val="1"/>
    <w:qFormat/>
    <w:pPr>
      <w:spacing w:before="202"/>
      <w:ind w:left="857" w:hanging="458"/>
    </w:pPr>
    <w:rPr>
      <w:sz w:val="24"/>
      <w:szCs w:val="24"/>
    </w:rPr>
  </w:style>
  <w:style w:type="paragraph" w:styleId="a3">
    <w:name w:val="Body Text"/>
    <w:basedOn w:val="a"/>
    <w:link w:val="a4"/>
    <w:uiPriority w:val="1"/>
    <w:qFormat/>
    <w:rPr>
      <w:sz w:val="24"/>
      <w:szCs w:val="24"/>
    </w:rPr>
  </w:style>
  <w:style w:type="paragraph" w:styleId="a5">
    <w:name w:val="List Paragraph"/>
    <w:basedOn w:val="a"/>
    <w:uiPriority w:val="1"/>
    <w:qFormat/>
    <w:pPr>
      <w:ind w:left="875" w:hanging="775"/>
    </w:pPr>
  </w:style>
  <w:style w:type="paragraph" w:customStyle="1" w:styleId="TableParagraph">
    <w:name w:val="Table Paragraph"/>
    <w:basedOn w:val="a"/>
    <w:uiPriority w:val="1"/>
    <w:qFormat/>
    <w:pPr>
      <w:spacing w:line="254" w:lineRule="exact"/>
      <w:ind w:left="119"/>
    </w:pPr>
  </w:style>
  <w:style w:type="character" w:customStyle="1" w:styleId="a4">
    <w:name w:val="本文 字元"/>
    <w:basedOn w:val="a0"/>
    <w:link w:val="a3"/>
    <w:uiPriority w:val="1"/>
    <w:rsid w:val="003D360E"/>
    <w:rPr>
      <w:rFonts w:ascii="Times New Roman" w:eastAsia="Times New Roman" w:hAnsi="Times New Roman" w:cs="Times New Roman"/>
      <w:sz w:val="24"/>
      <w:szCs w:val="24"/>
    </w:rPr>
  </w:style>
  <w:style w:type="paragraph" w:styleId="a6">
    <w:name w:val="Balloon Text"/>
    <w:basedOn w:val="a"/>
    <w:link w:val="a7"/>
    <w:uiPriority w:val="99"/>
    <w:semiHidden/>
    <w:unhideWhenUsed/>
    <w:rsid w:val="00222859"/>
    <w:rPr>
      <w:rFonts w:ascii="新細明體" w:eastAsia="新細明體"/>
      <w:sz w:val="18"/>
      <w:szCs w:val="18"/>
    </w:rPr>
  </w:style>
  <w:style w:type="character" w:customStyle="1" w:styleId="a7">
    <w:name w:val="註解方塊文字 字元"/>
    <w:basedOn w:val="a0"/>
    <w:link w:val="a6"/>
    <w:uiPriority w:val="99"/>
    <w:semiHidden/>
    <w:rsid w:val="00222859"/>
    <w:rPr>
      <w:rFonts w:ascii="新細明體" w:eastAsia="新細明體"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3.xml"/><Relationship Id="rId20" Type="http://schemas.openxmlformats.org/officeDocument/2006/relationships/image" Target="media/image9.png"/><Relationship Id="rId21" Type="http://schemas.openxmlformats.org/officeDocument/2006/relationships/hyperlink" Target="http://ostinato.org/" TargetMode="External"/><Relationship Id="rId22" Type="http://schemas.openxmlformats.org/officeDocument/2006/relationships/image" Target="media/image10.png"/><Relationship Id="rId23" Type="http://schemas.openxmlformats.org/officeDocument/2006/relationships/image" Target="media/image11.png"/><Relationship Id="rId24" Type="http://schemas.openxmlformats.org/officeDocument/2006/relationships/footer" Target="footer6.xml"/><Relationship Id="rId25" Type="http://schemas.openxmlformats.org/officeDocument/2006/relationships/image" Target="media/image12.png"/><Relationship Id="rId26" Type="http://schemas.openxmlformats.org/officeDocument/2006/relationships/footer" Target="footer7.xml"/><Relationship Id="rId27" Type="http://schemas.openxmlformats.org/officeDocument/2006/relationships/hyperlink" Target="http://www.opennetworking.org/about/onf-" TargetMode="External"/><Relationship Id="rId28" Type="http://schemas.openxmlformats.org/officeDocument/2006/relationships/hyperlink" Target="http://www.projectfloodlight.org/oftest/" TargetMode="External"/><Relationship Id="rId29" Type="http://schemas.openxmlformats.org/officeDocument/2006/relationships/hyperlink" Target="http://openvswitch.org/pipermail/announce/2016-March/000082.html" TargetMode="External"/><Relationship Id="rId30" Type="http://schemas.openxmlformats.org/officeDocument/2006/relationships/fontTable" Target="fontTable.xml"/><Relationship Id="rId31" Type="http://schemas.microsoft.com/office/2011/relationships/people" Target="people.xml"/><Relationship Id="rId32"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image" Target="media/image2.png"/><Relationship Id="rId12" Type="http://schemas.openxmlformats.org/officeDocument/2006/relationships/footer" Target="footer4.xml"/><Relationship Id="rId13" Type="http://schemas.openxmlformats.org/officeDocument/2006/relationships/footer" Target="footer5.xml"/><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34</Pages>
  <Words>7045</Words>
  <Characters>40162</Characters>
  <Application>Microsoft Macintosh Word</Application>
  <DocSecurity>0</DocSecurity>
  <Lines>334</Lines>
  <Paragraphs>94</Paragraphs>
  <ScaleCrop>false</ScaleCrop>
  <LinksUpToDate>false</LinksUpToDate>
  <CharactersWithSpaces>47113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Chen-You</cp:lastModifiedBy>
  <cp:revision>17</cp:revision>
  <dcterms:created xsi:type="dcterms:W3CDTF">2016-07-21T14:28:00Z</dcterms:created>
  <dcterms:modified xsi:type="dcterms:W3CDTF">2016-07-21T14:40:00Z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2016-07-21T00:00:00Z</vt:filetime>
  </property>
  <property fmtid="{D5CDD505-2E9C-101B-9397-08002B2CF9AE}" pid="3" name="Creator">
    <vt:lpwstr>LaTeX with hyperref package</vt:lpwstr>
  </property>
  <property fmtid="{D5CDD505-2E9C-101B-9397-08002B2CF9AE}" pid="4" name="LastSaved">
    <vt:filetime>2016-07-21T00:00:00Z</vt:filetime>
  </property>
</Properties>
</file>