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C0199" w14:textId="77777777" w:rsidR="005A66FE" w:rsidRDefault="005A66FE">
      <w:pPr>
        <w:pStyle w:val="BodyText"/>
        <w:rPr>
          <w:sz w:val="20"/>
        </w:rPr>
      </w:pPr>
    </w:p>
    <w:p w14:paraId="21D604F4" w14:textId="77777777" w:rsidR="005A66FE" w:rsidRDefault="005A66FE">
      <w:pPr>
        <w:pStyle w:val="BodyText"/>
        <w:rPr>
          <w:sz w:val="20"/>
        </w:rPr>
      </w:pPr>
    </w:p>
    <w:p w14:paraId="2A88CB3A" w14:textId="77777777" w:rsidR="005A66FE" w:rsidRDefault="005A66FE">
      <w:pPr>
        <w:pStyle w:val="BodyText"/>
        <w:rPr>
          <w:sz w:val="20"/>
        </w:rPr>
      </w:pPr>
    </w:p>
    <w:p w14:paraId="5CE92797" w14:textId="77777777" w:rsidR="005A66FE" w:rsidRDefault="005A66FE">
      <w:pPr>
        <w:pStyle w:val="BodyText"/>
        <w:rPr>
          <w:sz w:val="20"/>
        </w:rPr>
      </w:pPr>
    </w:p>
    <w:p w14:paraId="77A0BC8B" w14:textId="77777777" w:rsidR="005A66FE" w:rsidRDefault="005A66FE">
      <w:pPr>
        <w:pStyle w:val="BodyText"/>
        <w:rPr>
          <w:sz w:val="20"/>
        </w:rPr>
      </w:pPr>
    </w:p>
    <w:p w14:paraId="6C6E27E4" w14:textId="77777777" w:rsidR="005A66FE" w:rsidRDefault="005A66FE">
      <w:pPr>
        <w:pStyle w:val="BodyText"/>
        <w:spacing w:before="3"/>
        <w:rPr>
          <w:sz w:val="28"/>
        </w:rPr>
      </w:pPr>
    </w:p>
    <w:p w14:paraId="58FD385C" w14:textId="77777777" w:rsidR="005A66FE" w:rsidRDefault="008E59C4">
      <w:pPr>
        <w:spacing w:before="35" w:line="254" w:lineRule="auto"/>
        <w:ind w:left="4109" w:right="102" w:hanging="3841"/>
        <w:rPr>
          <w:sz w:val="41"/>
        </w:rPr>
      </w:pPr>
      <w:r>
        <w:rPr>
          <w:sz w:val="41"/>
        </w:rPr>
        <w:t>OFBench: SDN performance test suite on OpenFlow switch</w:t>
      </w:r>
    </w:p>
    <w:p w14:paraId="0567F5DF" w14:textId="77777777" w:rsidR="005A66FE" w:rsidRDefault="005A66FE">
      <w:pPr>
        <w:pStyle w:val="BodyText"/>
        <w:rPr>
          <w:sz w:val="40"/>
        </w:rPr>
      </w:pPr>
    </w:p>
    <w:p w14:paraId="00501454" w14:textId="77777777" w:rsidR="005A66FE" w:rsidRDefault="005A66FE">
      <w:pPr>
        <w:pStyle w:val="BodyText"/>
        <w:rPr>
          <w:sz w:val="40"/>
        </w:rPr>
      </w:pPr>
    </w:p>
    <w:p w14:paraId="1B28835B" w14:textId="77777777" w:rsidR="005A66FE" w:rsidRDefault="005A66FE">
      <w:pPr>
        <w:pStyle w:val="BodyText"/>
        <w:spacing w:before="1"/>
        <w:rPr>
          <w:sz w:val="38"/>
        </w:rPr>
      </w:pPr>
    </w:p>
    <w:p w14:paraId="7C43ED4F" w14:textId="77777777" w:rsidR="005A66FE" w:rsidRDefault="008E59C4">
      <w:pPr>
        <w:pStyle w:val="Heading1"/>
        <w:numPr>
          <w:ilvl w:val="0"/>
          <w:numId w:val="1"/>
        </w:numPr>
        <w:tabs>
          <w:tab w:val="left" w:pos="629"/>
          <w:tab w:val="left" w:pos="630"/>
        </w:tabs>
        <w:spacing w:before="0"/>
        <w:ind w:hanging="516"/>
      </w:pPr>
      <w:r>
        <w:t>Introduction</w:t>
      </w:r>
    </w:p>
    <w:p w14:paraId="54F3E137" w14:textId="77777777" w:rsidR="005A66FE" w:rsidRDefault="005A66FE">
      <w:pPr>
        <w:pStyle w:val="BodyText"/>
        <w:spacing w:before="2"/>
        <w:rPr>
          <w:b/>
          <w:sz w:val="37"/>
        </w:rPr>
      </w:pPr>
    </w:p>
    <w:p w14:paraId="2B13DC04" w14:textId="77777777" w:rsidR="005A66FE" w:rsidRDefault="008E59C4">
      <w:pPr>
        <w:pStyle w:val="BodyText"/>
        <w:spacing w:line="415" w:lineRule="auto"/>
        <w:ind w:left="113" w:right="113" w:firstLine="351"/>
        <w:jc w:val="both"/>
      </w:pPr>
      <w:r>
        <w:t>Software</w:t>
      </w:r>
      <w:r>
        <w:rPr>
          <w:spacing w:val="-19"/>
        </w:rPr>
        <w:t xml:space="preserve"> </w:t>
      </w:r>
      <w:r>
        <w:t>Defined</w:t>
      </w:r>
      <w:r>
        <w:rPr>
          <w:spacing w:val="-19"/>
        </w:rPr>
        <w:t xml:space="preserve"> </w:t>
      </w:r>
      <w:r>
        <w:t>Networking</w:t>
      </w:r>
      <w:r>
        <w:rPr>
          <w:spacing w:val="-19"/>
        </w:rPr>
        <w:t xml:space="preserve"> </w:t>
      </w:r>
      <w:r>
        <w:t>(SDN)</w:t>
      </w:r>
      <w:r>
        <w:rPr>
          <w:spacing w:val="-19"/>
        </w:rPr>
        <w:t xml:space="preserve"> </w:t>
      </w:r>
      <w:r>
        <w:t>is</w:t>
      </w:r>
      <w:r>
        <w:rPr>
          <w:spacing w:val="-19"/>
        </w:rPr>
        <w:t xml:space="preserve"> </w:t>
      </w:r>
      <w:r>
        <w:t>an</w:t>
      </w:r>
      <w:r>
        <w:rPr>
          <w:spacing w:val="-19"/>
        </w:rPr>
        <w:t xml:space="preserve"> </w:t>
      </w:r>
      <w:r>
        <w:t>emerging</w:t>
      </w:r>
      <w:r>
        <w:rPr>
          <w:spacing w:val="-19"/>
        </w:rPr>
        <w:t xml:space="preserve"> </w:t>
      </w:r>
      <w:r>
        <w:t>network</w:t>
      </w:r>
      <w:r>
        <w:rPr>
          <w:spacing w:val="-19"/>
        </w:rPr>
        <w:t xml:space="preserve"> </w:t>
      </w:r>
      <w:r>
        <w:t>architecture.</w:t>
      </w:r>
      <w:r>
        <w:rPr>
          <w:spacing w:val="1"/>
        </w:rPr>
        <w:t xml:space="preserve"> </w:t>
      </w:r>
      <w:r>
        <w:t>The</w:t>
      </w:r>
      <w:r>
        <w:rPr>
          <w:spacing w:val="-19"/>
        </w:rPr>
        <w:t xml:space="preserve"> </w:t>
      </w:r>
      <w:r>
        <w:t>major</w:t>
      </w:r>
      <w:r>
        <w:rPr>
          <w:spacing w:val="-19"/>
        </w:rPr>
        <w:t xml:space="preserve"> </w:t>
      </w:r>
      <w:r>
        <w:t>differ- ence between SDN and the traditional network is the decoupling of the control and data plane. Therefore,</w:t>
      </w:r>
      <w:r>
        <w:rPr>
          <w:spacing w:val="-7"/>
        </w:rPr>
        <w:t xml:space="preserve"> </w:t>
      </w:r>
      <w:r>
        <w:t>in</w:t>
      </w:r>
      <w:r>
        <w:rPr>
          <w:spacing w:val="-8"/>
        </w:rPr>
        <w:t xml:space="preserve"> </w:t>
      </w:r>
      <w:r>
        <w:t>the</w:t>
      </w:r>
      <w:r>
        <w:rPr>
          <w:spacing w:val="-8"/>
        </w:rPr>
        <w:t xml:space="preserve"> </w:t>
      </w:r>
      <w:r>
        <w:t>operation</w:t>
      </w:r>
      <w:r>
        <w:rPr>
          <w:spacing w:val="-9"/>
        </w:rPr>
        <w:t xml:space="preserve"> </w:t>
      </w:r>
      <w:r>
        <w:t>of</w:t>
      </w:r>
      <w:r>
        <w:rPr>
          <w:spacing w:val="-8"/>
        </w:rPr>
        <w:t xml:space="preserve"> </w:t>
      </w:r>
      <w:r>
        <w:t>SDN,</w:t>
      </w:r>
      <w:r>
        <w:rPr>
          <w:spacing w:val="-8"/>
        </w:rPr>
        <w:t xml:space="preserve"> </w:t>
      </w:r>
      <w:r>
        <w:t>the</w:t>
      </w:r>
      <w:r>
        <w:rPr>
          <w:spacing w:val="-9"/>
        </w:rPr>
        <w:t xml:space="preserve"> </w:t>
      </w:r>
      <w:r>
        <w:t>data</w:t>
      </w:r>
      <w:r>
        <w:rPr>
          <w:spacing w:val="-8"/>
        </w:rPr>
        <w:t xml:space="preserve"> </w:t>
      </w:r>
      <w:r>
        <w:t>plane</w:t>
      </w:r>
      <w:r>
        <w:rPr>
          <w:spacing w:val="-9"/>
        </w:rPr>
        <w:t xml:space="preserve"> </w:t>
      </w:r>
      <w:r>
        <w:t>needs</w:t>
      </w:r>
      <w:r>
        <w:rPr>
          <w:spacing w:val="-8"/>
        </w:rPr>
        <w:t xml:space="preserve"> </w:t>
      </w:r>
      <w:r>
        <w:t>to</w:t>
      </w:r>
      <w:r>
        <w:rPr>
          <w:spacing w:val="-8"/>
        </w:rPr>
        <w:t xml:space="preserve"> </w:t>
      </w:r>
      <w:r>
        <w:t>communicate</w:t>
      </w:r>
      <w:r>
        <w:rPr>
          <w:spacing w:val="-9"/>
        </w:rPr>
        <w:t xml:space="preserve"> </w:t>
      </w:r>
      <w:r>
        <w:t>with</w:t>
      </w:r>
      <w:r>
        <w:rPr>
          <w:spacing w:val="-8"/>
        </w:rPr>
        <w:t xml:space="preserve"> </w:t>
      </w:r>
      <w:r>
        <w:t>the</w:t>
      </w:r>
      <w:r>
        <w:rPr>
          <w:spacing w:val="-9"/>
        </w:rPr>
        <w:t xml:space="preserve"> </w:t>
      </w:r>
      <w:r>
        <w:t>control</w:t>
      </w:r>
      <w:r>
        <w:rPr>
          <w:spacing w:val="-8"/>
        </w:rPr>
        <w:t xml:space="preserve"> </w:t>
      </w:r>
      <w:r>
        <w:t>plane through a specific communications protocol. This change bri</w:t>
      </w:r>
      <w:r>
        <w:t>ngs the operations of the control plane</w:t>
      </w:r>
      <w:r>
        <w:rPr>
          <w:spacing w:val="-6"/>
        </w:rPr>
        <w:t xml:space="preserve"> </w:t>
      </w:r>
      <w:r>
        <w:t>in</w:t>
      </w:r>
      <w:r>
        <w:rPr>
          <w:spacing w:val="-6"/>
        </w:rPr>
        <w:t xml:space="preserve"> </w:t>
      </w:r>
      <w:r>
        <w:t>the</w:t>
      </w:r>
      <w:r>
        <w:rPr>
          <w:spacing w:val="-6"/>
        </w:rPr>
        <w:t xml:space="preserve"> </w:t>
      </w:r>
      <w:r>
        <w:t>foreground</w:t>
      </w:r>
      <w:r>
        <w:rPr>
          <w:spacing w:val="-6"/>
        </w:rPr>
        <w:t xml:space="preserve"> </w:t>
      </w:r>
      <w:r>
        <w:t>as</w:t>
      </w:r>
      <w:r>
        <w:rPr>
          <w:spacing w:val="-6"/>
        </w:rPr>
        <w:t xml:space="preserve"> </w:t>
      </w:r>
      <w:r>
        <w:t>part</w:t>
      </w:r>
      <w:r>
        <w:rPr>
          <w:spacing w:val="-6"/>
        </w:rPr>
        <w:t xml:space="preserve"> </w:t>
      </w:r>
      <w:r>
        <w:t>of</w:t>
      </w:r>
      <w:r>
        <w:rPr>
          <w:spacing w:val="-6"/>
        </w:rPr>
        <w:t xml:space="preserve"> </w:t>
      </w:r>
      <w:r>
        <w:t>the</w:t>
      </w:r>
      <w:r>
        <w:rPr>
          <w:spacing w:val="-6"/>
        </w:rPr>
        <w:t xml:space="preserve"> </w:t>
      </w:r>
      <w:r>
        <w:t>data</w:t>
      </w:r>
      <w:r>
        <w:rPr>
          <w:spacing w:val="-6"/>
        </w:rPr>
        <w:t xml:space="preserve"> </w:t>
      </w:r>
      <w:r>
        <w:t>packet</w:t>
      </w:r>
      <w:r>
        <w:rPr>
          <w:spacing w:val="-6"/>
        </w:rPr>
        <w:t xml:space="preserve"> </w:t>
      </w:r>
      <w:r>
        <w:t>processing.</w:t>
      </w:r>
      <w:r>
        <w:rPr>
          <w:spacing w:val="9"/>
        </w:rPr>
        <w:t xml:space="preserve"> </w:t>
      </w:r>
      <w:r>
        <w:t>OpenFlow</w:t>
      </w:r>
      <w:r>
        <w:rPr>
          <w:spacing w:val="-6"/>
        </w:rPr>
        <w:t xml:space="preserve"> </w:t>
      </w:r>
      <w:r>
        <w:t>is</w:t>
      </w:r>
      <w:r>
        <w:rPr>
          <w:spacing w:val="-6"/>
        </w:rPr>
        <w:t xml:space="preserve"> </w:t>
      </w:r>
      <w:r>
        <w:t>a</w:t>
      </w:r>
      <w:r>
        <w:rPr>
          <w:spacing w:val="-6"/>
        </w:rPr>
        <w:t xml:space="preserve"> </w:t>
      </w:r>
      <w:r>
        <w:t>major</w:t>
      </w:r>
      <w:r>
        <w:rPr>
          <w:spacing w:val="-6"/>
        </w:rPr>
        <w:t xml:space="preserve"> </w:t>
      </w:r>
      <w:r>
        <w:t>standard</w:t>
      </w:r>
      <w:r>
        <w:rPr>
          <w:spacing w:val="-6"/>
        </w:rPr>
        <w:t xml:space="preserve"> </w:t>
      </w:r>
      <w:r>
        <w:t>for SDN which be managed by Open</w:t>
      </w:r>
      <w:r>
        <w:rPr>
          <w:spacing w:val="-23"/>
        </w:rPr>
        <w:t xml:space="preserve"> </w:t>
      </w:r>
      <w:r>
        <w:t>Network</w:t>
      </w:r>
    </w:p>
    <w:p w14:paraId="33EC418C" w14:textId="77777777" w:rsidR="005A66FE" w:rsidRDefault="008E59C4">
      <w:pPr>
        <w:pStyle w:val="BodyText"/>
        <w:spacing w:before="8" w:line="415" w:lineRule="auto"/>
        <w:ind w:left="113" w:right="113" w:firstLine="351"/>
        <w:jc w:val="both"/>
      </w:pPr>
      <w:r>
        <w:t>Foundation (ONF) [1], is a communications protocol used to manipulate the data plane operations by the controller [2, 3, 4]. Therefore, another distinct difference between</w:t>
      </w:r>
      <w:r>
        <w:rPr>
          <w:spacing w:val="-40"/>
        </w:rPr>
        <w:t xml:space="preserve"> </w:t>
      </w:r>
      <w:r>
        <w:t>OpenFlow and</w:t>
      </w:r>
      <w:r>
        <w:rPr>
          <w:spacing w:val="-4"/>
        </w:rPr>
        <w:t xml:space="preserve"> </w:t>
      </w:r>
      <w:r>
        <w:t>the</w:t>
      </w:r>
      <w:r>
        <w:rPr>
          <w:spacing w:val="-4"/>
        </w:rPr>
        <w:t xml:space="preserve"> </w:t>
      </w:r>
      <w:r>
        <w:t>traditional</w:t>
      </w:r>
      <w:r>
        <w:rPr>
          <w:spacing w:val="-4"/>
        </w:rPr>
        <w:t xml:space="preserve"> </w:t>
      </w:r>
      <w:r>
        <w:t>network</w:t>
      </w:r>
      <w:r>
        <w:rPr>
          <w:spacing w:val="-4"/>
        </w:rPr>
        <w:t xml:space="preserve"> </w:t>
      </w:r>
      <w:r>
        <w:t>is</w:t>
      </w:r>
      <w:r>
        <w:rPr>
          <w:spacing w:val="-4"/>
        </w:rPr>
        <w:t xml:space="preserve"> </w:t>
      </w:r>
      <w:r>
        <w:t>the</w:t>
      </w:r>
      <w:r>
        <w:rPr>
          <w:spacing w:val="-4"/>
        </w:rPr>
        <w:t xml:space="preserve"> </w:t>
      </w:r>
      <w:r>
        <w:t>stateful</w:t>
      </w:r>
      <w:r>
        <w:rPr>
          <w:spacing w:val="-4"/>
        </w:rPr>
        <w:t xml:space="preserve"> </w:t>
      </w:r>
      <w:r>
        <w:t>switching</w:t>
      </w:r>
      <w:r>
        <w:rPr>
          <w:spacing w:val="-4"/>
        </w:rPr>
        <w:t xml:space="preserve"> </w:t>
      </w:r>
      <w:r>
        <w:t>rather</w:t>
      </w:r>
      <w:r>
        <w:rPr>
          <w:spacing w:val="-4"/>
        </w:rPr>
        <w:t xml:space="preserve"> </w:t>
      </w:r>
      <w:r>
        <w:t>than</w:t>
      </w:r>
      <w:r>
        <w:rPr>
          <w:spacing w:val="-4"/>
        </w:rPr>
        <w:t xml:space="preserve"> </w:t>
      </w:r>
      <w:r>
        <w:t>the</w:t>
      </w:r>
      <w:r>
        <w:rPr>
          <w:spacing w:val="-4"/>
        </w:rPr>
        <w:t xml:space="preserve"> </w:t>
      </w:r>
      <w:r>
        <w:t>state</w:t>
      </w:r>
      <w:r>
        <w:t>less</w:t>
      </w:r>
      <w:r>
        <w:rPr>
          <w:spacing w:val="-4"/>
        </w:rPr>
        <w:t xml:space="preserve"> </w:t>
      </w:r>
      <w:r>
        <w:t>counterpart.</w:t>
      </w:r>
    </w:p>
    <w:p w14:paraId="099B6544" w14:textId="77777777" w:rsidR="005A66FE" w:rsidRDefault="008E59C4">
      <w:pPr>
        <w:pStyle w:val="BodyText"/>
        <w:spacing w:before="8" w:line="415" w:lineRule="auto"/>
        <w:ind w:left="113" w:right="113" w:firstLine="351"/>
        <w:jc w:val="both"/>
      </w:pPr>
      <w:r>
        <w:t>As the packet arrives at the OpenFlow switch, selected tuples in the packet header fields are compared with the rules in the flow table.  If there is no match,  the packet is treated as      a new flow and table-miss operation is triggere</w:t>
      </w:r>
      <w:r>
        <w:t>d. Depending on the configuration, the packet can be either simply dropped or an OpenFlow message is sent to the controller a waiting for further action. The controller may insert a new flow entry in the flow table with action for the matched packet. The f</w:t>
      </w:r>
      <w:r>
        <w:t>low entry is the record of the data packet, which contains information such</w:t>
      </w:r>
      <w:r>
        <w:rPr>
          <w:spacing w:val="-5"/>
        </w:rPr>
        <w:t xml:space="preserve"> </w:t>
      </w:r>
      <w:r>
        <w:t>as</w:t>
      </w:r>
      <w:r>
        <w:rPr>
          <w:spacing w:val="-5"/>
        </w:rPr>
        <w:t xml:space="preserve"> </w:t>
      </w:r>
      <w:r>
        <w:t>packet</w:t>
      </w:r>
      <w:r>
        <w:rPr>
          <w:spacing w:val="-5"/>
        </w:rPr>
        <w:t xml:space="preserve"> </w:t>
      </w:r>
      <w:r>
        <w:t>headers,</w:t>
      </w:r>
      <w:r>
        <w:rPr>
          <w:spacing w:val="-4"/>
        </w:rPr>
        <w:t xml:space="preserve"> </w:t>
      </w:r>
      <w:r>
        <w:t>counters</w:t>
      </w:r>
      <w:r>
        <w:rPr>
          <w:spacing w:val="-5"/>
        </w:rPr>
        <w:t xml:space="preserve"> </w:t>
      </w:r>
      <w:r>
        <w:t>and</w:t>
      </w:r>
      <w:r>
        <w:rPr>
          <w:spacing w:val="-5"/>
        </w:rPr>
        <w:t xml:space="preserve"> </w:t>
      </w:r>
      <w:r>
        <w:t>instructions</w:t>
      </w:r>
      <w:r>
        <w:rPr>
          <w:spacing w:val="-5"/>
        </w:rPr>
        <w:t xml:space="preserve"> </w:t>
      </w:r>
      <w:r>
        <w:t>[5].</w:t>
      </w:r>
      <w:r>
        <w:rPr>
          <w:spacing w:val="9"/>
        </w:rPr>
        <w:t xml:space="preserve"> </w:t>
      </w:r>
      <w:r>
        <w:t>The</w:t>
      </w:r>
      <w:r>
        <w:rPr>
          <w:spacing w:val="-5"/>
        </w:rPr>
        <w:t xml:space="preserve"> </w:t>
      </w:r>
      <w:r>
        <w:t>process</w:t>
      </w:r>
      <w:r>
        <w:rPr>
          <w:spacing w:val="-5"/>
        </w:rPr>
        <w:t xml:space="preserve"> </w:t>
      </w:r>
      <w:r>
        <w:t>of</w:t>
      </w:r>
      <w:r>
        <w:rPr>
          <w:spacing w:val="-5"/>
        </w:rPr>
        <w:t xml:space="preserve"> </w:t>
      </w:r>
      <w:r>
        <w:t>the</w:t>
      </w:r>
      <w:r>
        <w:rPr>
          <w:spacing w:val="-5"/>
        </w:rPr>
        <w:t xml:space="preserve"> </w:t>
      </w:r>
      <w:r>
        <w:t>OpenFlow</w:t>
      </w:r>
      <w:r>
        <w:rPr>
          <w:spacing w:val="-5"/>
        </w:rPr>
        <w:t xml:space="preserve"> </w:t>
      </w:r>
      <w:r>
        <w:t>transaction can</w:t>
      </w:r>
      <w:r>
        <w:rPr>
          <w:spacing w:val="17"/>
        </w:rPr>
        <w:t xml:space="preserve"> </w:t>
      </w:r>
      <w:r>
        <w:t>be</w:t>
      </w:r>
      <w:r>
        <w:rPr>
          <w:spacing w:val="17"/>
        </w:rPr>
        <w:t xml:space="preserve"> </w:t>
      </w:r>
      <w:r>
        <w:t>categorized</w:t>
      </w:r>
      <w:r>
        <w:rPr>
          <w:spacing w:val="17"/>
        </w:rPr>
        <w:t xml:space="preserve"> </w:t>
      </w:r>
      <w:r>
        <w:t>into</w:t>
      </w:r>
      <w:r>
        <w:rPr>
          <w:spacing w:val="17"/>
        </w:rPr>
        <w:t xml:space="preserve"> </w:t>
      </w:r>
      <w:r>
        <w:t>two</w:t>
      </w:r>
      <w:r>
        <w:rPr>
          <w:spacing w:val="17"/>
        </w:rPr>
        <w:t xml:space="preserve"> </w:t>
      </w:r>
      <w:r>
        <w:t>parts,</w:t>
      </w:r>
      <w:r>
        <w:rPr>
          <w:spacing w:val="22"/>
        </w:rPr>
        <w:t xml:space="preserve"> </w:t>
      </w:r>
      <w:r>
        <w:t>one</w:t>
      </w:r>
      <w:r>
        <w:rPr>
          <w:spacing w:val="17"/>
        </w:rPr>
        <w:t xml:space="preserve"> </w:t>
      </w:r>
      <w:r>
        <w:t>is</w:t>
      </w:r>
      <w:r>
        <w:rPr>
          <w:spacing w:val="17"/>
        </w:rPr>
        <w:t xml:space="preserve"> </w:t>
      </w:r>
      <w:r>
        <w:t>data-plane-trigger-control-plane</w:t>
      </w:r>
      <w:r>
        <w:rPr>
          <w:spacing w:val="17"/>
        </w:rPr>
        <w:t xml:space="preserve"> </w:t>
      </w:r>
      <w:r>
        <w:t>(D2C),</w:t>
      </w:r>
      <w:r>
        <w:rPr>
          <w:spacing w:val="17"/>
        </w:rPr>
        <w:t xml:space="preserve"> </w:t>
      </w:r>
      <w:r>
        <w:t>the</w:t>
      </w:r>
      <w:r>
        <w:rPr>
          <w:spacing w:val="17"/>
        </w:rPr>
        <w:t xml:space="preserve"> </w:t>
      </w:r>
      <w:r>
        <w:t>other</w:t>
      </w:r>
      <w:r>
        <w:rPr>
          <w:spacing w:val="17"/>
        </w:rPr>
        <w:t xml:space="preserve"> </w:t>
      </w:r>
      <w:r>
        <w:t>is</w:t>
      </w:r>
    </w:p>
    <w:p w14:paraId="2988872B" w14:textId="77777777" w:rsidR="005A66FE" w:rsidRDefault="005A66FE">
      <w:pPr>
        <w:spacing w:line="415" w:lineRule="auto"/>
        <w:jc w:val="both"/>
        <w:sectPr w:rsidR="005A66FE">
          <w:footerReference w:type="default" r:id="rId7"/>
          <w:type w:val="continuous"/>
          <w:pgSz w:w="12240" w:h="15840"/>
          <w:pgMar w:top="1500" w:right="1500" w:bottom="1360" w:left="1440" w:header="720" w:footer="1173" w:gutter="0"/>
          <w:pgNumType w:start="1"/>
          <w:cols w:space="720"/>
        </w:sectPr>
      </w:pPr>
    </w:p>
    <w:p w14:paraId="75B64F90" w14:textId="77777777" w:rsidR="005A66FE" w:rsidRDefault="005A66FE">
      <w:pPr>
        <w:pStyle w:val="BodyText"/>
        <w:rPr>
          <w:sz w:val="20"/>
        </w:rPr>
      </w:pPr>
    </w:p>
    <w:p w14:paraId="6E174A6F" w14:textId="77777777" w:rsidR="005A66FE" w:rsidRDefault="005A66FE">
      <w:pPr>
        <w:pStyle w:val="BodyText"/>
        <w:rPr>
          <w:sz w:val="20"/>
        </w:rPr>
      </w:pPr>
    </w:p>
    <w:p w14:paraId="0E8F7FBC" w14:textId="77777777" w:rsidR="005A66FE" w:rsidRDefault="005A66FE">
      <w:pPr>
        <w:pStyle w:val="BodyText"/>
        <w:spacing w:before="2"/>
        <w:rPr>
          <w:sz w:val="20"/>
        </w:rPr>
      </w:pPr>
    </w:p>
    <w:p w14:paraId="32240911" w14:textId="77777777" w:rsidR="005A66FE" w:rsidRDefault="008E59C4">
      <w:pPr>
        <w:pStyle w:val="BodyText"/>
        <w:spacing w:line="415" w:lineRule="auto"/>
        <w:ind w:left="113" w:right="113"/>
        <w:jc w:val="both"/>
      </w:pPr>
      <w:r>
        <w:t>control-plane-trigger-data-plane (C2D). The whole process is abbreviated as D2C2D. As</w:t>
      </w:r>
      <w:r>
        <w:rPr>
          <w:spacing w:val="-22"/>
        </w:rPr>
        <w:t xml:space="preserve"> </w:t>
      </w:r>
      <w:r>
        <w:t>such, OpenFlow adds some extra data structures and operations to the data plane. These changes make</w:t>
      </w:r>
      <w:r>
        <w:rPr>
          <w:spacing w:val="-5"/>
        </w:rPr>
        <w:t xml:space="preserve"> </w:t>
      </w:r>
      <w:r>
        <w:t>the</w:t>
      </w:r>
      <w:r>
        <w:rPr>
          <w:spacing w:val="-5"/>
        </w:rPr>
        <w:t xml:space="preserve"> </w:t>
      </w:r>
      <w:r>
        <w:t>OpenFlow</w:t>
      </w:r>
      <w:r>
        <w:rPr>
          <w:spacing w:val="-5"/>
        </w:rPr>
        <w:t xml:space="preserve"> </w:t>
      </w:r>
      <w:r>
        <w:t>data</w:t>
      </w:r>
      <w:r>
        <w:rPr>
          <w:spacing w:val="-5"/>
        </w:rPr>
        <w:t xml:space="preserve"> </w:t>
      </w:r>
      <w:r>
        <w:t>plane</w:t>
      </w:r>
      <w:r>
        <w:rPr>
          <w:spacing w:val="-5"/>
        </w:rPr>
        <w:t xml:space="preserve"> </w:t>
      </w:r>
      <w:r>
        <w:t>(OFD)</w:t>
      </w:r>
      <w:r>
        <w:rPr>
          <w:spacing w:val="-5"/>
        </w:rPr>
        <w:t xml:space="preserve"> </w:t>
      </w:r>
      <w:r>
        <w:t>different</w:t>
      </w:r>
      <w:r>
        <w:rPr>
          <w:spacing w:val="-5"/>
        </w:rPr>
        <w:t xml:space="preserve"> </w:t>
      </w:r>
      <w:r>
        <w:t>from</w:t>
      </w:r>
      <w:r>
        <w:rPr>
          <w:spacing w:val="-5"/>
        </w:rPr>
        <w:t xml:space="preserve"> </w:t>
      </w:r>
      <w:r>
        <w:t>the</w:t>
      </w:r>
      <w:r>
        <w:rPr>
          <w:spacing w:val="-5"/>
        </w:rPr>
        <w:t xml:space="preserve"> </w:t>
      </w:r>
      <w:r>
        <w:t>traditional</w:t>
      </w:r>
      <w:r>
        <w:rPr>
          <w:spacing w:val="-5"/>
        </w:rPr>
        <w:t xml:space="preserve"> </w:t>
      </w:r>
      <w:r>
        <w:t>data</w:t>
      </w:r>
      <w:r>
        <w:rPr>
          <w:spacing w:val="-5"/>
        </w:rPr>
        <w:t xml:space="preserve"> </w:t>
      </w:r>
      <w:r>
        <w:t>plane</w:t>
      </w:r>
      <w:r>
        <w:rPr>
          <w:spacing w:val="-5"/>
        </w:rPr>
        <w:t xml:space="preserve"> </w:t>
      </w:r>
      <w:r>
        <w:t>(TD)</w:t>
      </w:r>
      <w:r>
        <w:rPr>
          <w:spacing w:val="-5"/>
        </w:rPr>
        <w:t xml:space="preserve"> </w:t>
      </w:r>
      <w:r>
        <w:t>.</w:t>
      </w:r>
    </w:p>
    <w:p w14:paraId="2B7CACBD" w14:textId="77777777" w:rsidR="005A66FE" w:rsidRDefault="008E59C4">
      <w:pPr>
        <w:pStyle w:val="BodyText"/>
        <w:spacing w:before="8" w:line="415" w:lineRule="auto"/>
        <w:ind w:left="113" w:right="113" w:firstLine="351"/>
        <w:jc w:val="both"/>
      </w:pPr>
      <w:r>
        <w:t>Currently, there is no performance test standard exist for OpenFlow switch. I</w:t>
      </w:r>
      <w:r>
        <w:t>n the past,</w:t>
      </w:r>
      <w:r>
        <w:rPr>
          <w:spacing w:val="-13"/>
        </w:rPr>
        <w:t xml:space="preserve"> </w:t>
      </w:r>
      <w:r>
        <w:t>the performance</w:t>
      </w:r>
      <w:r>
        <w:rPr>
          <w:spacing w:val="-5"/>
        </w:rPr>
        <w:t xml:space="preserve"> </w:t>
      </w:r>
      <w:r>
        <w:t>test</w:t>
      </w:r>
      <w:r>
        <w:rPr>
          <w:spacing w:val="-5"/>
        </w:rPr>
        <w:t xml:space="preserve"> </w:t>
      </w:r>
      <w:r>
        <w:t>is</w:t>
      </w:r>
      <w:r>
        <w:rPr>
          <w:spacing w:val="-5"/>
        </w:rPr>
        <w:t xml:space="preserve"> </w:t>
      </w:r>
      <w:r>
        <w:t>only</w:t>
      </w:r>
      <w:r>
        <w:rPr>
          <w:spacing w:val="-5"/>
        </w:rPr>
        <w:t xml:space="preserve"> </w:t>
      </w:r>
      <w:r>
        <w:t>focus</w:t>
      </w:r>
      <w:r>
        <w:rPr>
          <w:spacing w:val="-5"/>
        </w:rPr>
        <w:t xml:space="preserve"> </w:t>
      </w:r>
      <w:r>
        <w:t>on</w:t>
      </w:r>
      <w:r>
        <w:rPr>
          <w:spacing w:val="-5"/>
        </w:rPr>
        <w:t xml:space="preserve"> </w:t>
      </w:r>
      <w:r>
        <w:t>the</w:t>
      </w:r>
      <w:r>
        <w:rPr>
          <w:spacing w:val="-5"/>
        </w:rPr>
        <w:t xml:space="preserve"> </w:t>
      </w:r>
      <w:r>
        <w:t>traditional</w:t>
      </w:r>
      <w:r>
        <w:rPr>
          <w:spacing w:val="-5"/>
        </w:rPr>
        <w:t xml:space="preserve"> </w:t>
      </w:r>
      <w:r>
        <w:t>TD</w:t>
      </w:r>
      <w:r>
        <w:rPr>
          <w:spacing w:val="-5"/>
        </w:rPr>
        <w:t xml:space="preserve"> </w:t>
      </w:r>
      <w:r>
        <w:t>part,</w:t>
      </w:r>
      <w:r>
        <w:rPr>
          <w:spacing w:val="-5"/>
        </w:rPr>
        <w:t xml:space="preserve"> </w:t>
      </w:r>
      <w:r>
        <w:t>therefore</w:t>
      </w:r>
      <w:r>
        <w:rPr>
          <w:spacing w:val="-5"/>
        </w:rPr>
        <w:t xml:space="preserve"> </w:t>
      </w:r>
      <w:r>
        <w:t>we</w:t>
      </w:r>
      <w:r>
        <w:rPr>
          <w:spacing w:val="-5"/>
        </w:rPr>
        <w:t xml:space="preserve"> </w:t>
      </w:r>
      <w:r>
        <w:t>propose</w:t>
      </w:r>
      <w:r>
        <w:rPr>
          <w:spacing w:val="-5"/>
        </w:rPr>
        <w:t xml:space="preserve"> </w:t>
      </w:r>
      <w:r>
        <w:t>that</w:t>
      </w:r>
      <w:r>
        <w:rPr>
          <w:spacing w:val="-5"/>
        </w:rPr>
        <w:t xml:space="preserve"> </w:t>
      </w:r>
      <w:r>
        <w:t>the</w:t>
      </w:r>
      <w:r>
        <w:rPr>
          <w:spacing w:val="-5"/>
        </w:rPr>
        <w:t xml:space="preserve"> </w:t>
      </w:r>
      <w:r>
        <w:t>D2C2D process should also be included along with the OFD as part of the testing suite for OpenFlow switch. Cause the packet processing depends on the flow entry which including the some ac- tions. The D2C2D process will affect the flow entry setup when the</w:t>
      </w:r>
      <w:r>
        <w:t xml:space="preserve"> new type flow coming. Moreover, the OFD process will affect the operation of flow entry in the OpenFlow switch for the</w:t>
      </w:r>
      <w:r>
        <w:rPr>
          <w:spacing w:val="-7"/>
        </w:rPr>
        <w:t xml:space="preserve"> </w:t>
      </w:r>
      <w:r>
        <w:t>existed</w:t>
      </w:r>
      <w:r>
        <w:rPr>
          <w:spacing w:val="-7"/>
        </w:rPr>
        <w:t xml:space="preserve"> </w:t>
      </w:r>
      <w:r>
        <w:t>flows.</w:t>
      </w:r>
      <w:r>
        <w:rPr>
          <w:spacing w:val="6"/>
        </w:rPr>
        <w:t xml:space="preserve"> </w:t>
      </w:r>
      <w:r>
        <w:t>Due</w:t>
      </w:r>
      <w:r>
        <w:rPr>
          <w:spacing w:val="-7"/>
        </w:rPr>
        <w:t xml:space="preserve"> </w:t>
      </w:r>
      <w:r>
        <w:t>to</w:t>
      </w:r>
      <w:r>
        <w:rPr>
          <w:spacing w:val="-7"/>
        </w:rPr>
        <w:t xml:space="preserve"> </w:t>
      </w:r>
      <w:r>
        <w:t>above</w:t>
      </w:r>
      <w:r>
        <w:rPr>
          <w:spacing w:val="-7"/>
        </w:rPr>
        <w:t xml:space="preserve"> </w:t>
      </w:r>
      <w:r>
        <w:t>mentioned</w:t>
      </w:r>
      <w:r>
        <w:rPr>
          <w:spacing w:val="-7"/>
        </w:rPr>
        <w:t xml:space="preserve"> </w:t>
      </w:r>
      <w:r>
        <w:t>reason,</w:t>
      </w:r>
      <w:r>
        <w:rPr>
          <w:spacing w:val="-7"/>
        </w:rPr>
        <w:t xml:space="preserve"> </w:t>
      </w:r>
      <w:r>
        <w:t>we</w:t>
      </w:r>
      <w:r>
        <w:rPr>
          <w:spacing w:val="-7"/>
        </w:rPr>
        <w:t xml:space="preserve"> </w:t>
      </w:r>
      <w:r>
        <w:t>think</w:t>
      </w:r>
      <w:r>
        <w:rPr>
          <w:spacing w:val="-7"/>
        </w:rPr>
        <w:t xml:space="preserve"> </w:t>
      </w:r>
      <w:r>
        <w:t>the</w:t>
      </w:r>
      <w:r>
        <w:rPr>
          <w:spacing w:val="-7"/>
        </w:rPr>
        <w:t xml:space="preserve"> </w:t>
      </w:r>
      <w:r>
        <w:t>OpenFlow</w:t>
      </w:r>
      <w:r>
        <w:rPr>
          <w:spacing w:val="-7"/>
        </w:rPr>
        <w:t xml:space="preserve"> </w:t>
      </w:r>
      <w:r>
        <w:t>performance</w:t>
      </w:r>
      <w:r>
        <w:rPr>
          <w:spacing w:val="-7"/>
        </w:rPr>
        <w:t xml:space="preserve"> </w:t>
      </w:r>
      <w:r>
        <w:t>testing must be included TD, OFD, D2C, and C2D. The main</w:t>
      </w:r>
      <w:r>
        <w:t xml:space="preserve"> reason is that the D2C2D process is the core of the operation in both data plane and control plane in the OpenFlow switch. Moreover, the</w:t>
      </w:r>
      <w:r>
        <w:rPr>
          <w:spacing w:val="-9"/>
        </w:rPr>
        <w:t xml:space="preserve"> </w:t>
      </w:r>
      <w:r>
        <w:t>D2C2D</w:t>
      </w:r>
      <w:r>
        <w:rPr>
          <w:spacing w:val="-9"/>
        </w:rPr>
        <w:t xml:space="preserve"> </w:t>
      </w:r>
      <w:r>
        <w:t>process</w:t>
      </w:r>
      <w:r>
        <w:rPr>
          <w:spacing w:val="-9"/>
        </w:rPr>
        <w:t xml:space="preserve"> </w:t>
      </w:r>
      <w:r>
        <w:t>and</w:t>
      </w:r>
      <w:r>
        <w:rPr>
          <w:spacing w:val="-9"/>
        </w:rPr>
        <w:t xml:space="preserve"> </w:t>
      </w:r>
      <w:r>
        <w:t>OFD</w:t>
      </w:r>
      <w:r>
        <w:rPr>
          <w:spacing w:val="-9"/>
        </w:rPr>
        <w:t xml:space="preserve"> </w:t>
      </w:r>
      <w:r>
        <w:t>affect</w:t>
      </w:r>
      <w:r>
        <w:rPr>
          <w:spacing w:val="-9"/>
        </w:rPr>
        <w:t xml:space="preserve"> </w:t>
      </w:r>
      <w:r>
        <w:t>the</w:t>
      </w:r>
      <w:r>
        <w:rPr>
          <w:spacing w:val="-9"/>
        </w:rPr>
        <w:t xml:space="preserve"> </w:t>
      </w:r>
      <w:r>
        <w:t>packet</w:t>
      </w:r>
      <w:r>
        <w:rPr>
          <w:spacing w:val="-9"/>
        </w:rPr>
        <w:t xml:space="preserve"> </w:t>
      </w:r>
      <w:r>
        <w:t>processing</w:t>
      </w:r>
      <w:r>
        <w:rPr>
          <w:spacing w:val="-9"/>
        </w:rPr>
        <w:t xml:space="preserve"> </w:t>
      </w:r>
      <w:r>
        <w:t>in</w:t>
      </w:r>
      <w:r>
        <w:rPr>
          <w:spacing w:val="-9"/>
        </w:rPr>
        <w:t xml:space="preserve"> </w:t>
      </w:r>
      <w:r>
        <w:t>OpenFlow</w:t>
      </w:r>
      <w:r>
        <w:rPr>
          <w:spacing w:val="-9"/>
        </w:rPr>
        <w:t xml:space="preserve"> </w:t>
      </w:r>
      <w:r>
        <w:t>switch.</w:t>
      </w:r>
      <w:r>
        <w:rPr>
          <w:spacing w:val="8"/>
        </w:rPr>
        <w:t xml:space="preserve"> </w:t>
      </w:r>
      <w:r>
        <w:t>So</w:t>
      </w:r>
      <w:r>
        <w:rPr>
          <w:spacing w:val="-9"/>
        </w:rPr>
        <w:t xml:space="preserve"> </w:t>
      </w:r>
      <w:r>
        <w:t>we</w:t>
      </w:r>
      <w:r>
        <w:rPr>
          <w:spacing w:val="-9"/>
        </w:rPr>
        <w:t xml:space="preserve"> </w:t>
      </w:r>
      <w:r>
        <w:t>think</w:t>
      </w:r>
      <w:r>
        <w:rPr>
          <w:spacing w:val="-9"/>
        </w:rPr>
        <w:t xml:space="preserve"> </w:t>
      </w:r>
      <w:r>
        <w:t>the OpenFlow performance testing mu</w:t>
      </w:r>
      <w:r>
        <w:t>st be included TD, OFD, D2C, and</w:t>
      </w:r>
      <w:r>
        <w:rPr>
          <w:spacing w:val="-41"/>
        </w:rPr>
        <w:t xml:space="preserve"> </w:t>
      </w:r>
      <w:r>
        <w:t>C2D.</w:t>
      </w:r>
    </w:p>
    <w:p w14:paraId="68FBA726" w14:textId="77777777" w:rsidR="005A66FE" w:rsidRDefault="008E59C4">
      <w:pPr>
        <w:pStyle w:val="BodyText"/>
        <w:spacing w:before="8" w:line="415" w:lineRule="auto"/>
        <w:ind w:left="113" w:right="113" w:firstLine="351"/>
        <w:jc w:val="both"/>
      </w:pPr>
      <w:r>
        <w:t>In</w:t>
      </w:r>
      <w:r>
        <w:rPr>
          <w:spacing w:val="-6"/>
        </w:rPr>
        <w:t xml:space="preserve"> </w:t>
      </w:r>
      <w:r>
        <w:t>our</w:t>
      </w:r>
      <w:r>
        <w:rPr>
          <w:spacing w:val="-6"/>
        </w:rPr>
        <w:t xml:space="preserve"> </w:t>
      </w:r>
      <w:r>
        <w:rPr>
          <w:spacing w:val="-4"/>
        </w:rPr>
        <w:t>survey,</w:t>
      </w:r>
      <w:r>
        <w:rPr>
          <w:spacing w:val="-6"/>
        </w:rPr>
        <w:t xml:space="preserve"> </w:t>
      </w:r>
      <w:r>
        <w:t>there</w:t>
      </w:r>
      <w:r>
        <w:rPr>
          <w:spacing w:val="-6"/>
        </w:rPr>
        <w:t xml:space="preserve"> </w:t>
      </w:r>
      <w:r>
        <w:t>are</w:t>
      </w:r>
      <w:r>
        <w:rPr>
          <w:spacing w:val="-6"/>
        </w:rPr>
        <w:t xml:space="preserve"> </w:t>
      </w:r>
      <w:r>
        <w:t>some</w:t>
      </w:r>
      <w:r>
        <w:rPr>
          <w:spacing w:val="-6"/>
        </w:rPr>
        <w:t xml:space="preserve"> </w:t>
      </w:r>
      <w:r>
        <w:t>open</w:t>
      </w:r>
      <w:r>
        <w:rPr>
          <w:spacing w:val="-6"/>
        </w:rPr>
        <w:t xml:space="preserve"> </w:t>
      </w:r>
      <w:r>
        <w:t>source</w:t>
      </w:r>
      <w:r>
        <w:rPr>
          <w:spacing w:val="-6"/>
        </w:rPr>
        <w:t xml:space="preserve"> </w:t>
      </w:r>
      <w:r>
        <w:t>tools</w:t>
      </w:r>
      <w:r>
        <w:rPr>
          <w:spacing w:val="-6"/>
        </w:rPr>
        <w:t xml:space="preserve"> </w:t>
      </w:r>
      <w:r>
        <w:t>such</w:t>
      </w:r>
      <w:r>
        <w:rPr>
          <w:spacing w:val="-6"/>
        </w:rPr>
        <w:t xml:space="preserve"> </w:t>
      </w:r>
      <w:r>
        <w:t>as</w:t>
      </w:r>
      <w:r>
        <w:rPr>
          <w:spacing w:val="-6"/>
        </w:rPr>
        <w:t xml:space="preserve"> </w:t>
      </w:r>
      <w:r>
        <w:rPr>
          <w:spacing w:val="-3"/>
        </w:rPr>
        <w:t>OFTest</w:t>
      </w:r>
      <w:r>
        <w:rPr>
          <w:spacing w:val="-6"/>
        </w:rPr>
        <w:t xml:space="preserve"> </w:t>
      </w:r>
      <w:r>
        <w:t>[6]</w:t>
      </w:r>
      <w:r>
        <w:rPr>
          <w:spacing w:val="-6"/>
        </w:rPr>
        <w:t xml:space="preserve"> </w:t>
      </w:r>
      <w:r>
        <w:t>and</w:t>
      </w:r>
      <w:r>
        <w:rPr>
          <w:spacing w:val="-6"/>
        </w:rPr>
        <w:t xml:space="preserve"> </w:t>
      </w:r>
      <w:r>
        <w:t>Ryu</w:t>
      </w:r>
      <w:r>
        <w:rPr>
          <w:spacing w:val="-6"/>
        </w:rPr>
        <w:t xml:space="preserve"> </w:t>
      </w:r>
      <w:r>
        <w:t>certification</w:t>
      </w:r>
      <w:r>
        <w:rPr>
          <w:spacing w:val="-6"/>
        </w:rPr>
        <w:t xml:space="preserve"> </w:t>
      </w:r>
      <w:r>
        <w:t>[7] exist</w:t>
      </w:r>
      <w:r>
        <w:rPr>
          <w:spacing w:val="-13"/>
        </w:rPr>
        <w:t xml:space="preserve"> </w:t>
      </w:r>
      <w:r>
        <w:t>for</w:t>
      </w:r>
      <w:r>
        <w:rPr>
          <w:spacing w:val="-13"/>
        </w:rPr>
        <w:t xml:space="preserve"> </w:t>
      </w:r>
      <w:r>
        <w:t>the</w:t>
      </w:r>
      <w:r>
        <w:rPr>
          <w:spacing w:val="-13"/>
        </w:rPr>
        <w:t xml:space="preserve"> </w:t>
      </w:r>
      <w:r>
        <w:t>OpenFlow</w:t>
      </w:r>
      <w:r>
        <w:rPr>
          <w:spacing w:val="-13"/>
        </w:rPr>
        <w:t xml:space="preserve"> </w:t>
      </w:r>
      <w:r>
        <w:t>switch</w:t>
      </w:r>
      <w:r>
        <w:rPr>
          <w:spacing w:val="-13"/>
        </w:rPr>
        <w:t xml:space="preserve"> </w:t>
      </w:r>
      <w:r>
        <w:t>conformance</w:t>
      </w:r>
      <w:r>
        <w:rPr>
          <w:spacing w:val="-13"/>
        </w:rPr>
        <w:t xml:space="preserve"> </w:t>
      </w:r>
      <w:r>
        <w:t>test.</w:t>
      </w:r>
      <w:r>
        <w:rPr>
          <w:spacing w:val="6"/>
        </w:rPr>
        <w:t xml:space="preserve"> </w:t>
      </w:r>
      <w:r>
        <w:t>These</w:t>
      </w:r>
      <w:r>
        <w:rPr>
          <w:spacing w:val="-13"/>
        </w:rPr>
        <w:t xml:space="preserve"> </w:t>
      </w:r>
      <w:r>
        <w:t>tools</w:t>
      </w:r>
      <w:r>
        <w:rPr>
          <w:spacing w:val="-13"/>
        </w:rPr>
        <w:t xml:space="preserve"> </w:t>
      </w:r>
      <w:r>
        <w:t>only</w:t>
      </w:r>
      <w:r>
        <w:rPr>
          <w:spacing w:val="-13"/>
        </w:rPr>
        <w:t xml:space="preserve"> </w:t>
      </w:r>
      <w:r>
        <w:t>determine</w:t>
      </w:r>
      <w:r>
        <w:rPr>
          <w:spacing w:val="-13"/>
        </w:rPr>
        <w:t xml:space="preserve"> </w:t>
      </w:r>
      <w:r>
        <w:t>whether</w:t>
      </w:r>
      <w:r>
        <w:rPr>
          <w:spacing w:val="-13"/>
        </w:rPr>
        <w:t xml:space="preserve"> </w:t>
      </w:r>
      <w:r>
        <w:t>the</w:t>
      </w:r>
      <w:r>
        <w:rPr>
          <w:spacing w:val="-13"/>
        </w:rPr>
        <w:t xml:space="preserve"> </w:t>
      </w:r>
      <w:r>
        <w:t>switch fit the interoperability of OpenFlow protocol or not. As for commercial tools, there is no one except the white paper proposed by Spirent for OpenFlow performance testing [8]. The white paper only addresses some test cases and offers some concepts t</w:t>
      </w:r>
      <w:r>
        <w:t xml:space="preserve">o evaluate the switch. There are many research literatures address the issues in this topic as well. </w:t>
      </w:r>
      <w:r>
        <w:rPr>
          <w:spacing w:val="-4"/>
        </w:rPr>
        <w:t xml:space="preserve">However, </w:t>
      </w:r>
      <w:r>
        <w:t>most of them focus on TD testing without addressing the others. The authors in OFLOPS [9] discuss the</w:t>
      </w:r>
      <w:r>
        <w:rPr>
          <w:spacing w:val="-15"/>
        </w:rPr>
        <w:t xml:space="preserve"> </w:t>
      </w:r>
      <w:r>
        <w:t>test of</w:t>
      </w:r>
      <w:r>
        <w:rPr>
          <w:spacing w:val="-4"/>
        </w:rPr>
        <w:t xml:space="preserve"> </w:t>
      </w:r>
      <w:r>
        <w:t>OFD</w:t>
      </w:r>
      <w:r>
        <w:rPr>
          <w:spacing w:val="-4"/>
        </w:rPr>
        <w:t xml:space="preserve"> </w:t>
      </w:r>
      <w:r>
        <w:t>and</w:t>
      </w:r>
      <w:r>
        <w:rPr>
          <w:spacing w:val="-4"/>
        </w:rPr>
        <w:t xml:space="preserve"> </w:t>
      </w:r>
      <w:r>
        <w:t>C2D</w:t>
      </w:r>
      <w:r>
        <w:rPr>
          <w:spacing w:val="-4"/>
        </w:rPr>
        <w:t xml:space="preserve"> </w:t>
      </w:r>
      <w:r>
        <w:t>parts</w:t>
      </w:r>
      <w:r>
        <w:rPr>
          <w:spacing w:val="-4"/>
        </w:rPr>
        <w:t xml:space="preserve"> </w:t>
      </w:r>
      <w:r>
        <w:t>without</w:t>
      </w:r>
      <w:r>
        <w:rPr>
          <w:spacing w:val="-4"/>
        </w:rPr>
        <w:t xml:space="preserve"> </w:t>
      </w:r>
      <w:r>
        <w:t>cover</w:t>
      </w:r>
      <w:r>
        <w:rPr>
          <w:spacing w:val="-4"/>
        </w:rPr>
        <w:t xml:space="preserve"> </w:t>
      </w:r>
      <w:r>
        <w:t>all</w:t>
      </w:r>
      <w:r>
        <w:rPr>
          <w:spacing w:val="-4"/>
        </w:rPr>
        <w:t xml:space="preserve"> </w:t>
      </w:r>
      <w:r>
        <w:t>test</w:t>
      </w:r>
      <w:r>
        <w:rPr>
          <w:spacing w:val="-4"/>
        </w:rPr>
        <w:t xml:space="preserve"> </w:t>
      </w:r>
      <w:r>
        <w:t>matrices</w:t>
      </w:r>
      <w:r>
        <w:rPr>
          <w:spacing w:val="-4"/>
        </w:rPr>
        <w:t xml:space="preserve"> </w:t>
      </w:r>
      <w:r>
        <w:t>of</w:t>
      </w:r>
      <w:r>
        <w:rPr>
          <w:spacing w:val="-4"/>
        </w:rPr>
        <w:t xml:space="preserve"> </w:t>
      </w:r>
      <w:r>
        <w:t>these</w:t>
      </w:r>
      <w:r>
        <w:rPr>
          <w:spacing w:val="-4"/>
        </w:rPr>
        <w:t xml:space="preserve"> </w:t>
      </w:r>
      <w:r>
        <w:t>two</w:t>
      </w:r>
      <w:r>
        <w:rPr>
          <w:spacing w:val="-4"/>
        </w:rPr>
        <w:t xml:space="preserve"> </w:t>
      </w:r>
      <w:r>
        <w:t>parts.</w:t>
      </w:r>
    </w:p>
    <w:p w14:paraId="19484A81" w14:textId="77777777" w:rsidR="005A66FE" w:rsidRDefault="008E59C4">
      <w:pPr>
        <w:pStyle w:val="BodyText"/>
        <w:spacing w:before="8" w:line="415" w:lineRule="auto"/>
        <w:ind w:left="113" w:right="113" w:firstLine="351"/>
        <w:jc w:val="both"/>
      </w:pPr>
      <w:r>
        <w:t>In</w:t>
      </w:r>
      <w:r>
        <w:rPr>
          <w:spacing w:val="-7"/>
        </w:rPr>
        <w:t xml:space="preserve"> </w:t>
      </w:r>
      <w:r>
        <w:t>this</w:t>
      </w:r>
      <w:r>
        <w:rPr>
          <w:spacing w:val="-7"/>
        </w:rPr>
        <w:t xml:space="preserve"> </w:t>
      </w:r>
      <w:r>
        <w:t>thesis,</w:t>
      </w:r>
      <w:r>
        <w:rPr>
          <w:spacing w:val="-6"/>
        </w:rPr>
        <w:t xml:space="preserve"> </w:t>
      </w:r>
      <w:r>
        <w:t>we</w:t>
      </w:r>
      <w:r>
        <w:rPr>
          <w:spacing w:val="-7"/>
        </w:rPr>
        <w:t xml:space="preserve"> </w:t>
      </w:r>
      <w:r>
        <w:t>propose</w:t>
      </w:r>
      <w:r>
        <w:rPr>
          <w:spacing w:val="-7"/>
        </w:rPr>
        <w:t xml:space="preserve"> </w:t>
      </w:r>
      <w:r>
        <w:t>thirteen</w:t>
      </w:r>
      <w:r>
        <w:rPr>
          <w:spacing w:val="-7"/>
        </w:rPr>
        <w:t xml:space="preserve"> </w:t>
      </w:r>
      <w:r>
        <w:t>test</w:t>
      </w:r>
      <w:r>
        <w:rPr>
          <w:spacing w:val="-7"/>
        </w:rPr>
        <w:t xml:space="preserve"> </w:t>
      </w:r>
      <w:r>
        <w:t>cases</w:t>
      </w:r>
      <w:r>
        <w:rPr>
          <w:spacing w:val="-7"/>
        </w:rPr>
        <w:t xml:space="preserve"> </w:t>
      </w:r>
      <w:r>
        <w:t>based</w:t>
      </w:r>
      <w:r>
        <w:rPr>
          <w:spacing w:val="-7"/>
        </w:rPr>
        <w:t xml:space="preserve"> </w:t>
      </w:r>
      <w:r>
        <w:t>on</w:t>
      </w:r>
      <w:r>
        <w:rPr>
          <w:spacing w:val="-7"/>
        </w:rPr>
        <w:t xml:space="preserve"> </w:t>
      </w:r>
      <w:r>
        <w:t>the</w:t>
      </w:r>
      <w:r>
        <w:rPr>
          <w:spacing w:val="-7"/>
        </w:rPr>
        <w:t xml:space="preserve"> </w:t>
      </w:r>
      <w:r>
        <w:t>white</w:t>
      </w:r>
      <w:r>
        <w:rPr>
          <w:spacing w:val="-7"/>
        </w:rPr>
        <w:t xml:space="preserve"> </w:t>
      </w:r>
      <w:r>
        <w:t>paper</w:t>
      </w:r>
      <w:r>
        <w:rPr>
          <w:spacing w:val="-7"/>
        </w:rPr>
        <w:t xml:space="preserve"> </w:t>
      </w:r>
      <w:r>
        <w:t>[8]</w:t>
      </w:r>
      <w:r>
        <w:rPr>
          <w:spacing w:val="-7"/>
        </w:rPr>
        <w:t xml:space="preserve"> </w:t>
      </w:r>
      <w:r>
        <w:t>from</w:t>
      </w:r>
      <w:r>
        <w:rPr>
          <w:spacing w:val="-7"/>
        </w:rPr>
        <w:t xml:space="preserve"> </w:t>
      </w:r>
      <w:r>
        <w:t>Spirent</w:t>
      </w:r>
      <w:r>
        <w:rPr>
          <w:spacing w:val="-7"/>
        </w:rPr>
        <w:t xml:space="preserve"> </w:t>
      </w:r>
      <w:r>
        <w:t>.</w:t>
      </w:r>
      <w:r>
        <w:rPr>
          <w:spacing w:val="9"/>
        </w:rPr>
        <w:t xml:space="preserve"> </w:t>
      </w:r>
      <w:r>
        <w:t>The test cases, including items such as flow action, pipeline, Packet-in, Packet-out, and Flow-mod, address</w:t>
      </w:r>
      <w:r>
        <w:rPr>
          <w:spacing w:val="-4"/>
        </w:rPr>
        <w:t xml:space="preserve"> </w:t>
      </w:r>
      <w:r>
        <w:t>the</w:t>
      </w:r>
      <w:r>
        <w:rPr>
          <w:spacing w:val="-4"/>
        </w:rPr>
        <w:t xml:space="preserve"> </w:t>
      </w:r>
      <w:r>
        <w:t>most</w:t>
      </w:r>
      <w:r>
        <w:rPr>
          <w:spacing w:val="-4"/>
        </w:rPr>
        <w:t xml:space="preserve"> </w:t>
      </w:r>
      <w:r>
        <w:t>critical</w:t>
      </w:r>
      <w:r>
        <w:rPr>
          <w:spacing w:val="-4"/>
        </w:rPr>
        <w:t xml:space="preserve"> </w:t>
      </w:r>
      <w:r>
        <w:t>parts</w:t>
      </w:r>
      <w:r>
        <w:rPr>
          <w:spacing w:val="-4"/>
        </w:rPr>
        <w:t xml:space="preserve"> </w:t>
      </w:r>
      <w:r>
        <w:t>of</w:t>
      </w:r>
      <w:r>
        <w:rPr>
          <w:spacing w:val="-4"/>
        </w:rPr>
        <w:t xml:space="preserve"> </w:t>
      </w:r>
      <w:r>
        <w:t>OFD,</w:t>
      </w:r>
      <w:r>
        <w:rPr>
          <w:spacing w:val="-4"/>
        </w:rPr>
        <w:t xml:space="preserve"> </w:t>
      </w:r>
      <w:r>
        <w:t>D2C,</w:t>
      </w:r>
      <w:r>
        <w:rPr>
          <w:spacing w:val="-4"/>
        </w:rPr>
        <w:t xml:space="preserve"> </w:t>
      </w:r>
      <w:r>
        <w:t>and</w:t>
      </w:r>
      <w:r>
        <w:rPr>
          <w:spacing w:val="-4"/>
        </w:rPr>
        <w:t xml:space="preserve"> </w:t>
      </w:r>
      <w:r>
        <w:t>C2D</w:t>
      </w:r>
      <w:r>
        <w:rPr>
          <w:spacing w:val="-4"/>
        </w:rPr>
        <w:t xml:space="preserve"> </w:t>
      </w:r>
      <w:r>
        <w:t>testing.</w:t>
      </w:r>
      <w:r>
        <w:rPr>
          <w:spacing w:val="10"/>
        </w:rPr>
        <w:t xml:space="preserve"> </w:t>
      </w:r>
      <w:r>
        <w:t>Among</w:t>
      </w:r>
      <w:r>
        <w:rPr>
          <w:spacing w:val="-4"/>
        </w:rPr>
        <w:t xml:space="preserve"> </w:t>
      </w:r>
      <w:r>
        <w:t>these</w:t>
      </w:r>
      <w:r>
        <w:rPr>
          <w:spacing w:val="-4"/>
        </w:rPr>
        <w:t xml:space="preserve"> </w:t>
      </w:r>
      <w:r>
        <w:t>thirteen</w:t>
      </w:r>
      <w:r>
        <w:rPr>
          <w:spacing w:val="-4"/>
        </w:rPr>
        <w:t xml:space="preserve"> </w:t>
      </w:r>
      <w:r>
        <w:t>test</w:t>
      </w:r>
      <w:r>
        <w:rPr>
          <w:spacing w:val="-4"/>
        </w:rPr>
        <w:t xml:space="preserve"> </w:t>
      </w:r>
      <w:r>
        <w:t>cases,</w:t>
      </w:r>
    </w:p>
    <w:p w14:paraId="055EE759" w14:textId="77777777" w:rsidR="005A66FE" w:rsidRDefault="005A66FE">
      <w:pPr>
        <w:spacing w:line="415" w:lineRule="auto"/>
        <w:jc w:val="both"/>
        <w:sectPr w:rsidR="005A66FE">
          <w:pgSz w:w="12240" w:h="15840"/>
          <w:pgMar w:top="1500" w:right="1500" w:bottom="1360" w:left="1440" w:header="0" w:footer="1173" w:gutter="0"/>
          <w:cols w:space="720"/>
        </w:sectPr>
      </w:pPr>
    </w:p>
    <w:p w14:paraId="24DDE274" w14:textId="77777777" w:rsidR="005A66FE" w:rsidRDefault="005A66FE">
      <w:pPr>
        <w:pStyle w:val="BodyText"/>
        <w:rPr>
          <w:sz w:val="20"/>
        </w:rPr>
      </w:pPr>
    </w:p>
    <w:p w14:paraId="6F453A8E" w14:textId="77777777" w:rsidR="005A66FE" w:rsidRDefault="005A66FE">
      <w:pPr>
        <w:pStyle w:val="BodyText"/>
        <w:rPr>
          <w:sz w:val="20"/>
        </w:rPr>
      </w:pPr>
    </w:p>
    <w:p w14:paraId="4DE43F30" w14:textId="77777777" w:rsidR="005A66FE" w:rsidRDefault="005A66FE">
      <w:pPr>
        <w:pStyle w:val="BodyText"/>
        <w:spacing w:before="2"/>
        <w:rPr>
          <w:sz w:val="20"/>
        </w:rPr>
      </w:pPr>
    </w:p>
    <w:p w14:paraId="4858F9F7" w14:textId="77777777" w:rsidR="005A66FE" w:rsidRDefault="008E59C4">
      <w:pPr>
        <w:pStyle w:val="BodyText"/>
        <w:spacing w:line="415" w:lineRule="auto"/>
        <w:ind w:left="113" w:right="113"/>
        <w:jc w:val="both"/>
      </w:pPr>
      <w:r>
        <w:t>there</w:t>
      </w:r>
      <w:r>
        <w:rPr>
          <w:spacing w:val="-18"/>
        </w:rPr>
        <w:t xml:space="preserve"> </w:t>
      </w:r>
      <w:r>
        <w:t>are</w:t>
      </w:r>
      <w:r>
        <w:rPr>
          <w:spacing w:val="-17"/>
        </w:rPr>
        <w:t xml:space="preserve"> </w:t>
      </w:r>
      <w:r>
        <w:t>seven</w:t>
      </w:r>
      <w:r>
        <w:rPr>
          <w:spacing w:val="-18"/>
        </w:rPr>
        <w:t xml:space="preserve"> </w:t>
      </w:r>
      <w:r>
        <w:t>test</w:t>
      </w:r>
      <w:r>
        <w:rPr>
          <w:spacing w:val="-17"/>
        </w:rPr>
        <w:t xml:space="preserve"> </w:t>
      </w:r>
      <w:r>
        <w:t>cases</w:t>
      </w:r>
      <w:r>
        <w:rPr>
          <w:spacing w:val="-18"/>
        </w:rPr>
        <w:t xml:space="preserve"> </w:t>
      </w:r>
      <w:r>
        <w:t>classified</w:t>
      </w:r>
      <w:r>
        <w:rPr>
          <w:spacing w:val="-17"/>
        </w:rPr>
        <w:t xml:space="preserve"> </w:t>
      </w:r>
      <w:r>
        <w:t>as</w:t>
      </w:r>
      <w:r>
        <w:rPr>
          <w:spacing w:val="-18"/>
        </w:rPr>
        <w:t xml:space="preserve"> </w:t>
      </w:r>
      <w:r>
        <w:t>non-trivial.</w:t>
      </w:r>
      <w:r>
        <w:rPr>
          <w:spacing w:val="3"/>
        </w:rPr>
        <w:t xml:space="preserve"> </w:t>
      </w:r>
      <w:r>
        <w:t>And</w:t>
      </w:r>
      <w:r>
        <w:rPr>
          <w:spacing w:val="-17"/>
        </w:rPr>
        <w:t xml:space="preserve"> </w:t>
      </w:r>
      <w:r>
        <w:t>we</w:t>
      </w:r>
      <w:r>
        <w:rPr>
          <w:spacing w:val="-18"/>
        </w:rPr>
        <w:t xml:space="preserve"> </w:t>
      </w:r>
      <w:r>
        <w:t>are</w:t>
      </w:r>
      <w:r>
        <w:rPr>
          <w:spacing w:val="-17"/>
        </w:rPr>
        <w:t xml:space="preserve"> </w:t>
      </w:r>
      <w:r>
        <w:t>going</w:t>
      </w:r>
      <w:r>
        <w:rPr>
          <w:spacing w:val="-18"/>
        </w:rPr>
        <w:t xml:space="preserve"> </w:t>
      </w:r>
      <w:r>
        <w:t>to</w:t>
      </w:r>
      <w:r>
        <w:rPr>
          <w:spacing w:val="-17"/>
        </w:rPr>
        <w:t xml:space="preserve"> </w:t>
      </w:r>
      <w:r>
        <w:t>focus</w:t>
      </w:r>
      <w:r>
        <w:rPr>
          <w:spacing w:val="-18"/>
        </w:rPr>
        <w:t xml:space="preserve"> </w:t>
      </w:r>
      <w:r>
        <w:t>on</w:t>
      </w:r>
      <w:r>
        <w:rPr>
          <w:spacing w:val="-17"/>
        </w:rPr>
        <w:t xml:space="preserve"> </w:t>
      </w:r>
      <w:r>
        <w:t>the</w:t>
      </w:r>
      <w:r>
        <w:rPr>
          <w:spacing w:val="-18"/>
        </w:rPr>
        <w:t xml:space="preserve"> </w:t>
      </w:r>
      <w:r>
        <w:t>development of</w:t>
      </w:r>
      <w:r>
        <w:rPr>
          <w:spacing w:val="-5"/>
        </w:rPr>
        <w:t xml:space="preserve"> </w:t>
      </w:r>
      <w:r>
        <w:t>test</w:t>
      </w:r>
      <w:r>
        <w:rPr>
          <w:spacing w:val="-5"/>
        </w:rPr>
        <w:t xml:space="preserve"> </w:t>
      </w:r>
      <w:r>
        <w:t>tools</w:t>
      </w:r>
      <w:r>
        <w:rPr>
          <w:spacing w:val="-5"/>
        </w:rPr>
        <w:t xml:space="preserve"> </w:t>
      </w:r>
      <w:r>
        <w:t>for</w:t>
      </w:r>
      <w:r>
        <w:rPr>
          <w:spacing w:val="-5"/>
        </w:rPr>
        <w:t xml:space="preserve"> </w:t>
      </w:r>
      <w:r>
        <w:t>these</w:t>
      </w:r>
      <w:r>
        <w:rPr>
          <w:spacing w:val="-5"/>
        </w:rPr>
        <w:t xml:space="preserve"> </w:t>
      </w:r>
      <w:r>
        <w:t>six</w:t>
      </w:r>
      <w:r>
        <w:rPr>
          <w:spacing w:val="-5"/>
        </w:rPr>
        <w:t xml:space="preserve"> </w:t>
      </w:r>
      <w:r>
        <w:t>out</w:t>
      </w:r>
      <w:r>
        <w:rPr>
          <w:spacing w:val="-5"/>
        </w:rPr>
        <w:t xml:space="preserve"> </w:t>
      </w:r>
      <w:r>
        <w:t>of</w:t>
      </w:r>
      <w:r>
        <w:rPr>
          <w:spacing w:val="-5"/>
        </w:rPr>
        <w:t xml:space="preserve"> </w:t>
      </w:r>
      <w:r>
        <w:t>seven</w:t>
      </w:r>
      <w:r>
        <w:rPr>
          <w:spacing w:val="-5"/>
        </w:rPr>
        <w:t xml:space="preserve"> </w:t>
      </w:r>
      <w:r>
        <w:t>non-trivial</w:t>
      </w:r>
      <w:r>
        <w:rPr>
          <w:spacing w:val="-5"/>
        </w:rPr>
        <w:t xml:space="preserve"> </w:t>
      </w:r>
      <w:r>
        <w:t>test</w:t>
      </w:r>
      <w:r>
        <w:rPr>
          <w:spacing w:val="-5"/>
        </w:rPr>
        <w:t xml:space="preserve"> </w:t>
      </w:r>
      <w:r>
        <w:t>cases.</w:t>
      </w:r>
    </w:p>
    <w:p w14:paraId="187A574B" w14:textId="77777777" w:rsidR="005A66FE" w:rsidRDefault="008E59C4">
      <w:pPr>
        <w:pStyle w:val="BodyText"/>
        <w:spacing w:before="8" w:line="415" w:lineRule="auto"/>
        <w:ind w:left="113" w:right="113" w:firstLine="351"/>
        <w:jc w:val="both"/>
      </w:pPr>
      <w:r>
        <w:t>It</w:t>
      </w:r>
      <w:r>
        <w:rPr>
          <w:spacing w:val="-6"/>
        </w:rPr>
        <w:t xml:space="preserve"> </w:t>
      </w:r>
      <w:r>
        <w:t>is</w:t>
      </w:r>
      <w:r>
        <w:rPr>
          <w:spacing w:val="-5"/>
        </w:rPr>
        <w:t xml:space="preserve"> </w:t>
      </w:r>
      <w:r>
        <w:t>difficult</w:t>
      </w:r>
      <w:r>
        <w:rPr>
          <w:spacing w:val="-6"/>
        </w:rPr>
        <w:t xml:space="preserve"> </w:t>
      </w:r>
      <w:r>
        <w:t>to</w:t>
      </w:r>
      <w:r>
        <w:rPr>
          <w:spacing w:val="-6"/>
        </w:rPr>
        <w:t xml:space="preserve"> </w:t>
      </w:r>
      <w:r>
        <w:t>get</w:t>
      </w:r>
      <w:r>
        <w:rPr>
          <w:spacing w:val="-6"/>
        </w:rPr>
        <w:t xml:space="preserve"> </w:t>
      </w:r>
      <w:r>
        <w:t>the</w:t>
      </w:r>
      <w:r>
        <w:rPr>
          <w:spacing w:val="-5"/>
        </w:rPr>
        <w:t xml:space="preserve"> </w:t>
      </w:r>
      <w:r>
        <w:t>internal</w:t>
      </w:r>
      <w:r>
        <w:rPr>
          <w:spacing w:val="-6"/>
        </w:rPr>
        <w:t xml:space="preserve"> </w:t>
      </w:r>
      <w:r>
        <w:t>parameters</w:t>
      </w:r>
      <w:r>
        <w:rPr>
          <w:spacing w:val="-6"/>
        </w:rPr>
        <w:t xml:space="preserve"> </w:t>
      </w:r>
      <w:r>
        <w:t>from</w:t>
      </w:r>
      <w:r>
        <w:rPr>
          <w:spacing w:val="-6"/>
        </w:rPr>
        <w:t xml:space="preserve"> </w:t>
      </w:r>
      <w:r>
        <w:t>the</w:t>
      </w:r>
      <w:r>
        <w:rPr>
          <w:spacing w:val="-5"/>
        </w:rPr>
        <w:t xml:space="preserve"> </w:t>
      </w:r>
      <w:r>
        <w:t>device-under-test</w:t>
      </w:r>
      <w:r>
        <w:rPr>
          <w:spacing w:val="-5"/>
        </w:rPr>
        <w:t xml:space="preserve"> </w:t>
      </w:r>
      <w:r>
        <w:t>(DUT)</w:t>
      </w:r>
      <w:r>
        <w:rPr>
          <w:spacing w:val="-6"/>
        </w:rPr>
        <w:t xml:space="preserve"> </w:t>
      </w:r>
      <w:r>
        <w:t>for</w:t>
      </w:r>
      <w:r>
        <w:rPr>
          <w:spacing w:val="-6"/>
        </w:rPr>
        <w:t xml:space="preserve"> </w:t>
      </w:r>
      <w:r>
        <w:t>evaluation in these non-trivial test cases due to black-box testing.  For example, the action time is hard   to measure because the processes in OpenFlow consist of many steps. N</w:t>
      </w:r>
      <w:r>
        <w:t xml:space="preserve">ormally, we can only measure the end-to-end delay time without exact break down of individual action time where many variables </w:t>
      </w:r>
      <w:r>
        <w:rPr>
          <w:spacing w:val="-3"/>
        </w:rPr>
        <w:t xml:space="preserve">involved </w:t>
      </w:r>
      <w:r>
        <w:t>. And the idle timeout of flow entry is hard to measure the accuracy by traffic , cause the idle timeout will be reset w</w:t>
      </w:r>
      <w:r>
        <w:t xml:space="preserve">hen packet coming and matched.    </w:t>
      </w:r>
      <w:r>
        <w:rPr>
          <w:spacing w:val="34"/>
        </w:rPr>
        <w:t xml:space="preserve"> </w:t>
      </w:r>
      <w:r>
        <w:t>Therefore</w:t>
      </w:r>
    </w:p>
    <w:p w14:paraId="28739491" w14:textId="77777777" w:rsidR="005A66FE" w:rsidRDefault="008E59C4">
      <w:pPr>
        <w:pStyle w:val="BodyText"/>
        <w:spacing w:before="8" w:line="415" w:lineRule="auto"/>
        <w:ind w:left="113" w:right="113"/>
        <w:jc w:val="both"/>
      </w:pPr>
      <w:r>
        <w:t>, we propose two methodologies to address these issues. The first one, named as mirror-in- processing, is based on the Apply-Action instruction of OpenFlow to mirror packets in the process. The system is capable</w:t>
      </w:r>
      <w:r>
        <w:t xml:space="preserve"> of measuring the processing time of each stage in the DUT based</w:t>
      </w:r>
      <w:r>
        <w:rPr>
          <w:spacing w:val="-8"/>
        </w:rPr>
        <w:t xml:space="preserve"> </w:t>
      </w:r>
      <w:r>
        <w:t>on</w:t>
      </w:r>
      <w:r>
        <w:rPr>
          <w:spacing w:val="-8"/>
        </w:rPr>
        <w:t xml:space="preserve"> </w:t>
      </w:r>
      <w:r>
        <w:t>the</w:t>
      </w:r>
      <w:r>
        <w:rPr>
          <w:spacing w:val="-8"/>
        </w:rPr>
        <w:t xml:space="preserve"> </w:t>
      </w:r>
      <w:r>
        <w:t>mirrored</w:t>
      </w:r>
      <w:r>
        <w:rPr>
          <w:spacing w:val="-8"/>
        </w:rPr>
        <w:t xml:space="preserve"> </w:t>
      </w:r>
      <w:r>
        <w:t>packets.</w:t>
      </w:r>
      <w:r>
        <w:rPr>
          <w:spacing w:val="8"/>
        </w:rPr>
        <w:t xml:space="preserve"> </w:t>
      </w:r>
      <w:r>
        <w:t>So</w:t>
      </w:r>
      <w:r>
        <w:rPr>
          <w:spacing w:val="-8"/>
        </w:rPr>
        <w:t xml:space="preserve"> </w:t>
      </w:r>
      <w:r>
        <w:t>we</w:t>
      </w:r>
      <w:r>
        <w:rPr>
          <w:spacing w:val="-8"/>
        </w:rPr>
        <w:t xml:space="preserve"> </w:t>
      </w:r>
      <w:r>
        <w:t>can</w:t>
      </w:r>
      <w:r>
        <w:rPr>
          <w:spacing w:val="-8"/>
        </w:rPr>
        <w:t xml:space="preserve"> </w:t>
      </w:r>
      <w:r>
        <w:t>inference</w:t>
      </w:r>
      <w:r>
        <w:rPr>
          <w:spacing w:val="-8"/>
        </w:rPr>
        <w:t xml:space="preserve"> </w:t>
      </w:r>
      <w:r>
        <w:t>some</w:t>
      </w:r>
      <w:r>
        <w:rPr>
          <w:spacing w:val="-8"/>
        </w:rPr>
        <w:t xml:space="preserve"> </w:t>
      </w:r>
      <w:r>
        <w:t>exact</w:t>
      </w:r>
      <w:r>
        <w:rPr>
          <w:spacing w:val="-8"/>
        </w:rPr>
        <w:t xml:space="preserve"> </w:t>
      </w:r>
      <w:r>
        <w:t>results.</w:t>
      </w:r>
      <w:r>
        <w:rPr>
          <w:spacing w:val="8"/>
        </w:rPr>
        <w:t xml:space="preserve"> </w:t>
      </w:r>
      <w:r>
        <w:t>The</w:t>
      </w:r>
      <w:r>
        <w:rPr>
          <w:spacing w:val="-8"/>
        </w:rPr>
        <w:t xml:space="preserve"> </w:t>
      </w:r>
      <w:r>
        <w:t>second</w:t>
      </w:r>
      <w:r>
        <w:rPr>
          <w:spacing w:val="-8"/>
        </w:rPr>
        <w:t xml:space="preserve"> </w:t>
      </w:r>
      <w:r>
        <w:t>one,</w:t>
      </w:r>
      <w:r>
        <w:rPr>
          <w:spacing w:val="-7"/>
        </w:rPr>
        <w:t xml:space="preserve"> </w:t>
      </w:r>
      <w:r>
        <w:t xml:space="preserve">named as masked </w:t>
      </w:r>
      <w:r>
        <w:rPr>
          <w:spacing w:val="-3"/>
        </w:rPr>
        <w:t xml:space="preserve">entry, </w:t>
      </w:r>
      <w:r>
        <w:t>is based on the priority, match fields and actions of flow entry to control the timer</w:t>
      </w:r>
      <w:r>
        <w:rPr>
          <w:spacing w:val="-6"/>
        </w:rPr>
        <w:t xml:space="preserve"> </w:t>
      </w:r>
      <w:r>
        <w:t>w</w:t>
      </w:r>
      <w:r>
        <w:t>here</w:t>
      </w:r>
      <w:r>
        <w:rPr>
          <w:spacing w:val="-6"/>
        </w:rPr>
        <w:t xml:space="preserve"> </w:t>
      </w:r>
      <w:r>
        <w:t>two</w:t>
      </w:r>
      <w:r>
        <w:rPr>
          <w:spacing w:val="-6"/>
        </w:rPr>
        <w:t xml:space="preserve"> </w:t>
      </w:r>
      <w:r>
        <w:t>flow</w:t>
      </w:r>
      <w:r>
        <w:rPr>
          <w:spacing w:val="-6"/>
        </w:rPr>
        <w:t xml:space="preserve"> </w:t>
      </w:r>
      <w:r>
        <w:t>entries</w:t>
      </w:r>
      <w:r>
        <w:rPr>
          <w:spacing w:val="-6"/>
        </w:rPr>
        <w:t xml:space="preserve"> </w:t>
      </w:r>
      <w:r>
        <w:t>can</w:t>
      </w:r>
      <w:r>
        <w:rPr>
          <w:spacing w:val="-6"/>
        </w:rPr>
        <w:t xml:space="preserve"> </w:t>
      </w:r>
      <w:r>
        <w:t>be</w:t>
      </w:r>
      <w:r>
        <w:rPr>
          <w:spacing w:val="-6"/>
        </w:rPr>
        <w:t xml:space="preserve"> </w:t>
      </w:r>
      <w:r>
        <w:t>synchronized</w:t>
      </w:r>
      <w:r>
        <w:rPr>
          <w:spacing w:val="-6"/>
        </w:rPr>
        <w:t xml:space="preserve"> </w:t>
      </w:r>
      <w:r>
        <w:t>for</w:t>
      </w:r>
      <w:r>
        <w:rPr>
          <w:spacing w:val="-6"/>
        </w:rPr>
        <w:t xml:space="preserve"> </w:t>
      </w:r>
      <w:r>
        <w:t>proper</w:t>
      </w:r>
      <w:r>
        <w:rPr>
          <w:spacing w:val="-6"/>
        </w:rPr>
        <w:t xml:space="preserve"> </w:t>
      </w:r>
      <w:r>
        <w:t>measurement.</w:t>
      </w:r>
    </w:p>
    <w:p w14:paraId="75173A9E" w14:textId="77777777" w:rsidR="005A66FE" w:rsidRDefault="008E59C4">
      <w:pPr>
        <w:pStyle w:val="BodyText"/>
        <w:spacing w:before="8" w:line="415" w:lineRule="auto"/>
        <w:ind w:left="113" w:right="113" w:firstLine="351"/>
        <w:jc w:val="both"/>
      </w:pPr>
      <w:r>
        <w:rPr>
          <w:spacing w:val="-10"/>
        </w:rPr>
        <w:t>We</w:t>
      </w:r>
      <w:r>
        <w:rPr>
          <w:spacing w:val="-6"/>
        </w:rPr>
        <w:t xml:space="preserve"> </w:t>
      </w:r>
      <w:r>
        <w:t>propose</w:t>
      </w:r>
      <w:r>
        <w:rPr>
          <w:spacing w:val="-6"/>
        </w:rPr>
        <w:t xml:space="preserve"> </w:t>
      </w:r>
      <w:r>
        <w:t>and</w:t>
      </w:r>
      <w:r>
        <w:rPr>
          <w:spacing w:val="-6"/>
        </w:rPr>
        <w:t xml:space="preserve"> </w:t>
      </w:r>
      <w:r>
        <w:t>design</w:t>
      </w:r>
      <w:r>
        <w:rPr>
          <w:spacing w:val="-6"/>
        </w:rPr>
        <w:t xml:space="preserve"> </w:t>
      </w:r>
      <w:r>
        <w:t>an</w:t>
      </w:r>
      <w:r>
        <w:rPr>
          <w:spacing w:val="-6"/>
        </w:rPr>
        <w:t xml:space="preserve"> </w:t>
      </w:r>
      <w:r>
        <w:t>automatic</w:t>
      </w:r>
      <w:r>
        <w:rPr>
          <w:spacing w:val="-6"/>
        </w:rPr>
        <w:t xml:space="preserve"> </w:t>
      </w:r>
      <w:r>
        <w:t>test</w:t>
      </w:r>
      <w:r>
        <w:rPr>
          <w:spacing w:val="-6"/>
        </w:rPr>
        <w:t xml:space="preserve"> </w:t>
      </w:r>
      <w:r>
        <w:t>framework</w:t>
      </w:r>
      <w:r>
        <w:rPr>
          <w:spacing w:val="-6"/>
        </w:rPr>
        <w:t xml:space="preserve"> </w:t>
      </w:r>
      <w:r>
        <w:t>based</w:t>
      </w:r>
      <w:r>
        <w:rPr>
          <w:spacing w:val="-6"/>
        </w:rPr>
        <w:t xml:space="preserve"> </w:t>
      </w:r>
      <w:r>
        <w:t>on</w:t>
      </w:r>
      <w:r>
        <w:rPr>
          <w:spacing w:val="-6"/>
        </w:rPr>
        <w:t xml:space="preserve"> </w:t>
      </w:r>
      <w:r>
        <w:t>controller-agent</w:t>
      </w:r>
      <w:r>
        <w:rPr>
          <w:spacing w:val="-6"/>
        </w:rPr>
        <w:t xml:space="preserve"> </w:t>
      </w:r>
      <w:r>
        <w:t xml:space="preserve">architecture. The framework is capable of controlling remote agents to generate and analyze networking traffic. The agents provide the analysis results to the controller for test cases. </w:t>
      </w:r>
      <w:r>
        <w:rPr>
          <w:spacing w:val="-10"/>
        </w:rPr>
        <w:t xml:space="preserve">We </w:t>
      </w:r>
      <w:r>
        <w:t>adopt the white-box test methodology to evaluate and ensure the acc</w:t>
      </w:r>
      <w:r>
        <w:t>uracy of our black-box test cases.</w:t>
      </w:r>
      <w:r>
        <w:rPr>
          <w:spacing w:val="-31"/>
        </w:rPr>
        <w:t xml:space="preserve"> </w:t>
      </w:r>
      <w:r>
        <w:t>In white-box test, we modify and design specific codes in Open vSwitch. The goal is to measure and compare the test results with all test matrices based on the same test steps stated in the black-box</w:t>
      </w:r>
      <w:r>
        <w:rPr>
          <w:spacing w:val="-5"/>
        </w:rPr>
        <w:t xml:space="preserve"> </w:t>
      </w:r>
      <w:r>
        <w:t>test</w:t>
      </w:r>
      <w:r>
        <w:rPr>
          <w:spacing w:val="-5"/>
        </w:rPr>
        <w:t xml:space="preserve"> </w:t>
      </w:r>
      <w:r>
        <w:t>cases.</w:t>
      </w:r>
      <w:r>
        <w:rPr>
          <w:spacing w:val="9"/>
        </w:rPr>
        <w:t xml:space="preserve"> </w:t>
      </w:r>
      <w:r>
        <w:t>Finally,</w:t>
      </w:r>
      <w:r>
        <w:rPr>
          <w:spacing w:val="-5"/>
        </w:rPr>
        <w:t xml:space="preserve"> </w:t>
      </w:r>
      <w:r>
        <w:t>these</w:t>
      </w:r>
      <w:r>
        <w:rPr>
          <w:spacing w:val="-5"/>
        </w:rPr>
        <w:t xml:space="preserve"> </w:t>
      </w:r>
      <w:r>
        <w:t>test</w:t>
      </w:r>
      <w:r>
        <w:rPr>
          <w:spacing w:val="-5"/>
        </w:rPr>
        <w:t xml:space="preserve"> </w:t>
      </w:r>
      <w:r>
        <w:t>cases</w:t>
      </w:r>
      <w:r>
        <w:rPr>
          <w:spacing w:val="-5"/>
        </w:rPr>
        <w:t xml:space="preserve"> </w:t>
      </w:r>
      <w:r>
        <w:t>are</w:t>
      </w:r>
      <w:r>
        <w:rPr>
          <w:spacing w:val="-5"/>
        </w:rPr>
        <w:t xml:space="preserve"> </w:t>
      </w:r>
      <w:r>
        <w:t>applied</w:t>
      </w:r>
      <w:r>
        <w:rPr>
          <w:spacing w:val="-5"/>
        </w:rPr>
        <w:t xml:space="preserve"> </w:t>
      </w:r>
      <w:r>
        <w:t>to</w:t>
      </w:r>
      <w:r>
        <w:rPr>
          <w:spacing w:val="-5"/>
        </w:rPr>
        <w:t xml:space="preserve"> </w:t>
      </w:r>
      <w:r>
        <w:t>the</w:t>
      </w:r>
      <w:r>
        <w:rPr>
          <w:spacing w:val="-5"/>
        </w:rPr>
        <w:t xml:space="preserve"> </w:t>
      </w:r>
      <w:r>
        <w:t>OpenFlow</w:t>
      </w:r>
      <w:r>
        <w:rPr>
          <w:spacing w:val="-5"/>
        </w:rPr>
        <w:t xml:space="preserve"> </w:t>
      </w:r>
      <w:r>
        <w:t>switches.</w:t>
      </w:r>
    </w:p>
    <w:p w14:paraId="1730A53B" w14:textId="77777777" w:rsidR="005A66FE" w:rsidRDefault="008E59C4">
      <w:pPr>
        <w:pStyle w:val="BodyText"/>
        <w:spacing w:before="8" w:line="415" w:lineRule="auto"/>
        <w:ind w:left="113" w:right="113" w:firstLine="351"/>
        <w:jc w:val="both"/>
      </w:pPr>
      <w:r>
        <w:t>The</w:t>
      </w:r>
      <w:r>
        <w:rPr>
          <w:spacing w:val="-12"/>
        </w:rPr>
        <w:t xml:space="preserve"> </w:t>
      </w:r>
      <w:r>
        <w:t>remainder</w:t>
      </w:r>
      <w:r>
        <w:rPr>
          <w:spacing w:val="-12"/>
        </w:rPr>
        <w:t xml:space="preserve"> </w:t>
      </w:r>
      <w:r>
        <w:t>of</w:t>
      </w:r>
      <w:r>
        <w:rPr>
          <w:spacing w:val="-12"/>
        </w:rPr>
        <w:t xml:space="preserve"> </w:t>
      </w:r>
      <w:r>
        <w:t>this</w:t>
      </w:r>
      <w:r>
        <w:rPr>
          <w:spacing w:val="-12"/>
        </w:rPr>
        <w:t xml:space="preserve"> </w:t>
      </w:r>
      <w:r>
        <w:t>work</w:t>
      </w:r>
      <w:r>
        <w:rPr>
          <w:spacing w:val="-12"/>
        </w:rPr>
        <w:t xml:space="preserve"> </w:t>
      </w:r>
      <w:r>
        <w:t>is</w:t>
      </w:r>
      <w:r>
        <w:rPr>
          <w:spacing w:val="-12"/>
        </w:rPr>
        <w:t xml:space="preserve"> </w:t>
      </w:r>
      <w:r>
        <w:t>organized</w:t>
      </w:r>
      <w:r>
        <w:rPr>
          <w:spacing w:val="-12"/>
        </w:rPr>
        <w:t xml:space="preserve"> </w:t>
      </w:r>
      <w:r>
        <w:t>as</w:t>
      </w:r>
      <w:r>
        <w:rPr>
          <w:spacing w:val="-12"/>
        </w:rPr>
        <w:t xml:space="preserve"> </w:t>
      </w:r>
      <w:r>
        <w:t>follows.</w:t>
      </w:r>
      <w:r>
        <w:rPr>
          <w:spacing w:val="6"/>
        </w:rPr>
        <w:t xml:space="preserve"> </w:t>
      </w:r>
      <w:r>
        <w:rPr>
          <w:spacing w:val="-10"/>
        </w:rPr>
        <w:t>We</w:t>
      </w:r>
      <w:r>
        <w:rPr>
          <w:spacing w:val="-12"/>
        </w:rPr>
        <w:t xml:space="preserve"> </w:t>
      </w:r>
      <w:r>
        <w:t>introduce</w:t>
      </w:r>
      <w:r>
        <w:rPr>
          <w:spacing w:val="-12"/>
        </w:rPr>
        <w:t xml:space="preserve"> </w:t>
      </w:r>
      <w:r>
        <w:t>the</w:t>
      </w:r>
      <w:r>
        <w:rPr>
          <w:spacing w:val="-12"/>
        </w:rPr>
        <w:t xml:space="preserve"> </w:t>
      </w:r>
      <w:r>
        <w:t>backgrounds</w:t>
      </w:r>
      <w:r>
        <w:rPr>
          <w:spacing w:val="-12"/>
        </w:rPr>
        <w:t xml:space="preserve"> </w:t>
      </w:r>
      <w:r>
        <w:t>of</w:t>
      </w:r>
      <w:r>
        <w:rPr>
          <w:spacing w:val="-12"/>
        </w:rPr>
        <w:t xml:space="preserve"> </w:t>
      </w:r>
      <w:r>
        <w:t>Open- Flow with emphasis on the performance related issues and related works for testing in</w:t>
      </w:r>
      <w:r>
        <w:rPr>
          <w:spacing w:val="-11"/>
        </w:rPr>
        <w:t xml:space="preserve"> </w:t>
      </w:r>
      <w:r>
        <w:t>Chapter</w:t>
      </w:r>
    </w:p>
    <w:p w14:paraId="403F7637" w14:textId="77777777" w:rsidR="005A66FE" w:rsidRDefault="008E59C4">
      <w:pPr>
        <w:pStyle w:val="BodyText"/>
        <w:spacing w:before="8" w:line="415" w:lineRule="auto"/>
        <w:ind w:left="113" w:right="113"/>
        <w:jc w:val="both"/>
      </w:pPr>
      <w:r>
        <w:t>2. The problem st</w:t>
      </w:r>
      <w:r>
        <w:t>atement is provided in Chapter 3. In Chapter 4, we introduce the proposed methodologies</w:t>
      </w:r>
      <w:r>
        <w:rPr>
          <w:spacing w:val="-14"/>
        </w:rPr>
        <w:t xml:space="preserve"> </w:t>
      </w:r>
      <w:r>
        <w:t>for</w:t>
      </w:r>
      <w:r>
        <w:rPr>
          <w:spacing w:val="-14"/>
        </w:rPr>
        <w:t xml:space="preserve"> </w:t>
      </w:r>
      <w:r>
        <w:t>the</w:t>
      </w:r>
      <w:r>
        <w:rPr>
          <w:spacing w:val="-14"/>
        </w:rPr>
        <w:t xml:space="preserve"> </w:t>
      </w:r>
      <w:r>
        <w:t>mirror-in-processing</w:t>
      </w:r>
      <w:r>
        <w:rPr>
          <w:spacing w:val="-14"/>
        </w:rPr>
        <w:t xml:space="preserve"> </w:t>
      </w:r>
      <w:r>
        <w:t>and</w:t>
      </w:r>
      <w:r>
        <w:rPr>
          <w:spacing w:val="-14"/>
        </w:rPr>
        <w:t xml:space="preserve"> </w:t>
      </w:r>
      <w:r>
        <w:t>the</w:t>
      </w:r>
      <w:r>
        <w:rPr>
          <w:spacing w:val="-14"/>
        </w:rPr>
        <w:t xml:space="preserve"> </w:t>
      </w:r>
      <w:r>
        <w:t>masked</w:t>
      </w:r>
      <w:r>
        <w:rPr>
          <w:spacing w:val="-14"/>
        </w:rPr>
        <w:t xml:space="preserve"> </w:t>
      </w:r>
      <w:r>
        <w:rPr>
          <w:spacing w:val="-3"/>
        </w:rPr>
        <w:t>entry.</w:t>
      </w:r>
      <w:r>
        <w:rPr>
          <w:spacing w:val="6"/>
        </w:rPr>
        <w:t xml:space="preserve"> </w:t>
      </w:r>
      <w:r>
        <w:rPr>
          <w:spacing w:val="-10"/>
        </w:rPr>
        <w:t>We</w:t>
      </w:r>
      <w:r>
        <w:rPr>
          <w:spacing w:val="-14"/>
        </w:rPr>
        <w:t xml:space="preserve"> </w:t>
      </w:r>
      <w:r>
        <w:t>further</w:t>
      </w:r>
      <w:r>
        <w:rPr>
          <w:spacing w:val="-14"/>
        </w:rPr>
        <w:t xml:space="preserve"> </w:t>
      </w:r>
      <w:r>
        <w:t>discuss</w:t>
      </w:r>
      <w:r>
        <w:rPr>
          <w:spacing w:val="-14"/>
        </w:rPr>
        <w:t xml:space="preserve"> </w:t>
      </w:r>
      <w:r>
        <w:t>our</w:t>
      </w:r>
      <w:r>
        <w:rPr>
          <w:spacing w:val="-14"/>
        </w:rPr>
        <w:t xml:space="preserve"> </w:t>
      </w:r>
      <w:r>
        <w:t>imple-</w:t>
      </w:r>
    </w:p>
    <w:p w14:paraId="5DA6F525" w14:textId="77777777" w:rsidR="005A66FE" w:rsidRDefault="005A66FE">
      <w:pPr>
        <w:spacing w:line="415" w:lineRule="auto"/>
        <w:jc w:val="both"/>
        <w:sectPr w:rsidR="005A66FE">
          <w:pgSz w:w="12240" w:h="15840"/>
          <w:pgMar w:top="1500" w:right="1500" w:bottom="1360" w:left="1440" w:header="0" w:footer="1173" w:gutter="0"/>
          <w:cols w:space="720"/>
        </w:sectPr>
      </w:pPr>
    </w:p>
    <w:p w14:paraId="69176C1F" w14:textId="77777777" w:rsidR="005A66FE" w:rsidRDefault="005A66FE">
      <w:pPr>
        <w:pStyle w:val="BodyText"/>
        <w:rPr>
          <w:sz w:val="20"/>
        </w:rPr>
      </w:pPr>
    </w:p>
    <w:p w14:paraId="429BDFBE" w14:textId="77777777" w:rsidR="005A66FE" w:rsidRDefault="005A66FE">
      <w:pPr>
        <w:pStyle w:val="BodyText"/>
        <w:rPr>
          <w:sz w:val="20"/>
        </w:rPr>
      </w:pPr>
    </w:p>
    <w:p w14:paraId="70E346E0" w14:textId="77777777" w:rsidR="005A66FE" w:rsidRDefault="005A66FE">
      <w:pPr>
        <w:pStyle w:val="BodyText"/>
        <w:spacing w:before="2"/>
        <w:rPr>
          <w:sz w:val="20"/>
        </w:rPr>
      </w:pPr>
    </w:p>
    <w:p w14:paraId="5A22EAD2" w14:textId="77777777" w:rsidR="005A66FE" w:rsidRDefault="008E59C4">
      <w:pPr>
        <w:pStyle w:val="BodyText"/>
        <w:spacing w:line="415" w:lineRule="auto"/>
        <w:ind w:left="113" w:right="102"/>
      </w:pPr>
      <w:r>
        <w:t>mentation detail and experiment results in Chapter 5. Conclusions and future works are finally presented in Chapter 6.</w:t>
      </w:r>
    </w:p>
    <w:p w14:paraId="0897666A" w14:textId="77777777" w:rsidR="005A66FE" w:rsidRDefault="005A66FE">
      <w:pPr>
        <w:spacing w:line="415" w:lineRule="auto"/>
        <w:sectPr w:rsidR="005A66FE">
          <w:pgSz w:w="12240" w:h="15840"/>
          <w:pgMar w:top="1500" w:right="1500" w:bottom="1360" w:left="1440" w:header="0" w:footer="1173" w:gutter="0"/>
          <w:cols w:space="720"/>
        </w:sectPr>
      </w:pPr>
    </w:p>
    <w:p w14:paraId="3340A81B" w14:textId="77777777" w:rsidR="005A66FE" w:rsidRDefault="005A66FE">
      <w:pPr>
        <w:pStyle w:val="BodyText"/>
        <w:rPr>
          <w:sz w:val="20"/>
        </w:rPr>
      </w:pPr>
    </w:p>
    <w:p w14:paraId="527DE51B" w14:textId="77777777" w:rsidR="005A66FE" w:rsidRDefault="005A66FE">
      <w:pPr>
        <w:pStyle w:val="BodyText"/>
        <w:spacing w:before="10"/>
        <w:rPr>
          <w:sz w:val="28"/>
        </w:rPr>
      </w:pPr>
    </w:p>
    <w:p w14:paraId="42CB19B8" w14:textId="77777777" w:rsidR="005A66FE" w:rsidRDefault="008E59C4">
      <w:pPr>
        <w:pStyle w:val="Heading1"/>
        <w:numPr>
          <w:ilvl w:val="0"/>
          <w:numId w:val="1"/>
        </w:numPr>
        <w:tabs>
          <w:tab w:val="left" w:pos="629"/>
          <w:tab w:val="left" w:pos="630"/>
        </w:tabs>
        <w:ind w:hanging="516"/>
      </w:pPr>
      <w:r>
        <w:t>Background</w:t>
      </w:r>
    </w:p>
    <w:p w14:paraId="04A68AAE" w14:textId="77777777" w:rsidR="005A66FE" w:rsidRDefault="008E59C4">
      <w:pPr>
        <w:pStyle w:val="Heading2"/>
        <w:numPr>
          <w:ilvl w:val="1"/>
          <w:numId w:val="1"/>
        </w:numPr>
        <w:tabs>
          <w:tab w:val="left" w:pos="758"/>
          <w:tab w:val="left" w:pos="759"/>
        </w:tabs>
        <w:ind w:hanging="645"/>
      </w:pPr>
      <w:r>
        <w:t>OpenFlow</w:t>
      </w:r>
    </w:p>
    <w:p w14:paraId="0422D8BB" w14:textId="77777777" w:rsidR="005A66FE" w:rsidRDefault="005A66FE">
      <w:pPr>
        <w:pStyle w:val="BodyText"/>
        <w:spacing w:before="10"/>
        <w:rPr>
          <w:b/>
          <w:sz w:val="30"/>
        </w:rPr>
      </w:pPr>
    </w:p>
    <w:p w14:paraId="47E13528" w14:textId="77777777" w:rsidR="005A66FE" w:rsidRDefault="008E59C4">
      <w:pPr>
        <w:pStyle w:val="BodyText"/>
        <w:spacing w:line="415" w:lineRule="auto"/>
        <w:ind w:left="113" w:right="113" w:firstLine="351"/>
        <w:jc w:val="both"/>
      </w:pPr>
      <w:r>
        <w:rPr>
          <w:noProof/>
        </w:rPr>
        <w:drawing>
          <wp:anchor distT="0" distB="0" distL="0" distR="0" simplePos="0" relativeHeight="251658240" behindDoc="0" locked="0" layoutInCell="1" allowOverlap="1" wp14:anchorId="1D980066" wp14:editId="6B54194D">
            <wp:simplePos x="0" y="0"/>
            <wp:positionH relativeFrom="page">
              <wp:posOffset>1562392</wp:posOffset>
            </wp:positionH>
            <wp:positionV relativeFrom="paragraph">
              <wp:posOffset>2781587</wp:posOffset>
            </wp:positionV>
            <wp:extent cx="4584192" cy="1377696"/>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4584192" cy="1377696"/>
                    </a:xfrm>
                    <a:prstGeom prst="rect">
                      <a:avLst/>
                    </a:prstGeom>
                  </pic:spPr>
                </pic:pic>
              </a:graphicData>
            </a:graphic>
          </wp:anchor>
        </w:drawing>
      </w:r>
      <w:r>
        <w:t>OpenFlow is a communication protocol for SDN, which contains packet processing mech- anism and communications messages and OpenFlow switches. The packet processing mecha- nism is based on flow policy that is a combination of match fields and instruction se</w:t>
      </w:r>
      <w:r>
        <w:t>t that be implemented</w:t>
      </w:r>
      <w:r>
        <w:rPr>
          <w:spacing w:val="-10"/>
        </w:rPr>
        <w:t xml:space="preserve"> </w:t>
      </w:r>
      <w:r>
        <w:t>as</w:t>
      </w:r>
      <w:r>
        <w:rPr>
          <w:spacing w:val="-10"/>
        </w:rPr>
        <w:t xml:space="preserve"> </w:t>
      </w:r>
      <w:r>
        <w:t>flow</w:t>
      </w:r>
      <w:r>
        <w:rPr>
          <w:spacing w:val="-10"/>
        </w:rPr>
        <w:t xml:space="preserve"> </w:t>
      </w:r>
      <w:r>
        <w:t>entry</w:t>
      </w:r>
      <w:r>
        <w:rPr>
          <w:spacing w:val="-10"/>
        </w:rPr>
        <w:t xml:space="preserve"> </w:t>
      </w:r>
      <w:r>
        <w:t>and</w:t>
      </w:r>
      <w:r>
        <w:rPr>
          <w:spacing w:val="-10"/>
        </w:rPr>
        <w:t xml:space="preserve"> </w:t>
      </w:r>
      <w:r>
        <w:t>be</w:t>
      </w:r>
      <w:r>
        <w:rPr>
          <w:spacing w:val="-10"/>
        </w:rPr>
        <w:t xml:space="preserve"> </w:t>
      </w:r>
      <w:r>
        <w:t>stored</w:t>
      </w:r>
      <w:r>
        <w:rPr>
          <w:spacing w:val="-10"/>
        </w:rPr>
        <w:t xml:space="preserve"> </w:t>
      </w:r>
      <w:r>
        <w:t>at</w:t>
      </w:r>
      <w:r>
        <w:rPr>
          <w:spacing w:val="-10"/>
        </w:rPr>
        <w:t xml:space="preserve"> </w:t>
      </w:r>
      <w:r>
        <w:t>flow</w:t>
      </w:r>
      <w:r>
        <w:rPr>
          <w:spacing w:val="-10"/>
        </w:rPr>
        <w:t xml:space="preserve"> </w:t>
      </w:r>
      <w:r>
        <w:t>table.</w:t>
      </w:r>
      <w:r>
        <w:rPr>
          <w:spacing w:val="5"/>
        </w:rPr>
        <w:t xml:space="preserve"> </w:t>
      </w:r>
      <w:r>
        <w:t>The</w:t>
      </w:r>
      <w:r>
        <w:rPr>
          <w:spacing w:val="-10"/>
        </w:rPr>
        <w:t xml:space="preserve"> </w:t>
      </w:r>
      <w:r>
        <w:t>whole</w:t>
      </w:r>
      <w:r>
        <w:rPr>
          <w:spacing w:val="-10"/>
        </w:rPr>
        <w:t xml:space="preserve"> </w:t>
      </w:r>
      <w:r>
        <w:t>process</w:t>
      </w:r>
      <w:r>
        <w:rPr>
          <w:spacing w:val="-10"/>
        </w:rPr>
        <w:t xml:space="preserve"> </w:t>
      </w:r>
      <w:r>
        <w:t>for</w:t>
      </w:r>
      <w:r>
        <w:rPr>
          <w:spacing w:val="-10"/>
        </w:rPr>
        <w:t xml:space="preserve"> </w:t>
      </w:r>
      <w:r>
        <w:t>packet</w:t>
      </w:r>
      <w:r>
        <w:rPr>
          <w:spacing w:val="-10"/>
        </w:rPr>
        <w:t xml:space="preserve"> </w:t>
      </w:r>
      <w:r>
        <w:t>processing as</w:t>
      </w:r>
      <w:r>
        <w:rPr>
          <w:spacing w:val="-12"/>
        </w:rPr>
        <w:t xml:space="preserve"> </w:t>
      </w:r>
      <w:r>
        <w:t>shown</w:t>
      </w:r>
      <w:r>
        <w:rPr>
          <w:spacing w:val="-12"/>
        </w:rPr>
        <w:t xml:space="preserve"> </w:t>
      </w:r>
      <w:r>
        <w:t>in</w:t>
      </w:r>
      <w:r>
        <w:rPr>
          <w:spacing w:val="-12"/>
        </w:rPr>
        <w:t xml:space="preserve"> </w:t>
      </w:r>
      <w:r>
        <w:t>Figure</w:t>
      </w:r>
      <w:r>
        <w:rPr>
          <w:spacing w:val="-12"/>
        </w:rPr>
        <w:t xml:space="preserve"> </w:t>
      </w:r>
      <w:r>
        <w:t>1.</w:t>
      </w:r>
      <w:r>
        <w:rPr>
          <w:spacing w:val="5"/>
        </w:rPr>
        <w:t xml:space="preserve"> </w:t>
      </w:r>
      <w:r>
        <w:t>Firstly,</w:t>
      </w:r>
      <w:r>
        <w:rPr>
          <w:spacing w:val="-11"/>
        </w:rPr>
        <w:t xml:space="preserve"> </w:t>
      </w:r>
      <w:r>
        <w:t>the</w:t>
      </w:r>
      <w:r>
        <w:rPr>
          <w:spacing w:val="-12"/>
        </w:rPr>
        <w:t xml:space="preserve"> </w:t>
      </w:r>
      <w:r>
        <w:t>switch</w:t>
      </w:r>
      <w:r>
        <w:rPr>
          <w:spacing w:val="-12"/>
        </w:rPr>
        <w:t xml:space="preserve"> </w:t>
      </w:r>
      <w:r>
        <w:t>will</w:t>
      </w:r>
      <w:r>
        <w:rPr>
          <w:spacing w:val="-12"/>
        </w:rPr>
        <w:t xml:space="preserve"> </w:t>
      </w:r>
      <w:r>
        <w:t>try</w:t>
      </w:r>
      <w:r>
        <w:rPr>
          <w:spacing w:val="-12"/>
        </w:rPr>
        <w:t xml:space="preserve"> </w:t>
      </w:r>
      <w:r>
        <w:t>to</w:t>
      </w:r>
      <w:r>
        <w:rPr>
          <w:spacing w:val="-12"/>
        </w:rPr>
        <w:t xml:space="preserve"> </w:t>
      </w:r>
      <w:r>
        <w:t>match</w:t>
      </w:r>
      <w:r>
        <w:rPr>
          <w:spacing w:val="-12"/>
        </w:rPr>
        <w:t xml:space="preserve"> </w:t>
      </w:r>
      <w:r>
        <w:t>the</w:t>
      </w:r>
      <w:r>
        <w:rPr>
          <w:spacing w:val="-12"/>
        </w:rPr>
        <w:t xml:space="preserve"> </w:t>
      </w:r>
      <w:r>
        <w:t>flow</w:t>
      </w:r>
      <w:r>
        <w:rPr>
          <w:spacing w:val="-12"/>
        </w:rPr>
        <w:t xml:space="preserve"> </w:t>
      </w:r>
      <w:r>
        <w:t>entries</w:t>
      </w:r>
      <w:r>
        <w:rPr>
          <w:spacing w:val="-12"/>
        </w:rPr>
        <w:t xml:space="preserve"> </w:t>
      </w:r>
      <w:r>
        <w:t>in</w:t>
      </w:r>
      <w:r>
        <w:rPr>
          <w:spacing w:val="-12"/>
        </w:rPr>
        <w:t xml:space="preserve"> </w:t>
      </w:r>
      <w:r>
        <w:t>table</w:t>
      </w:r>
      <w:r>
        <w:rPr>
          <w:spacing w:val="-12"/>
        </w:rPr>
        <w:t xml:space="preserve"> </w:t>
      </w:r>
      <w:r>
        <w:t>0</w:t>
      </w:r>
      <w:r>
        <w:rPr>
          <w:spacing w:val="-12"/>
        </w:rPr>
        <w:t xml:space="preserve"> </w:t>
      </w:r>
      <w:r>
        <w:t>when</w:t>
      </w:r>
      <w:r>
        <w:rPr>
          <w:spacing w:val="-12"/>
        </w:rPr>
        <w:t xml:space="preserve"> </w:t>
      </w:r>
      <w:r>
        <w:t xml:space="preserve">packet coming. Each processing has an action set which records the actions that will be applied to the packet, and default will be </w:t>
      </w:r>
      <w:r>
        <w:rPr>
          <w:spacing w:val="-3"/>
        </w:rPr>
        <w:t xml:space="preserve">empty. </w:t>
      </w:r>
      <w:r>
        <w:t>When packet matched, the action set will be update and possible</w:t>
      </w:r>
      <w:r>
        <w:rPr>
          <w:spacing w:val="-7"/>
        </w:rPr>
        <w:t xml:space="preserve"> </w:t>
      </w:r>
      <w:r>
        <w:t>be</w:t>
      </w:r>
      <w:r>
        <w:rPr>
          <w:spacing w:val="-7"/>
        </w:rPr>
        <w:t xml:space="preserve"> </w:t>
      </w:r>
      <w:r>
        <w:t>directed</w:t>
      </w:r>
      <w:r>
        <w:rPr>
          <w:spacing w:val="-7"/>
        </w:rPr>
        <w:t xml:space="preserve"> </w:t>
      </w:r>
      <w:r>
        <w:t>to</w:t>
      </w:r>
      <w:r>
        <w:rPr>
          <w:spacing w:val="-7"/>
        </w:rPr>
        <w:t xml:space="preserve"> </w:t>
      </w:r>
      <w:r>
        <w:t>other</w:t>
      </w:r>
      <w:r>
        <w:rPr>
          <w:spacing w:val="-7"/>
        </w:rPr>
        <w:t xml:space="preserve"> </w:t>
      </w:r>
      <w:r>
        <w:t>tables.</w:t>
      </w:r>
      <w:r>
        <w:rPr>
          <w:spacing w:val="9"/>
        </w:rPr>
        <w:t xml:space="preserve"> </w:t>
      </w:r>
      <w:r>
        <w:t>The</w:t>
      </w:r>
      <w:r>
        <w:rPr>
          <w:spacing w:val="-7"/>
        </w:rPr>
        <w:t xml:space="preserve"> </w:t>
      </w:r>
      <w:r>
        <w:t>directed</w:t>
      </w:r>
      <w:r>
        <w:rPr>
          <w:spacing w:val="-7"/>
        </w:rPr>
        <w:t xml:space="preserve"> </w:t>
      </w:r>
      <w:r>
        <w:t>operation</w:t>
      </w:r>
      <w:r>
        <w:rPr>
          <w:spacing w:val="-7"/>
        </w:rPr>
        <w:t xml:space="preserve"> </w:t>
      </w:r>
      <w:r>
        <w:t>be</w:t>
      </w:r>
      <w:r>
        <w:rPr>
          <w:spacing w:val="-7"/>
        </w:rPr>
        <w:t xml:space="preserve"> </w:t>
      </w:r>
      <w:r>
        <w:t>call</w:t>
      </w:r>
      <w:r>
        <w:rPr>
          <w:spacing w:val="-7"/>
        </w:rPr>
        <w:t xml:space="preserve"> </w:t>
      </w:r>
      <w:r>
        <w:t>pipeline</w:t>
      </w:r>
      <w:r>
        <w:rPr>
          <w:spacing w:val="-7"/>
        </w:rPr>
        <w:t xml:space="preserve"> </w:t>
      </w:r>
      <w:r>
        <w:t>in</w:t>
      </w:r>
      <w:r>
        <w:rPr>
          <w:spacing w:val="-7"/>
        </w:rPr>
        <w:t xml:space="preserve"> </w:t>
      </w:r>
      <w:r>
        <w:rPr>
          <w:spacing w:val="-3"/>
        </w:rPr>
        <w:t>OpenFlow.</w:t>
      </w:r>
      <w:r>
        <w:rPr>
          <w:spacing w:val="9"/>
        </w:rPr>
        <w:t xml:space="preserve"> </w:t>
      </w:r>
      <w:r>
        <w:t>When the</w:t>
      </w:r>
      <w:r>
        <w:rPr>
          <w:spacing w:val="-6"/>
        </w:rPr>
        <w:t xml:space="preserve"> </w:t>
      </w:r>
      <w:r>
        <w:t>pipeline</w:t>
      </w:r>
      <w:r>
        <w:rPr>
          <w:spacing w:val="-6"/>
        </w:rPr>
        <w:t xml:space="preserve"> </w:t>
      </w:r>
      <w:r>
        <w:t>processing</w:t>
      </w:r>
      <w:r>
        <w:rPr>
          <w:spacing w:val="-6"/>
        </w:rPr>
        <w:t xml:space="preserve"> </w:t>
      </w:r>
      <w:r>
        <w:t>finished,</w:t>
      </w:r>
      <w:r>
        <w:rPr>
          <w:spacing w:val="-6"/>
        </w:rPr>
        <w:t xml:space="preserve"> </w:t>
      </w:r>
      <w:r>
        <w:t>the</w:t>
      </w:r>
      <w:r>
        <w:rPr>
          <w:spacing w:val="-6"/>
        </w:rPr>
        <w:t xml:space="preserve"> </w:t>
      </w:r>
      <w:r>
        <w:t>action</w:t>
      </w:r>
      <w:r>
        <w:rPr>
          <w:spacing w:val="-6"/>
        </w:rPr>
        <w:t xml:space="preserve"> </w:t>
      </w:r>
      <w:r>
        <w:t>set</w:t>
      </w:r>
      <w:r>
        <w:rPr>
          <w:spacing w:val="-6"/>
        </w:rPr>
        <w:t xml:space="preserve"> </w:t>
      </w:r>
      <w:r>
        <w:t>will</w:t>
      </w:r>
      <w:r>
        <w:rPr>
          <w:spacing w:val="-6"/>
        </w:rPr>
        <w:t xml:space="preserve"> </w:t>
      </w:r>
      <w:r>
        <w:t>be</w:t>
      </w:r>
      <w:r>
        <w:rPr>
          <w:spacing w:val="-6"/>
        </w:rPr>
        <w:t xml:space="preserve"> </w:t>
      </w:r>
      <w:r>
        <w:t>executed.</w:t>
      </w:r>
    </w:p>
    <w:p w14:paraId="25C1145A" w14:textId="77777777" w:rsidR="005A66FE" w:rsidRDefault="005A66FE">
      <w:pPr>
        <w:pStyle w:val="BodyText"/>
        <w:spacing w:before="4"/>
        <w:rPr>
          <w:sz w:val="21"/>
        </w:rPr>
      </w:pPr>
    </w:p>
    <w:p w14:paraId="7B368BD8" w14:textId="77777777" w:rsidR="005A66FE" w:rsidRDefault="008E59C4">
      <w:pPr>
        <w:pStyle w:val="BodyText"/>
        <w:spacing w:before="1"/>
        <w:ind w:left="2705" w:right="102"/>
      </w:pPr>
      <w:r>
        <w:t>Figure 1: OpenFlow Pipeline Processing</w:t>
      </w:r>
    </w:p>
    <w:p w14:paraId="769FE4C9" w14:textId="77777777" w:rsidR="005A66FE" w:rsidRDefault="005A66FE">
      <w:pPr>
        <w:pStyle w:val="BodyText"/>
      </w:pPr>
    </w:p>
    <w:p w14:paraId="6F18F504" w14:textId="77777777" w:rsidR="005A66FE" w:rsidRDefault="005A66FE">
      <w:pPr>
        <w:pStyle w:val="BodyText"/>
      </w:pPr>
    </w:p>
    <w:p w14:paraId="2B7CA05A" w14:textId="77777777" w:rsidR="005A66FE" w:rsidRDefault="008E59C4">
      <w:pPr>
        <w:pStyle w:val="BodyText"/>
        <w:spacing w:before="188" w:line="415" w:lineRule="auto"/>
        <w:ind w:left="113" w:right="113" w:firstLine="351"/>
        <w:jc w:val="both"/>
      </w:pPr>
      <w:r>
        <w:t>The flow entry is the most important part of the process which consists of priority, timers, match</w:t>
      </w:r>
      <w:r>
        <w:rPr>
          <w:spacing w:val="-14"/>
        </w:rPr>
        <w:t xml:space="preserve"> </w:t>
      </w:r>
      <w:r>
        <w:t>fields,</w:t>
      </w:r>
      <w:r>
        <w:rPr>
          <w:spacing w:val="-13"/>
        </w:rPr>
        <w:t xml:space="preserve"> </w:t>
      </w:r>
      <w:r>
        <w:t>and</w:t>
      </w:r>
      <w:r>
        <w:rPr>
          <w:spacing w:val="-14"/>
        </w:rPr>
        <w:t xml:space="preserve"> </w:t>
      </w:r>
      <w:r>
        <w:t>ins</w:t>
      </w:r>
      <w:r>
        <w:t>truction</w:t>
      </w:r>
      <w:r>
        <w:rPr>
          <w:spacing w:val="-14"/>
        </w:rPr>
        <w:t xml:space="preserve"> </w:t>
      </w:r>
      <w:r>
        <w:t>set.</w:t>
      </w:r>
      <w:r>
        <w:rPr>
          <w:spacing w:val="4"/>
        </w:rPr>
        <w:t xml:space="preserve"> </w:t>
      </w:r>
      <w:r>
        <w:t>The</w:t>
      </w:r>
      <w:r>
        <w:rPr>
          <w:spacing w:val="-14"/>
        </w:rPr>
        <w:t xml:space="preserve"> </w:t>
      </w:r>
      <w:r>
        <w:t>priority</w:t>
      </w:r>
      <w:r>
        <w:rPr>
          <w:spacing w:val="-14"/>
        </w:rPr>
        <w:t xml:space="preserve"> </w:t>
      </w:r>
      <w:r>
        <w:t>will</w:t>
      </w:r>
      <w:r>
        <w:rPr>
          <w:spacing w:val="-14"/>
        </w:rPr>
        <w:t xml:space="preserve"> </w:t>
      </w:r>
      <w:r>
        <w:t>affect</w:t>
      </w:r>
      <w:r>
        <w:rPr>
          <w:spacing w:val="-15"/>
        </w:rPr>
        <w:t xml:space="preserve"> </w:t>
      </w:r>
      <w:r>
        <w:t>the</w:t>
      </w:r>
      <w:r>
        <w:rPr>
          <w:spacing w:val="-14"/>
        </w:rPr>
        <w:t xml:space="preserve"> </w:t>
      </w:r>
      <w:r>
        <w:t>executing</w:t>
      </w:r>
      <w:r>
        <w:rPr>
          <w:spacing w:val="-14"/>
        </w:rPr>
        <w:t xml:space="preserve"> </w:t>
      </w:r>
      <w:r>
        <w:t>order</w:t>
      </w:r>
      <w:r>
        <w:rPr>
          <w:spacing w:val="-14"/>
        </w:rPr>
        <w:t xml:space="preserve"> </w:t>
      </w:r>
      <w:r>
        <w:t>of</w:t>
      </w:r>
      <w:r>
        <w:rPr>
          <w:spacing w:val="-14"/>
        </w:rPr>
        <w:t xml:space="preserve"> </w:t>
      </w:r>
      <w:r>
        <w:t>flow</w:t>
      </w:r>
      <w:r>
        <w:rPr>
          <w:spacing w:val="-14"/>
        </w:rPr>
        <w:t xml:space="preserve"> </w:t>
      </w:r>
      <w:r>
        <w:t>entries.</w:t>
      </w:r>
      <w:r>
        <w:rPr>
          <w:spacing w:val="4"/>
        </w:rPr>
        <w:t xml:space="preserve"> </w:t>
      </w:r>
      <w:r>
        <w:t>The timers contain hard timeout and idle timeout which will trigger removal for flow entry when it expired.</w:t>
      </w:r>
      <w:r>
        <w:rPr>
          <w:spacing w:val="8"/>
        </w:rPr>
        <w:t xml:space="preserve"> </w:t>
      </w:r>
      <w:r>
        <w:t>The</w:t>
      </w:r>
      <w:r>
        <w:rPr>
          <w:spacing w:val="-8"/>
        </w:rPr>
        <w:t xml:space="preserve"> </w:t>
      </w:r>
      <w:r>
        <w:t>only</w:t>
      </w:r>
      <w:r>
        <w:rPr>
          <w:spacing w:val="-8"/>
        </w:rPr>
        <w:t xml:space="preserve"> </w:t>
      </w:r>
      <w:r>
        <w:t>different</w:t>
      </w:r>
      <w:r>
        <w:rPr>
          <w:spacing w:val="-8"/>
        </w:rPr>
        <w:t xml:space="preserve"> </w:t>
      </w:r>
      <w:r>
        <w:t>is</w:t>
      </w:r>
      <w:r>
        <w:rPr>
          <w:spacing w:val="-8"/>
        </w:rPr>
        <w:t xml:space="preserve"> </w:t>
      </w:r>
      <w:r>
        <w:t>the</w:t>
      </w:r>
      <w:r>
        <w:rPr>
          <w:spacing w:val="-8"/>
        </w:rPr>
        <w:t xml:space="preserve"> </w:t>
      </w:r>
      <w:r>
        <w:t>idle</w:t>
      </w:r>
      <w:r>
        <w:rPr>
          <w:spacing w:val="-8"/>
        </w:rPr>
        <w:t xml:space="preserve"> </w:t>
      </w:r>
      <w:r>
        <w:t>timeout</w:t>
      </w:r>
      <w:r>
        <w:rPr>
          <w:spacing w:val="-8"/>
        </w:rPr>
        <w:t xml:space="preserve"> </w:t>
      </w:r>
      <w:r>
        <w:t>will</w:t>
      </w:r>
      <w:r>
        <w:rPr>
          <w:spacing w:val="-8"/>
        </w:rPr>
        <w:t xml:space="preserve"> </w:t>
      </w:r>
      <w:r>
        <w:t>be</w:t>
      </w:r>
      <w:r>
        <w:rPr>
          <w:spacing w:val="-8"/>
        </w:rPr>
        <w:t xml:space="preserve"> </w:t>
      </w:r>
      <w:r>
        <w:t>reset</w:t>
      </w:r>
      <w:r>
        <w:rPr>
          <w:spacing w:val="-8"/>
        </w:rPr>
        <w:t xml:space="preserve"> </w:t>
      </w:r>
      <w:r>
        <w:t>by</w:t>
      </w:r>
      <w:r>
        <w:rPr>
          <w:spacing w:val="-8"/>
        </w:rPr>
        <w:t xml:space="preserve"> </w:t>
      </w:r>
      <w:r>
        <w:t>packets,</w:t>
      </w:r>
      <w:r>
        <w:rPr>
          <w:spacing w:val="-7"/>
        </w:rPr>
        <w:t xml:space="preserve"> </w:t>
      </w:r>
      <w:r>
        <w:t>but</w:t>
      </w:r>
      <w:r>
        <w:rPr>
          <w:spacing w:val="-8"/>
        </w:rPr>
        <w:t xml:space="preserve"> </w:t>
      </w:r>
      <w:r>
        <w:t>the</w:t>
      </w:r>
      <w:r>
        <w:rPr>
          <w:spacing w:val="-8"/>
        </w:rPr>
        <w:t xml:space="preserve"> </w:t>
      </w:r>
      <w:r>
        <w:t>hard</w:t>
      </w:r>
      <w:r>
        <w:rPr>
          <w:spacing w:val="-8"/>
        </w:rPr>
        <w:t xml:space="preserve"> </w:t>
      </w:r>
      <w:r>
        <w:t>timeout</w:t>
      </w:r>
      <w:r>
        <w:rPr>
          <w:spacing w:val="-8"/>
        </w:rPr>
        <w:t xml:space="preserve"> </w:t>
      </w:r>
      <w:r>
        <w:t xml:space="preserve">will not be affected. The match fields are a set of records for layer 1 to 4 header for packets. And the instruction set contains operations for packets that be executed when packet matched. </w:t>
      </w:r>
      <w:r>
        <w:rPr>
          <w:spacing w:val="2"/>
        </w:rPr>
        <w:t xml:space="preserve"> </w:t>
      </w:r>
      <w:r>
        <w:t>The</w:t>
      </w:r>
    </w:p>
    <w:p w14:paraId="672066F2" w14:textId="77777777" w:rsidR="005A66FE" w:rsidRDefault="005A66FE">
      <w:pPr>
        <w:spacing w:line="415" w:lineRule="auto"/>
        <w:jc w:val="both"/>
        <w:sectPr w:rsidR="005A66FE">
          <w:pgSz w:w="12240" w:h="15840"/>
          <w:pgMar w:top="1500" w:right="1500" w:bottom="1360" w:left="1440" w:header="0" w:footer="1173" w:gutter="0"/>
          <w:cols w:space="720"/>
        </w:sectPr>
      </w:pPr>
    </w:p>
    <w:p w14:paraId="611A5257" w14:textId="77777777" w:rsidR="005A66FE" w:rsidRDefault="005A66FE">
      <w:pPr>
        <w:pStyle w:val="BodyText"/>
        <w:rPr>
          <w:sz w:val="20"/>
        </w:rPr>
      </w:pPr>
    </w:p>
    <w:p w14:paraId="49D5BA2F" w14:textId="77777777" w:rsidR="005A66FE" w:rsidRDefault="005A66FE">
      <w:pPr>
        <w:pStyle w:val="BodyText"/>
        <w:rPr>
          <w:sz w:val="20"/>
        </w:rPr>
      </w:pPr>
    </w:p>
    <w:p w14:paraId="27546A1A" w14:textId="77777777" w:rsidR="005A66FE" w:rsidRDefault="005A66FE">
      <w:pPr>
        <w:pStyle w:val="BodyText"/>
        <w:spacing w:before="2"/>
        <w:rPr>
          <w:sz w:val="20"/>
        </w:rPr>
      </w:pPr>
    </w:p>
    <w:p w14:paraId="6C7736CB" w14:textId="77777777" w:rsidR="005A66FE" w:rsidRDefault="008E59C4">
      <w:pPr>
        <w:pStyle w:val="BodyText"/>
        <w:ind w:left="113" w:right="102"/>
      </w:pPr>
      <w:r>
        <w:t>available instructions and exec</w:t>
      </w:r>
      <w:r>
        <w:t>uting order are listed in Table 1.</w:t>
      </w:r>
    </w:p>
    <w:p w14:paraId="347DF14C" w14:textId="77777777" w:rsidR="005A66FE" w:rsidRDefault="005A66FE">
      <w:pPr>
        <w:pStyle w:val="BodyText"/>
      </w:pPr>
    </w:p>
    <w:p w14:paraId="5E9ECBA5" w14:textId="77777777" w:rsidR="005A66FE" w:rsidRDefault="008E59C4">
      <w:pPr>
        <w:pStyle w:val="BodyText"/>
        <w:spacing w:before="192"/>
        <w:ind w:left="2061" w:right="102"/>
      </w:pPr>
      <w:r>
        <w:t>Table 1: OpenFlow instruction with executing priority</w:t>
      </w:r>
    </w:p>
    <w:tbl>
      <w:tblPr>
        <w:tblW w:w="0" w:type="auto"/>
        <w:tblInd w:w="713"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left w:w="0" w:type="dxa"/>
          <w:right w:w="0" w:type="dxa"/>
        </w:tblCellMar>
        <w:tblLook w:val="01E0" w:firstRow="1" w:lastRow="1" w:firstColumn="1" w:lastColumn="1" w:noHBand="0" w:noVBand="0"/>
      </w:tblPr>
      <w:tblGrid>
        <w:gridCol w:w="1753"/>
        <w:gridCol w:w="3995"/>
        <w:gridCol w:w="1996"/>
      </w:tblGrid>
      <w:tr w:rsidR="005A66FE" w14:paraId="7D59517C" w14:textId="77777777">
        <w:trPr>
          <w:trHeight w:hRule="exact" w:val="297"/>
        </w:trPr>
        <w:tc>
          <w:tcPr>
            <w:tcW w:w="1753" w:type="dxa"/>
          </w:tcPr>
          <w:p w14:paraId="0CF76D62" w14:textId="77777777" w:rsidR="005A66FE" w:rsidRDefault="008E59C4">
            <w:pPr>
              <w:pStyle w:val="TableParagraph"/>
              <w:rPr>
                <w:sz w:val="24"/>
              </w:rPr>
            </w:pPr>
            <w:r>
              <w:rPr>
                <w:sz w:val="24"/>
              </w:rPr>
              <w:t>Instruction</w:t>
            </w:r>
          </w:p>
        </w:tc>
        <w:tc>
          <w:tcPr>
            <w:tcW w:w="3995" w:type="dxa"/>
          </w:tcPr>
          <w:p w14:paraId="0B2C066C" w14:textId="77777777" w:rsidR="005A66FE" w:rsidRDefault="008E59C4">
            <w:pPr>
              <w:pStyle w:val="TableParagraph"/>
              <w:rPr>
                <w:sz w:val="24"/>
              </w:rPr>
            </w:pPr>
            <w:r>
              <w:rPr>
                <w:sz w:val="24"/>
              </w:rPr>
              <w:t>Description</w:t>
            </w:r>
          </w:p>
        </w:tc>
        <w:tc>
          <w:tcPr>
            <w:tcW w:w="1996" w:type="dxa"/>
          </w:tcPr>
          <w:p w14:paraId="32FF0B17" w14:textId="77777777" w:rsidR="005A66FE" w:rsidRDefault="008E59C4">
            <w:pPr>
              <w:pStyle w:val="TableParagraph"/>
              <w:rPr>
                <w:sz w:val="24"/>
              </w:rPr>
            </w:pPr>
            <w:r>
              <w:rPr>
                <w:sz w:val="24"/>
              </w:rPr>
              <w:t>Executing Priority</w:t>
            </w:r>
          </w:p>
        </w:tc>
      </w:tr>
      <w:tr w:rsidR="005A66FE" w14:paraId="1C0F4F73" w14:textId="77777777">
        <w:trPr>
          <w:trHeight w:hRule="exact" w:val="297"/>
        </w:trPr>
        <w:tc>
          <w:tcPr>
            <w:tcW w:w="1753" w:type="dxa"/>
          </w:tcPr>
          <w:p w14:paraId="669803F8" w14:textId="77777777" w:rsidR="005A66FE" w:rsidRDefault="008E59C4">
            <w:pPr>
              <w:pStyle w:val="TableParagraph"/>
              <w:rPr>
                <w:sz w:val="24"/>
              </w:rPr>
            </w:pPr>
            <w:r>
              <w:rPr>
                <w:sz w:val="24"/>
              </w:rPr>
              <w:t>Meter</w:t>
            </w:r>
          </w:p>
        </w:tc>
        <w:tc>
          <w:tcPr>
            <w:tcW w:w="3995" w:type="dxa"/>
          </w:tcPr>
          <w:p w14:paraId="70DD4018" w14:textId="77777777" w:rsidR="005A66FE" w:rsidRDefault="008E59C4">
            <w:pPr>
              <w:pStyle w:val="TableParagraph"/>
              <w:rPr>
                <w:sz w:val="24"/>
              </w:rPr>
            </w:pPr>
            <w:r>
              <w:rPr>
                <w:sz w:val="24"/>
              </w:rPr>
              <w:t>Apply the specified metering to packet.</w:t>
            </w:r>
          </w:p>
        </w:tc>
        <w:tc>
          <w:tcPr>
            <w:tcW w:w="1996" w:type="dxa"/>
          </w:tcPr>
          <w:p w14:paraId="72F0D459" w14:textId="77777777" w:rsidR="005A66FE" w:rsidRDefault="008E59C4">
            <w:pPr>
              <w:pStyle w:val="TableParagraph"/>
              <w:rPr>
                <w:sz w:val="24"/>
              </w:rPr>
            </w:pPr>
            <w:r>
              <w:rPr>
                <w:w w:val="99"/>
                <w:sz w:val="24"/>
              </w:rPr>
              <w:t>6</w:t>
            </w:r>
          </w:p>
        </w:tc>
      </w:tr>
      <w:tr w:rsidR="005A66FE" w14:paraId="523A2523" w14:textId="77777777">
        <w:trPr>
          <w:trHeight w:hRule="exact" w:val="297"/>
        </w:trPr>
        <w:tc>
          <w:tcPr>
            <w:tcW w:w="1753" w:type="dxa"/>
          </w:tcPr>
          <w:p w14:paraId="12679EA9" w14:textId="77777777" w:rsidR="005A66FE" w:rsidRDefault="008E59C4">
            <w:pPr>
              <w:pStyle w:val="TableParagraph"/>
              <w:rPr>
                <w:sz w:val="24"/>
              </w:rPr>
            </w:pPr>
            <w:r>
              <w:rPr>
                <w:sz w:val="24"/>
              </w:rPr>
              <w:t>Apply-Actions</w:t>
            </w:r>
          </w:p>
        </w:tc>
        <w:tc>
          <w:tcPr>
            <w:tcW w:w="3995" w:type="dxa"/>
          </w:tcPr>
          <w:p w14:paraId="2C3E6F7F" w14:textId="77777777" w:rsidR="005A66FE" w:rsidRDefault="008E59C4">
            <w:pPr>
              <w:pStyle w:val="TableParagraph"/>
              <w:rPr>
                <w:sz w:val="24"/>
              </w:rPr>
            </w:pPr>
            <w:r>
              <w:rPr>
                <w:sz w:val="24"/>
              </w:rPr>
              <w:t>Apply actions immediately to packets.</w:t>
            </w:r>
          </w:p>
        </w:tc>
        <w:tc>
          <w:tcPr>
            <w:tcW w:w="1996" w:type="dxa"/>
          </w:tcPr>
          <w:p w14:paraId="72481428" w14:textId="77777777" w:rsidR="005A66FE" w:rsidRDefault="008E59C4">
            <w:pPr>
              <w:pStyle w:val="TableParagraph"/>
              <w:rPr>
                <w:sz w:val="24"/>
              </w:rPr>
            </w:pPr>
            <w:r>
              <w:rPr>
                <w:w w:val="99"/>
                <w:sz w:val="24"/>
              </w:rPr>
              <w:t>5</w:t>
            </w:r>
          </w:p>
        </w:tc>
      </w:tr>
      <w:tr w:rsidR="005A66FE" w14:paraId="4E121F6E" w14:textId="77777777">
        <w:trPr>
          <w:trHeight w:hRule="exact" w:val="297"/>
        </w:trPr>
        <w:tc>
          <w:tcPr>
            <w:tcW w:w="1753" w:type="dxa"/>
          </w:tcPr>
          <w:p w14:paraId="1BAF8B0E" w14:textId="77777777" w:rsidR="005A66FE" w:rsidRDefault="008E59C4">
            <w:pPr>
              <w:pStyle w:val="TableParagraph"/>
              <w:rPr>
                <w:sz w:val="24"/>
              </w:rPr>
            </w:pPr>
            <w:r>
              <w:rPr>
                <w:sz w:val="24"/>
              </w:rPr>
              <w:t>Clear-Actions</w:t>
            </w:r>
          </w:p>
        </w:tc>
        <w:tc>
          <w:tcPr>
            <w:tcW w:w="3995" w:type="dxa"/>
          </w:tcPr>
          <w:p w14:paraId="38765BAC" w14:textId="77777777" w:rsidR="005A66FE" w:rsidRDefault="008E59C4">
            <w:pPr>
              <w:pStyle w:val="TableParagraph"/>
              <w:rPr>
                <w:sz w:val="24"/>
              </w:rPr>
            </w:pPr>
            <w:r>
              <w:rPr>
                <w:sz w:val="24"/>
              </w:rPr>
              <w:t>Clear action set.</w:t>
            </w:r>
          </w:p>
        </w:tc>
        <w:tc>
          <w:tcPr>
            <w:tcW w:w="1996" w:type="dxa"/>
          </w:tcPr>
          <w:p w14:paraId="2FA7A92E" w14:textId="77777777" w:rsidR="005A66FE" w:rsidRDefault="008E59C4">
            <w:pPr>
              <w:pStyle w:val="TableParagraph"/>
              <w:rPr>
                <w:sz w:val="24"/>
              </w:rPr>
            </w:pPr>
            <w:r>
              <w:rPr>
                <w:w w:val="99"/>
                <w:sz w:val="24"/>
              </w:rPr>
              <w:t>4</w:t>
            </w:r>
          </w:p>
        </w:tc>
      </w:tr>
      <w:tr w:rsidR="005A66FE" w14:paraId="2D02CA85" w14:textId="77777777">
        <w:trPr>
          <w:trHeight w:hRule="exact" w:val="297"/>
        </w:trPr>
        <w:tc>
          <w:tcPr>
            <w:tcW w:w="1753" w:type="dxa"/>
          </w:tcPr>
          <w:p w14:paraId="284C9102" w14:textId="77777777" w:rsidR="005A66FE" w:rsidRDefault="008E59C4">
            <w:pPr>
              <w:pStyle w:val="TableParagraph"/>
              <w:rPr>
                <w:sz w:val="24"/>
              </w:rPr>
            </w:pPr>
            <w:r>
              <w:rPr>
                <w:sz w:val="24"/>
              </w:rPr>
              <w:t>Write-Actions</w:t>
            </w:r>
          </w:p>
        </w:tc>
        <w:tc>
          <w:tcPr>
            <w:tcW w:w="3995" w:type="dxa"/>
          </w:tcPr>
          <w:p w14:paraId="1C63CF99" w14:textId="77777777" w:rsidR="005A66FE" w:rsidRDefault="008E59C4">
            <w:pPr>
              <w:pStyle w:val="TableParagraph"/>
              <w:rPr>
                <w:sz w:val="24"/>
              </w:rPr>
            </w:pPr>
            <w:r>
              <w:rPr>
                <w:sz w:val="24"/>
              </w:rPr>
              <w:t>Write actions to action set.</w:t>
            </w:r>
          </w:p>
        </w:tc>
        <w:tc>
          <w:tcPr>
            <w:tcW w:w="1996" w:type="dxa"/>
          </w:tcPr>
          <w:p w14:paraId="3C1FDA34" w14:textId="77777777" w:rsidR="005A66FE" w:rsidRDefault="008E59C4">
            <w:pPr>
              <w:pStyle w:val="TableParagraph"/>
              <w:rPr>
                <w:sz w:val="24"/>
              </w:rPr>
            </w:pPr>
            <w:r>
              <w:rPr>
                <w:w w:val="99"/>
                <w:sz w:val="24"/>
              </w:rPr>
              <w:t>3</w:t>
            </w:r>
          </w:p>
        </w:tc>
      </w:tr>
      <w:tr w:rsidR="005A66FE" w14:paraId="0881B94C" w14:textId="77777777">
        <w:trPr>
          <w:trHeight w:hRule="exact" w:val="297"/>
        </w:trPr>
        <w:tc>
          <w:tcPr>
            <w:tcW w:w="1753" w:type="dxa"/>
          </w:tcPr>
          <w:p w14:paraId="5F200AAF" w14:textId="77777777" w:rsidR="005A66FE" w:rsidRDefault="008E59C4">
            <w:pPr>
              <w:pStyle w:val="TableParagraph"/>
              <w:rPr>
                <w:sz w:val="24"/>
              </w:rPr>
            </w:pPr>
            <w:r>
              <w:rPr>
                <w:sz w:val="24"/>
              </w:rPr>
              <w:t>Write-Metadata</w:t>
            </w:r>
          </w:p>
        </w:tc>
        <w:tc>
          <w:tcPr>
            <w:tcW w:w="3995" w:type="dxa"/>
          </w:tcPr>
          <w:p w14:paraId="6B46C885" w14:textId="77777777" w:rsidR="005A66FE" w:rsidRDefault="008E59C4">
            <w:pPr>
              <w:pStyle w:val="TableParagraph"/>
              <w:rPr>
                <w:sz w:val="24"/>
              </w:rPr>
            </w:pPr>
            <w:r>
              <w:rPr>
                <w:sz w:val="24"/>
              </w:rPr>
              <w:t>Write the masked metadata value.</w:t>
            </w:r>
          </w:p>
        </w:tc>
        <w:tc>
          <w:tcPr>
            <w:tcW w:w="1996" w:type="dxa"/>
          </w:tcPr>
          <w:p w14:paraId="15877434" w14:textId="77777777" w:rsidR="005A66FE" w:rsidRDefault="008E59C4">
            <w:pPr>
              <w:pStyle w:val="TableParagraph"/>
              <w:rPr>
                <w:sz w:val="24"/>
              </w:rPr>
            </w:pPr>
            <w:r>
              <w:rPr>
                <w:w w:val="99"/>
                <w:sz w:val="24"/>
              </w:rPr>
              <w:t>2</w:t>
            </w:r>
          </w:p>
        </w:tc>
      </w:tr>
      <w:tr w:rsidR="005A66FE" w14:paraId="7181FE39" w14:textId="77777777">
        <w:trPr>
          <w:trHeight w:hRule="exact" w:val="297"/>
        </w:trPr>
        <w:tc>
          <w:tcPr>
            <w:tcW w:w="1753" w:type="dxa"/>
          </w:tcPr>
          <w:p w14:paraId="73AE5A3E" w14:textId="77777777" w:rsidR="005A66FE" w:rsidRDefault="008E59C4">
            <w:pPr>
              <w:pStyle w:val="TableParagraph"/>
              <w:rPr>
                <w:sz w:val="24"/>
              </w:rPr>
            </w:pPr>
            <w:r>
              <w:rPr>
                <w:sz w:val="24"/>
              </w:rPr>
              <w:t>Goto-Table</w:t>
            </w:r>
          </w:p>
        </w:tc>
        <w:tc>
          <w:tcPr>
            <w:tcW w:w="3995" w:type="dxa"/>
          </w:tcPr>
          <w:p w14:paraId="02C9013A" w14:textId="77777777" w:rsidR="005A66FE" w:rsidRDefault="008E59C4">
            <w:pPr>
              <w:pStyle w:val="TableParagraph"/>
              <w:rPr>
                <w:sz w:val="24"/>
              </w:rPr>
            </w:pPr>
            <w:r>
              <w:rPr>
                <w:sz w:val="24"/>
              </w:rPr>
              <w:t>Execute the table pipeline.</w:t>
            </w:r>
          </w:p>
        </w:tc>
        <w:tc>
          <w:tcPr>
            <w:tcW w:w="1996" w:type="dxa"/>
          </w:tcPr>
          <w:p w14:paraId="7440B58E" w14:textId="77777777" w:rsidR="005A66FE" w:rsidRDefault="008E59C4">
            <w:pPr>
              <w:pStyle w:val="TableParagraph"/>
              <w:rPr>
                <w:sz w:val="24"/>
              </w:rPr>
            </w:pPr>
            <w:r>
              <w:rPr>
                <w:w w:val="99"/>
                <w:sz w:val="24"/>
              </w:rPr>
              <w:t>1</w:t>
            </w:r>
          </w:p>
        </w:tc>
      </w:tr>
    </w:tbl>
    <w:p w14:paraId="2302C85F" w14:textId="77777777" w:rsidR="005A66FE" w:rsidRDefault="005A66FE">
      <w:pPr>
        <w:pStyle w:val="BodyText"/>
        <w:rPr>
          <w:sz w:val="20"/>
        </w:rPr>
      </w:pPr>
    </w:p>
    <w:p w14:paraId="3CCD9B23" w14:textId="77777777" w:rsidR="005A66FE" w:rsidRDefault="005A66FE">
      <w:pPr>
        <w:pStyle w:val="BodyText"/>
        <w:rPr>
          <w:sz w:val="20"/>
        </w:rPr>
      </w:pPr>
    </w:p>
    <w:p w14:paraId="36C55127" w14:textId="77777777" w:rsidR="005A66FE" w:rsidRDefault="005A66FE">
      <w:pPr>
        <w:pStyle w:val="BodyText"/>
        <w:rPr>
          <w:sz w:val="20"/>
        </w:rPr>
      </w:pPr>
    </w:p>
    <w:p w14:paraId="4AC70AED" w14:textId="77777777" w:rsidR="005A66FE" w:rsidRDefault="005A66FE">
      <w:pPr>
        <w:pStyle w:val="BodyText"/>
        <w:rPr>
          <w:sz w:val="20"/>
        </w:rPr>
      </w:pPr>
    </w:p>
    <w:p w14:paraId="50FB040F" w14:textId="77777777" w:rsidR="005A66FE" w:rsidRDefault="005A66FE">
      <w:pPr>
        <w:pStyle w:val="BodyText"/>
        <w:spacing w:before="11"/>
        <w:rPr>
          <w:sz w:val="18"/>
        </w:rPr>
      </w:pPr>
    </w:p>
    <w:p w14:paraId="48D784BF" w14:textId="77777777" w:rsidR="005A66FE" w:rsidRDefault="008E59C4">
      <w:pPr>
        <w:pStyle w:val="Heading2"/>
        <w:numPr>
          <w:ilvl w:val="1"/>
          <w:numId w:val="1"/>
        </w:numPr>
        <w:tabs>
          <w:tab w:val="left" w:pos="758"/>
          <w:tab w:val="left" w:pos="759"/>
        </w:tabs>
        <w:spacing w:before="50"/>
        <w:ind w:hanging="645"/>
      </w:pPr>
      <w:r>
        <w:t>OpenFlow  performance</w:t>
      </w:r>
      <w:r>
        <w:rPr>
          <w:spacing w:val="23"/>
        </w:rPr>
        <w:t xml:space="preserve"> </w:t>
      </w:r>
      <w:r>
        <w:t>parameters</w:t>
      </w:r>
    </w:p>
    <w:p w14:paraId="0F0C704D" w14:textId="77777777" w:rsidR="005A66FE" w:rsidRDefault="005A66FE">
      <w:pPr>
        <w:pStyle w:val="BodyText"/>
        <w:spacing w:before="10"/>
        <w:rPr>
          <w:b/>
          <w:sz w:val="30"/>
        </w:rPr>
      </w:pPr>
    </w:p>
    <w:p w14:paraId="6B3CF670" w14:textId="77777777" w:rsidR="005A66FE" w:rsidRDefault="008E59C4">
      <w:pPr>
        <w:pStyle w:val="BodyText"/>
        <w:spacing w:line="415" w:lineRule="auto"/>
        <w:ind w:left="113" w:right="113" w:firstLine="351"/>
        <w:jc w:val="both"/>
      </w:pPr>
      <w:r>
        <w:t>There</w:t>
      </w:r>
      <w:r>
        <w:rPr>
          <w:spacing w:val="-5"/>
        </w:rPr>
        <w:t xml:space="preserve"> </w:t>
      </w:r>
      <w:r>
        <w:t>are</w:t>
      </w:r>
      <w:r>
        <w:rPr>
          <w:spacing w:val="-5"/>
        </w:rPr>
        <w:t xml:space="preserve"> </w:t>
      </w:r>
      <w:r>
        <w:t>many</w:t>
      </w:r>
      <w:r>
        <w:rPr>
          <w:spacing w:val="-5"/>
        </w:rPr>
        <w:t xml:space="preserve"> </w:t>
      </w:r>
      <w:r>
        <w:t>messages</w:t>
      </w:r>
      <w:r>
        <w:rPr>
          <w:spacing w:val="-5"/>
        </w:rPr>
        <w:t xml:space="preserve"> </w:t>
      </w:r>
      <w:r>
        <w:t>will</w:t>
      </w:r>
      <w:r>
        <w:rPr>
          <w:spacing w:val="-6"/>
        </w:rPr>
        <w:t xml:space="preserve"> </w:t>
      </w:r>
      <w:r>
        <w:t>be</w:t>
      </w:r>
      <w:r>
        <w:rPr>
          <w:spacing w:val="-5"/>
        </w:rPr>
        <w:t xml:space="preserve"> </w:t>
      </w:r>
      <w:r>
        <w:t>sent</w:t>
      </w:r>
      <w:r>
        <w:rPr>
          <w:spacing w:val="-5"/>
        </w:rPr>
        <w:t xml:space="preserve"> </w:t>
      </w:r>
      <w:r>
        <w:t>from</w:t>
      </w:r>
      <w:r>
        <w:rPr>
          <w:spacing w:val="-5"/>
        </w:rPr>
        <w:t xml:space="preserve"> </w:t>
      </w:r>
      <w:r>
        <w:t>the</w:t>
      </w:r>
      <w:r>
        <w:rPr>
          <w:spacing w:val="-5"/>
        </w:rPr>
        <w:t xml:space="preserve"> </w:t>
      </w:r>
      <w:r>
        <w:t>controller</w:t>
      </w:r>
      <w:r>
        <w:rPr>
          <w:spacing w:val="-5"/>
        </w:rPr>
        <w:t xml:space="preserve"> </w:t>
      </w:r>
      <w:r>
        <w:t>in</w:t>
      </w:r>
      <w:r>
        <w:rPr>
          <w:spacing w:val="-5"/>
        </w:rPr>
        <w:t xml:space="preserve"> </w:t>
      </w:r>
      <w:r>
        <w:t>the</w:t>
      </w:r>
      <w:r>
        <w:rPr>
          <w:spacing w:val="-5"/>
        </w:rPr>
        <w:t xml:space="preserve"> </w:t>
      </w:r>
      <w:r>
        <w:t>C2D</w:t>
      </w:r>
      <w:r>
        <w:rPr>
          <w:spacing w:val="-5"/>
        </w:rPr>
        <w:t xml:space="preserve"> </w:t>
      </w:r>
      <w:r>
        <w:t>part</w:t>
      </w:r>
      <w:r>
        <w:rPr>
          <w:spacing w:val="-6"/>
        </w:rPr>
        <w:t xml:space="preserve"> </w:t>
      </w:r>
      <w:r>
        <w:t>that</w:t>
      </w:r>
      <w:r>
        <w:rPr>
          <w:spacing w:val="-5"/>
        </w:rPr>
        <w:t xml:space="preserve"> </w:t>
      </w:r>
      <w:r>
        <w:t>including</w:t>
      </w:r>
      <w:r>
        <w:rPr>
          <w:spacing w:val="-5"/>
        </w:rPr>
        <w:t xml:space="preserve"> </w:t>
      </w:r>
      <w:r>
        <w:t>the Flow-mod,</w:t>
      </w:r>
      <w:r>
        <w:rPr>
          <w:spacing w:val="-14"/>
        </w:rPr>
        <w:t xml:space="preserve"> </w:t>
      </w:r>
      <w:r>
        <w:t>configuration,</w:t>
      </w:r>
      <w:r>
        <w:rPr>
          <w:spacing w:val="-14"/>
        </w:rPr>
        <w:t xml:space="preserve"> </w:t>
      </w:r>
      <w:r>
        <w:t>and</w:t>
      </w:r>
      <w:r>
        <w:rPr>
          <w:spacing w:val="-16"/>
        </w:rPr>
        <w:t xml:space="preserve"> </w:t>
      </w:r>
      <w:r>
        <w:t>querying</w:t>
      </w:r>
      <w:r>
        <w:rPr>
          <w:spacing w:val="-16"/>
        </w:rPr>
        <w:t xml:space="preserve"> </w:t>
      </w:r>
      <w:r>
        <w:t>the</w:t>
      </w:r>
      <w:r>
        <w:rPr>
          <w:spacing w:val="-16"/>
        </w:rPr>
        <w:t xml:space="preserve"> </w:t>
      </w:r>
      <w:r>
        <w:t>state</w:t>
      </w:r>
      <w:r>
        <w:rPr>
          <w:spacing w:val="-16"/>
        </w:rPr>
        <w:t xml:space="preserve"> </w:t>
      </w:r>
      <w:r>
        <w:t>of</w:t>
      </w:r>
      <w:r>
        <w:rPr>
          <w:spacing w:val="-16"/>
        </w:rPr>
        <w:t xml:space="preserve"> </w:t>
      </w:r>
      <w:r>
        <w:t>the</w:t>
      </w:r>
      <w:r>
        <w:rPr>
          <w:spacing w:val="-16"/>
        </w:rPr>
        <w:t xml:space="preserve"> </w:t>
      </w:r>
      <w:r>
        <w:t>switch.</w:t>
      </w:r>
      <w:r>
        <w:rPr>
          <w:spacing w:val="5"/>
        </w:rPr>
        <w:t xml:space="preserve"> </w:t>
      </w:r>
      <w:r>
        <w:t>Also,</w:t>
      </w:r>
      <w:r>
        <w:rPr>
          <w:spacing w:val="-14"/>
        </w:rPr>
        <w:t xml:space="preserve"> </w:t>
      </w:r>
      <w:r>
        <w:t>the</w:t>
      </w:r>
      <w:r>
        <w:rPr>
          <w:spacing w:val="-16"/>
        </w:rPr>
        <w:t xml:space="preserve"> </w:t>
      </w:r>
      <w:r>
        <w:t>switch</w:t>
      </w:r>
      <w:r>
        <w:rPr>
          <w:spacing w:val="-16"/>
        </w:rPr>
        <w:t xml:space="preserve"> </w:t>
      </w:r>
      <w:r>
        <w:t>will</w:t>
      </w:r>
      <w:r>
        <w:rPr>
          <w:spacing w:val="-16"/>
        </w:rPr>
        <w:t xml:space="preserve"> </w:t>
      </w:r>
      <w:r>
        <w:t>report</w:t>
      </w:r>
      <w:r>
        <w:rPr>
          <w:spacing w:val="-16"/>
        </w:rPr>
        <w:t xml:space="preserve"> </w:t>
      </w:r>
      <w:r>
        <w:t>some events</w:t>
      </w:r>
      <w:r>
        <w:rPr>
          <w:spacing w:val="-9"/>
        </w:rPr>
        <w:t xml:space="preserve"> </w:t>
      </w:r>
      <w:r>
        <w:t>to</w:t>
      </w:r>
      <w:r>
        <w:rPr>
          <w:spacing w:val="-9"/>
        </w:rPr>
        <w:t xml:space="preserve"> </w:t>
      </w:r>
      <w:r>
        <w:t>the</w:t>
      </w:r>
      <w:r>
        <w:rPr>
          <w:spacing w:val="-9"/>
        </w:rPr>
        <w:t xml:space="preserve"> </w:t>
      </w:r>
      <w:r>
        <w:t>controller</w:t>
      </w:r>
      <w:r>
        <w:rPr>
          <w:spacing w:val="-9"/>
        </w:rPr>
        <w:t xml:space="preserve"> </w:t>
      </w:r>
      <w:r>
        <w:t>in</w:t>
      </w:r>
      <w:r>
        <w:rPr>
          <w:spacing w:val="-9"/>
        </w:rPr>
        <w:t xml:space="preserve"> </w:t>
      </w:r>
      <w:r>
        <w:t>the</w:t>
      </w:r>
      <w:r>
        <w:rPr>
          <w:spacing w:val="-9"/>
        </w:rPr>
        <w:t xml:space="preserve"> </w:t>
      </w:r>
      <w:r>
        <w:t>D2C</w:t>
      </w:r>
      <w:r>
        <w:rPr>
          <w:spacing w:val="-9"/>
        </w:rPr>
        <w:t xml:space="preserve"> </w:t>
      </w:r>
      <w:r>
        <w:t>part</w:t>
      </w:r>
      <w:r>
        <w:rPr>
          <w:spacing w:val="-9"/>
        </w:rPr>
        <w:t xml:space="preserve"> </w:t>
      </w:r>
      <w:r>
        <w:t>that</w:t>
      </w:r>
      <w:r>
        <w:rPr>
          <w:spacing w:val="-9"/>
        </w:rPr>
        <w:t xml:space="preserve"> </w:t>
      </w:r>
      <w:r>
        <w:t>may</w:t>
      </w:r>
      <w:r>
        <w:rPr>
          <w:spacing w:val="-9"/>
        </w:rPr>
        <w:t xml:space="preserve"> </w:t>
      </w:r>
      <w:r>
        <w:t>be</w:t>
      </w:r>
      <w:r>
        <w:rPr>
          <w:spacing w:val="-9"/>
        </w:rPr>
        <w:t xml:space="preserve"> </w:t>
      </w:r>
      <w:r>
        <w:t>Packet-in,</w:t>
      </w:r>
      <w:r>
        <w:rPr>
          <w:spacing w:val="-9"/>
        </w:rPr>
        <w:t xml:space="preserve"> </w:t>
      </w:r>
      <w:r>
        <w:t>Flow-removed,</w:t>
      </w:r>
      <w:r>
        <w:rPr>
          <w:spacing w:val="-9"/>
        </w:rPr>
        <w:t xml:space="preserve"> </w:t>
      </w:r>
      <w:r>
        <w:t>status</w:t>
      </w:r>
      <w:r>
        <w:rPr>
          <w:spacing w:val="-9"/>
        </w:rPr>
        <w:t xml:space="preserve"> </w:t>
      </w:r>
      <w:r>
        <w:t>report,</w:t>
      </w:r>
      <w:r>
        <w:rPr>
          <w:spacing w:val="-9"/>
        </w:rPr>
        <w:t xml:space="preserve"> </w:t>
      </w:r>
      <w:r>
        <w:t>and errors. Theses messages could be the parameter of OpenFlow performance. But in the major situation,</w:t>
      </w:r>
      <w:r>
        <w:rPr>
          <w:spacing w:val="-5"/>
        </w:rPr>
        <w:t xml:space="preserve"> </w:t>
      </w:r>
      <w:r>
        <w:t>the</w:t>
      </w:r>
      <w:r>
        <w:rPr>
          <w:spacing w:val="-5"/>
        </w:rPr>
        <w:t xml:space="preserve"> </w:t>
      </w:r>
      <w:r>
        <w:t>D2C2D</w:t>
      </w:r>
      <w:r>
        <w:rPr>
          <w:spacing w:val="-5"/>
        </w:rPr>
        <w:t xml:space="preserve"> </w:t>
      </w:r>
      <w:r>
        <w:t>process</w:t>
      </w:r>
      <w:r>
        <w:rPr>
          <w:spacing w:val="-5"/>
        </w:rPr>
        <w:t xml:space="preserve"> </w:t>
      </w:r>
      <w:r>
        <w:t>are</w:t>
      </w:r>
      <w:r>
        <w:rPr>
          <w:spacing w:val="-5"/>
        </w:rPr>
        <w:t xml:space="preserve"> </w:t>
      </w:r>
      <w:r>
        <w:t>often</w:t>
      </w:r>
      <w:r>
        <w:rPr>
          <w:spacing w:val="-5"/>
        </w:rPr>
        <w:t xml:space="preserve"> </w:t>
      </w:r>
      <w:r>
        <w:t>be</w:t>
      </w:r>
      <w:r>
        <w:rPr>
          <w:spacing w:val="-5"/>
        </w:rPr>
        <w:t xml:space="preserve"> </w:t>
      </w:r>
      <w:r>
        <w:t>executed</w:t>
      </w:r>
      <w:r>
        <w:rPr>
          <w:spacing w:val="-5"/>
        </w:rPr>
        <w:t xml:space="preserve"> </w:t>
      </w:r>
      <w:r>
        <w:t>for</w:t>
      </w:r>
      <w:r>
        <w:rPr>
          <w:spacing w:val="-5"/>
        </w:rPr>
        <w:t xml:space="preserve"> </w:t>
      </w:r>
      <w:r>
        <w:t>new</w:t>
      </w:r>
      <w:r>
        <w:rPr>
          <w:spacing w:val="-5"/>
        </w:rPr>
        <w:t xml:space="preserve"> </w:t>
      </w:r>
      <w:r>
        <w:t>type</w:t>
      </w:r>
      <w:r>
        <w:rPr>
          <w:spacing w:val="-5"/>
        </w:rPr>
        <w:t xml:space="preserve"> </w:t>
      </w:r>
      <w:r>
        <w:t>flows.</w:t>
      </w:r>
      <w:r>
        <w:rPr>
          <w:spacing w:val="10"/>
        </w:rPr>
        <w:t xml:space="preserve"> </w:t>
      </w:r>
      <w:r>
        <w:t>The</w:t>
      </w:r>
      <w:r>
        <w:rPr>
          <w:spacing w:val="-5"/>
        </w:rPr>
        <w:t xml:space="preserve"> </w:t>
      </w:r>
      <w:r>
        <w:t>process</w:t>
      </w:r>
      <w:r>
        <w:rPr>
          <w:spacing w:val="-5"/>
        </w:rPr>
        <w:t xml:space="preserve"> </w:t>
      </w:r>
      <w:r>
        <w:t>is</w:t>
      </w:r>
      <w:r>
        <w:rPr>
          <w:spacing w:val="-5"/>
        </w:rPr>
        <w:t xml:space="preserve"> </w:t>
      </w:r>
      <w:r>
        <w:t>consists of</w:t>
      </w:r>
      <w:r>
        <w:rPr>
          <w:spacing w:val="-8"/>
        </w:rPr>
        <w:t xml:space="preserve"> </w:t>
      </w:r>
      <w:r>
        <w:t>the</w:t>
      </w:r>
      <w:r>
        <w:rPr>
          <w:spacing w:val="-8"/>
        </w:rPr>
        <w:t xml:space="preserve"> </w:t>
      </w:r>
      <w:r>
        <w:t>Packet-in,</w:t>
      </w:r>
      <w:r>
        <w:rPr>
          <w:spacing w:val="-8"/>
        </w:rPr>
        <w:t xml:space="preserve"> </w:t>
      </w:r>
      <w:r>
        <w:t>Packet-out,</w:t>
      </w:r>
      <w:r>
        <w:rPr>
          <w:spacing w:val="-8"/>
        </w:rPr>
        <w:t xml:space="preserve"> </w:t>
      </w:r>
      <w:r>
        <w:t>and</w:t>
      </w:r>
      <w:r>
        <w:rPr>
          <w:spacing w:val="-8"/>
        </w:rPr>
        <w:t xml:space="preserve"> </w:t>
      </w:r>
      <w:r>
        <w:t>Flow-mod</w:t>
      </w:r>
      <w:r>
        <w:rPr>
          <w:spacing w:val="-8"/>
        </w:rPr>
        <w:t xml:space="preserve"> </w:t>
      </w:r>
      <w:r>
        <w:t>messages.</w:t>
      </w:r>
    </w:p>
    <w:p w14:paraId="1CC716EF" w14:textId="77777777" w:rsidR="005A66FE" w:rsidRDefault="008E59C4">
      <w:pPr>
        <w:pStyle w:val="BodyText"/>
        <w:spacing w:before="8" w:line="415" w:lineRule="auto"/>
        <w:ind w:left="113" w:right="113" w:firstLine="351"/>
        <w:jc w:val="both"/>
      </w:pPr>
      <w:r>
        <w:t xml:space="preserve">For the Packet-in message, the rate generated by OpenFlow switch that will affect the pro- cess of handling the new type flows. If the rate is </w:t>
      </w:r>
      <w:r>
        <w:rPr>
          <w:spacing w:val="-6"/>
        </w:rPr>
        <w:t xml:space="preserve">low, </w:t>
      </w:r>
      <w:r>
        <w:t>the OpenFlow switch will not able to handle a larger number of new type flows in short time. And the Packet-</w:t>
      </w:r>
      <w:r>
        <w:t xml:space="preserve">out will be used to execute the actions for the Packet-in message in the D2C2D process that is processing of the first packet of new type flow normally, it also could be used in topology </w:t>
      </w:r>
      <w:r>
        <w:rPr>
          <w:spacing w:val="-3"/>
        </w:rPr>
        <w:t xml:space="preserve">discovery. </w:t>
      </w:r>
      <w:r>
        <w:t>The rate of Packet-out</w:t>
      </w:r>
      <w:r>
        <w:rPr>
          <w:spacing w:val="-7"/>
        </w:rPr>
        <w:t xml:space="preserve"> </w:t>
      </w:r>
      <w:r>
        <w:t>determines</w:t>
      </w:r>
      <w:r>
        <w:rPr>
          <w:spacing w:val="-7"/>
        </w:rPr>
        <w:t xml:space="preserve"> </w:t>
      </w:r>
      <w:r>
        <w:t>the</w:t>
      </w:r>
      <w:r>
        <w:rPr>
          <w:spacing w:val="-7"/>
        </w:rPr>
        <w:t xml:space="preserve"> </w:t>
      </w:r>
      <w:r>
        <w:t>capability</w:t>
      </w:r>
      <w:r>
        <w:rPr>
          <w:spacing w:val="-7"/>
        </w:rPr>
        <w:t xml:space="preserve"> </w:t>
      </w:r>
      <w:r>
        <w:t>of</w:t>
      </w:r>
      <w:r>
        <w:rPr>
          <w:spacing w:val="-7"/>
        </w:rPr>
        <w:t xml:space="preserve"> </w:t>
      </w:r>
      <w:r>
        <w:t>packet</w:t>
      </w:r>
      <w:r>
        <w:rPr>
          <w:spacing w:val="-7"/>
        </w:rPr>
        <w:t xml:space="preserve"> </w:t>
      </w:r>
      <w:r>
        <w:t>processing</w:t>
      </w:r>
      <w:r>
        <w:rPr>
          <w:spacing w:val="-7"/>
        </w:rPr>
        <w:t xml:space="preserve"> </w:t>
      </w:r>
      <w:r>
        <w:t>which</w:t>
      </w:r>
      <w:r>
        <w:rPr>
          <w:spacing w:val="-7"/>
        </w:rPr>
        <w:t xml:space="preserve"> </w:t>
      </w:r>
      <w:r>
        <w:t>requested</w:t>
      </w:r>
      <w:r>
        <w:rPr>
          <w:spacing w:val="-7"/>
        </w:rPr>
        <w:t xml:space="preserve"> </w:t>
      </w:r>
      <w:r>
        <w:t>by</w:t>
      </w:r>
      <w:r>
        <w:rPr>
          <w:spacing w:val="-7"/>
        </w:rPr>
        <w:t xml:space="preserve"> </w:t>
      </w:r>
      <w:r>
        <w:t>the</w:t>
      </w:r>
      <w:r>
        <w:rPr>
          <w:spacing w:val="-7"/>
        </w:rPr>
        <w:t xml:space="preserve"> </w:t>
      </w:r>
      <w:r>
        <w:t>controller</w:t>
      </w:r>
      <w:r>
        <w:rPr>
          <w:spacing w:val="-7"/>
        </w:rPr>
        <w:t xml:space="preserve"> </w:t>
      </w:r>
      <w:r>
        <w:t xml:space="preserve">for OpenFlow switch. Finally, how long the flow entry could active that will be concerned when the switch received the Flow-mod message. So these three messages are the major parameters of OpenFlow performance </w:t>
      </w:r>
      <w:r>
        <w:t>for the C2D and the D2C</w:t>
      </w:r>
      <w:r>
        <w:rPr>
          <w:spacing w:val="-34"/>
        </w:rPr>
        <w:t xml:space="preserve"> </w:t>
      </w:r>
      <w:r>
        <w:t>parts.</w:t>
      </w:r>
    </w:p>
    <w:p w14:paraId="1CC78633" w14:textId="77777777" w:rsidR="005A66FE" w:rsidRDefault="005A66FE">
      <w:pPr>
        <w:spacing w:line="415" w:lineRule="auto"/>
        <w:jc w:val="both"/>
        <w:sectPr w:rsidR="005A66FE">
          <w:pgSz w:w="12240" w:h="15840"/>
          <w:pgMar w:top="1500" w:right="1500" w:bottom="1360" w:left="1440" w:header="0" w:footer="1173" w:gutter="0"/>
          <w:cols w:space="720"/>
        </w:sectPr>
      </w:pPr>
    </w:p>
    <w:p w14:paraId="2D740EEC" w14:textId="77777777" w:rsidR="005A66FE" w:rsidRDefault="005A66FE">
      <w:pPr>
        <w:pStyle w:val="BodyText"/>
        <w:rPr>
          <w:sz w:val="20"/>
        </w:rPr>
      </w:pPr>
    </w:p>
    <w:p w14:paraId="586D36A5" w14:textId="77777777" w:rsidR="005A66FE" w:rsidRDefault="005A66FE">
      <w:pPr>
        <w:pStyle w:val="BodyText"/>
        <w:rPr>
          <w:sz w:val="20"/>
        </w:rPr>
      </w:pPr>
    </w:p>
    <w:p w14:paraId="70D639A5" w14:textId="77777777" w:rsidR="005A66FE" w:rsidRDefault="005A66FE">
      <w:pPr>
        <w:pStyle w:val="BodyText"/>
        <w:spacing w:before="2"/>
        <w:rPr>
          <w:sz w:val="20"/>
        </w:rPr>
      </w:pPr>
    </w:p>
    <w:p w14:paraId="656E69BF" w14:textId="77777777" w:rsidR="005A66FE" w:rsidRDefault="008E59C4">
      <w:pPr>
        <w:pStyle w:val="BodyText"/>
        <w:spacing w:line="415" w:lineRule="auto"/>
        <w:ind w:left="113" w:right="113" w:firstLine="351"/>
        <w:jc w:val="both"/>
      </w:pPr>
      <w:r>
        <w:t>In</w:t>
      </w:r>
      <w:r>
        <w:rPr>
          <w:spacing w:val="-12"/>
        </w:rPr>
        <w:t xml:space="preserve"> </w:t>
      </w:r>
      <w:r>
        <w:t>the</w:t>
      </w:r>
      <w:r>
        <w:rPr>
          <w:spacing w:val="-12"/>
        </w:rPr>
        <w:t xml:space="preserve"> </w:t>
      </w:r>
      <w:r>
        <w:t>OFD</w:t>
      </w:r>
      <w:r>
        <w:rPr>
          <w:spacing w:val="-12"/>
        </w:rPr>
        <w:t xml:space="preserve"> </w:t>
      </w:r>
      <w:r>
        <w:t>part,</w:t>
      </w:r>
      <w:r>
        <w:rPr>
          <w:spacing w:val="-10"/>
        </w:rPr>
        <w:t xml:space="preserve"> </w:t>
      </w:r>
      <w:r>
        <w:t>there</w:t>
      </w:r>
      <w:r>
        <w:rPr>
          <w:spacing w:val="-12"/>
        </w:rPr>
        <w:t xml:space="preserve"> </w:t>
      </w:r>
      <w:r>
        <w:t>are</w:t>
      </w:r>
      <w:r>
        <w:rPr>
          <w:spacing w:val="-12"/>
        </w:rPr>
        <w:t xml:space="preserve"> </w:t>
      </w:r>
      <w:r>
        <w:t>many</w:t>
      </w:r>
      <w:r>
        <w:rPr>
          <w:spacing w:val="-12"/>
        </w:rPr>
        <w:t xml:space="preserve"> </w:t>
      </w:r>
      <w:r>
        <w:t>performance</w:t>
      </w:r>
      <w:r>
        <w:rPr>
          <w:spacing w:val="-12"/>
        </w:rPr>
        <w:t xml:space="preserve"> </w:t>
      </w:r>
      <w:r>
        <w:t>parameters</w:t>
      </w:r>
      <w:r>
        <w:rPr>
          <w:spacing w:val="-12"/>
        </w:rPr>
        <w:t xml:space="preserve"> </w:t>
      </w:r>
      <w:r>
        <w:t>which</w:t>
      </w:r>
      <w:r>
        <w:rPr>
          <w:spacing w:val="-12"/>
        </w:rPr>
        <w:t xml:space="preserve"> </w:t>
      </w:r>
      <w:r>
        <w:t>consist</w:t>
      </w:r>
      <w:r>
        <w:rPr>
          <w:spacing w:val="-12"/>
        </w:rPr>
        <w:t xml:space="preserve"> </w:t>
      </w:r>
      <w:r>
        <w:t>of</w:t>
      </w:r>
      <w:r>
        <w:rPr>
          <w:spacing w:val="-12"/>
        </w:rPr>
        <w:t xml:space="preserve"> </w:t>
      </w:r>
      <w:r>
        <w:t>packet</w:t>
      </w:r>
      <w:r>
        <w:rPr>
          <w:spacing w:val="-12"/>
        </w:rPr>
        <w:t xml:space="preserve"> </w:t>
      </w:r>
      <w:r>
        <w:t>processing and OpenFlow mechanism. The former consist of the table lookup, table pipeline, and time of action</w:t>
      </w:r>
      <w:r>
        <w:rPr>
          <w:spacing w:val="-6"/>
        </w:rPr>
        <w:t xml:space="preserve"> </w:t>
      </w:r>
      <w:r>
        <w:t>set</w:t>
      </w:r>
      <w:r>
        <w:rPr>
          <w:spacing w:val="-6"/>
        </w:rPr>
        <w:t xml:space="preserve"> </w:t>
      </w:r>
      <w:r>
        <w:t>execution.</w:t>
      </w:r>
      <w:r>
        <w:rPr>
          <w:spacing w:val="8"/>
        </w:rPr>
        <w:t xml:space="preserve"> </w:t>
      </w:r>
      <w:r>
        <w:t>The</w:t>
      </w:r>
      <w:r>
        <w:rPr>
          <w:spacing w:val="-6"/>
        </w:rPr>
        <w:t xml:space="preserve"> </w:t>
      </w:r>
      <w:r>
        <w:t>la</w:t>
      </w:r>
      <w:r>
        <w:t>ter</w:t>
      </w:r>
      <w:r>
        <w:rPr>
          <w:spacing w:val="-6"/>
        </w:rPr>
        <w:t xml:space="preserve"> </w:t>
      </w:r>
      <w:r>
        <w:t>are</w:t>
      </w:r>
      <w:r>
        <w:rPr>
          <w:spacing w:val="-6"/>
        </w:rPr>
        <w:t xml:space="preserve"> </w:t>
      </w:r>
      <w:r>
        <w:t>the</w:t>
      </w:r>
      <w:r>
        <w:rPr>
          <w:spacing w:val="-6"/>
        </w:rPr>
        <w:t xml:space="preserve"> </w:t>
      </w:r>
      <w:r>
        <w:t>timeout</w:t>
      </w:r>
      <w:r>
        <w:rPr>
          <w:spacing w:val="-6"/>
        </w:rPr>
        <w:t xml:space="preserve"> </w:t>
      </w:r>
      <w:r>
        <w:t>of</w:t>
      </w:r>
      <w:r>
        <w:rPr>
          <w:spacing w:val="-6"/>
        </w:rPr>
        <w:t xml:space="preserve"> </w:t>
      </w:r>
      <w:r>
        <w:t>flow</w:t>
      </w:r>
      <w:r>
        <w:rPr>
          <w:spacing w:val="-6"/>
        </w:rPr>
        <w:t xml:space="preserve"> </w:t>
      </w:r>
      <w:r>
        <w:rPr>
          <w:spacing w:val="-3"/>
        </w:rPr>
        <w:t>entry,</w:t>
      </w:r>
      <w:r>
        <w:rPr>
          <w:spacing w:val="-6"/>
        </w:rPr>
        <w:t xml:space="preserve"> </w:t>
      </w:r>
      <w:r>
        <w:t>and</w:t>
      </w:r>
      <w:r>
        <w:rPr>
          <w:spacing w:val="-6"/>
        </w:rPr>
        <w:t xml:space="preserve"> </w:t>
      </w:r>
      <w:r>
        <w:t>the</w:t>
      </w:r>
      <w:r>
        <w:rPr>
          <w:spacing w:val="-6"/>
        </w:rPr>
        <w:t xml:space="preserve"> </w:t>
      </w:r>
      <w:r>
        <w:t>size</w:t>
      </w:r>
      <w:r>
        <w:rPr>
          <w:spacing w:val="-6"/>
        </w:rPr>
        <w:t xml:space="preserve"> </w:t>
      </w:r>
      <w:r>
        <w:t>of</w:t>
      </w:r>
      <w:r>
        <w:rPr>
          <w:spacing w:val="-6"/>
        </w:rPr>
        <w:t xml:space="preserve"> </w:t>
      </w:r>
      <w:r>
        <w:t>flow</w:t>
      </w:r>
      <w:r>
        <w:rPr>
          <w:spacing w:val="-6"/>
        </w:rPr>
        <w:t xml:space="preserve"> </w:t>
      </w:r>
      <w:r>
        <w:t>table.</w:t>
      </w:r>
    </w:p>
    <w:p w14:paraId="57DBB980" w14:textId="77777777" w:rsidR="005A66FE" w:rsidRDefault="008E59C4">
      <w:pPr>
        <w:pStyle w:val="Heading2"/>
        <w:numPr>
          <w:ilvl w:val="1"/>
          <w:numId w:val="1"/>
        </w:numPr>
        <w:tabs>
          <w:tab w:val="left" w:pos="758"/>
          <w:tab w:val="left" w:pos="759"/>
        </w:tabs>
        <w:spacing w:before="185"/>
        <w:ind w:hanging="645"/>
      </w:pPr>
      <w:r>
        <w:t>Related</w:t>
      </w:r>
      <w:r>
        <w:rPr>
          <w:spacing w:val="43"/>
        </w:rPr>
        <w:t xml:space="preserve"> </w:t>
      </w:r>
      <w:r>
        <w:rPr>
          <w:spacing w:val="-6"/>
        </w:rPr>
        <w:t>Work</w:t>
      </w:r>
    </w:p>
    <w:p w14:paraId="236839AB" w14:textId="77777777" w:rsidR="005A66FE" w:rsidRDefault="005A66FE">
      <w:pPr>
        <w:pStyle w:val="BodyText"/>
        <w:spacing w:before="10"/>
        <w:rPr>
          <w:b/>
          <w:sz w:val="30"/>
        </w:rPr>
      </w:pPr>
    </w:p>
    <w:p w14:paraId="70792A9D" w14:textId="77777777" w:rsidR="005A66FE" w:rsidRDefault="008E59C4">
      <w:pPr>
        <w:pStyle w:val="BodyText"/>
        <w:spacing w:line="415" w:lineRule="auto"/>
        <w:ind w:left="113" w:right="113" w:firstLine="351"/>
        <w:jc w:val="both"/>
      </w:pPr>
      <w:r>
        <w:t xml:space="preserve">Currently, there are many solutions focus on TD testing and not addressed D2C, C2D, and OFD except the Spirent and OFLOPS. As </w:t>
      </w:r>
      <w:r>
        <w:rPr>
          <w:spacing w:val="-4"/>
        </w:rPr>
        <w:t xml:space="preserve">Table </w:t>
      </w:r>
      <w:r>
        <w:t xml:space="preserve">2, Spirent proposes the white paper [8] for OpenFlow switch performance testing. It focus on the concept of test cases and </w:t>
      </w:r>
      <w:r>
        <w:rPr>
          <w:spacing w:val="-3"/>
        </w:rPr>
        <w:t xml:space="preserve">give </w:t>
      </w:r>
      <w:r>
        <w:t>some</w:t>
      </w:r>
      <w:r>
        <w:rPr>
          <w:spacing w:val="-40"/>
        </w:rPr>
        <w:t xml:space="preserve"> </w:t>
      </w:r>
      <w:r>
        <w:t>sug- gestion for each case. Instead the concept, OFLOPS [9] propose two major test cases for the latency of Flow-mod and th</w:t>
      </w:r>
      <w:r>
        <w:t>e execution time of action set. Obviously, it did not cover all of  the performance parameters. Opposite, we propose all of the parameters except the latency of Flow-mod and the size of the flow table. Although, the latency could be evaluated by Barrier me</w:t>
      </w:r>
      <w:r>
        <w:t>ssages,</w:t>
      </w:r>
      <w:r>
        <w:rPr>
          <w:spacing w:val="-8"/>
        </w:rPr>
        <w:t xml:space="preserve"> </w:t>
      </w:r>
      <w:r>
        <w:t>but</w:t>
      </w:r>
      <w:r>
        <w:rPr>
          <w:spacing w:val="-8"/>
        </w:rPr>
        <w:t xml:space="preserve"> </w:t>
      </w:r>
      <w:r>
        <w:t>it</w:t>
      </w:r>
      <w:r>
        <w:rPr>
          <w:spacing w:val="-8"/>
        </w:rPr>
        <w:t xml:space="preserve"> </w:t>
      </w:r>
      <w:r>
        <w:t>will</w:t>
      </w:r>
      <w:r>
        <w:rPr>
          <w:spacing w:val="-8"/>
        </w:rPr>
        <w:t xml:space="preserve"> </w:t>
      </w:r>
      <w:r>
        <w:t>exist</w:t>
      </w:r>
      <w:r>
        <w:rPr>
          <w:spacing w:val="-8"/>
        </w:rPr>
        <w:t xml:space="preserve"> </w:t>
      </w:r>
      <w:r>
        <w:t>the</w:t>
      </w:r>
      <w:r>
        <w:rPr>
          <w:spacing w:val="-8"/>
        </w:rPr>
        <w:t xml:space="preserve"> </w:t>
      </w:r>
      <w:r>
        <w:t>deviation.</w:t>
      </w:r>
      <w:r>
        <w:rPr>
          <w:spacing w:val="8"/>
        </w:rPr>
        <w:t xml:space="preserve"> </w:t>
      </w:r>
      <w:r>
        <w:t>There</w:t>
      </w:r>
      <w:r>
        <w:rPr>
          <w:spacing w:val="-8"/>
        </w:rPr>
        <w:t xml:space="preserve"> </w:t>
      </w:r>
      <w:r>
        <w:t>are</w:t>
      </w:r>
      <w:r>
        <w:rPr>
          <w:spacing w:val="-8"/>
        </w:rPr>
        <w:t xml:space="preserve"> </w:t>
      </w:r>
      <w:r>
        <w:t>two</w:t>
      </w:r>
      <w:r>
        <w:rPr>
          <w:spacing w:val="-8"/>
        </w:rPr>
        <w:t xml:space="preserve"> </w:t>
      </w:r>
      <w:r>
        <w:t>reasons,</w:t>
      </w:r>
      <w:r>
        <w:rPr>
          <w:spacing w:val="-8"/>
        </w:rPr>
        <w:t xml:space="preserve"> </w:t>
      </w:r>
      <w:r>
        <w:t>one</w:t>
      </w:r>
      <w:r>
        <w:rPr>
          <w:spacing w:val="-8"/>
        </w:rPr>
        <w:t xml:space="preserve"> </w:t>
      </w:r>
      <w:r>
        <w:t>is</w:t>
      </w:r>
      <w:r>
        <w:rPr>
          <w:spacing w:val="-8"/>
        </w:rPr>
        <w:t xml:space="preserve"> </w:t>
      </w:r>
      <w:r>
        <w:t>that</w:t>
      </w:r>
      <w:r>
        <w:rPr>
          <w:spacing w:val="-8"/>
        </w:rPr>
        <w:t xml:space="preserve"> </w:t>
      </w:r>
      <w:r>
        <w:t>the</w:t>
      </w:r>
      <w:r>
        <w:rPr>
          <w:spacing w:val="-8"/>
        </w:rPr>
        <w:t xml:space="preserve"> </w:t>
      </w:r>
      <w:r>
        <w:t>Barrier</w:t>
      </w:r>
      <w:r>
        <w:rPr>
          <w:spacing w:val="-8"/>
        </w:rPr>
        <w:t xml:space="preserve"> </w:t>
      </w:r>
      <w:r>
        <w:t>messages need the extra time to execute between the controller and the switch. The other is that the im- plementation</w:t>
      </w:r>
      <w:r>
        <w:rPr>
          <w:spacing w:val="-13"/>
        </w:rPr>
        <w:t xml:space="preserve"> </w:t>
      </w:r>
      <w:r>
        <w:t>of</w:t>
      </w:r>
      <w:r>
        <w:rPr>
          <w:spacing w:val="-13"/>
        </w:rPr>
        <w:t xml:space="preserve"> </w:t>
      </w:r>
      <w:r>
        <w:t>Barrier</w:t>
      </w:r>
      <w:r>
        <w:rPr>
          <w:spacing w:val="-13"/>
        </w:rPr>
        <w:t xml:space="preserve"> </w:t>
      </w:r>
      <w:r>
        <w:t>messages</w:t>
      </w:r>
      <w:r>
        <w:rPr>
          <w:spacing w:val="-13"/>
        </w:rPr>
        <w:t xml:space="preserve"> </w:t>
      </w:r>
      <w:r>
        <w:t>in</w:t>
      </w:r>
      <w:r>
        <w:rPr>
          <w:spacing w:val="-13"/>
        </w:rPr>
        <w:t xml:space="preserve"> </w:t>
      </w:r>
      <w:r>
        <w:t>OpenFlow</w:t>
      </w:r>
      <w:r>
        <w:rPr>
          <w:spacing w:val="-13"/>
        </w:rPr>
        <w:t xml:space="preserve"> </w:t>
      </w:r>
      <w:r>
        <w:t>switch</w:t>
      </w:r>
      <w:r>
        <w:rPr>
          <w:spacing w:val="-13"/>
        </w:rPr>
        <w:t xml:space="preserve"> </w:t>
      </w:r>
      <w:r>
        <w:t>may</w:t>
      </w:r>
      <w:r>
        <w:rPr>
          <w:spacing w:val="-13"/>
        </w:rPr>
        <w:t xml:space="preserve"> </w:t>
      </w:r>
      <w:r>
        <w:t>not</w:t>
      </w:r>
      <w:r>
        <w:rPr>
          <w:spacing w:val="-13"/>
        </w:rPr>
        <w:t xml:space="preserve"> </w:t>
      </w:r>
      <w:r>
        <w:t>cor</w:t>
      </w:r>
      <w:r>
        <w:t>rectly.</w:t>
      </w:r>
      <w:r>
        <w:rPr>
          <w:spacing w:val="5"/>
        </w:rPr>
        <w:t xml:space="preserve"> </w:t>
      </w:r>
      <w:r>
        <w:t>The</w:t>
      </w:r>
      <w:r>
        <w:rPr>
          <w:spacing w:val="-13"/>
        </w:rPr>
        <w:t xml:space="preserve"> </w:t>
      </w:r>
      <w:r>
        <w:t>method</w:t>
      </w:r>
      <w:r>
        <w:rPr>
          <w:spacing w:val="-13"/>
        </w:rPr>
        <w:t xml:space="preserve"> </w:t>
      </w:r>
      <w:r>
        <w:t>proposed by OFLOPS [9] which could solve these issues and use the traffic to measure the setup time</w:t>
      </w:r>
      <w:r>
        <w:rPr>
          <w:spacing w:val="-19"/>
        </w:rPr>
        <w:t xml:space="preserve"> </w:t>
      </w:r>
      <w:r>
        <w:t>of multi-flow entries. This way is good enough to evaluate the latency of Flow-mod so we will not cover it. The other exception is the si</w:t>
      </w:r>
      <w:r>
        <w:t>ze of the table. For this parameter, it is trivial through basic</w:t>
      </w:r>
      <w:r>
        <w:rPr>
          <w:spacing w:val="-12"/>
        </w:rPr>
        <w:t xml:space="preserve"> </w:t>
      </w:r>
      <w:r>
        <w:t>Flow-mod</w:t>
      </w:r>
      <w:r>
        <w:rPr>
          <w:spacing w:val="-12"/>
        </w:rPr>
        <w:t xml:space="preserve"> </w:t>
      </w:r>
      <w:r>
        <w:t>with</w:t>
      </w:r>
      <w:r>
        <w:rPr>
          <w:spacing w:val="-12"/>
        </w:rPr>
        <w:t xml:space="preserve"> </w:t>
      </w:r>
      <w:r>
        <w:t>an</w:t>
      </w:r>
      <w:r>
        <w:rPr>
          <w:spacing w:val="-12"/>
        </w:rPr>
        <w:t xml:space="preserve"> </w:t>
      </w:r>
      <w:r>
        <w:t>add</w:t>
      </w:r>
      <w:r>
        <w:rPr>
          <w:spacing w:val="-12"/>
        </w:rPr>
        <w:t xml:space="preserve"> </w:t>
      </w:r>
      <w:r>
        <w:t>operation.</w:t>
      </w:r>
      <w:r>
        <w:rPr>
          <w:spacing w:val="6"/>
        </w:rPr>
        <w:t xml:space="preserve"> </w:t>
      </w:r>
      <w:r>
        <w:t>For</w:t>
      </w:r>
      <w:r>
        <w:rPr>
          <w:spacing w:val="-12"/>
        </w:rPr>
        <w:t xml:space="preserve"> </w:t>
      </w:r>
      <w:r>
        <w:t>Packet-in/out</w:t>
      </w:r>
      <w:r>
        <w:rPr>
          <w:spacing w:val="-12"/>
        </w:rPr>
        <w:t xml:space="preserve"> </w:t>
      </w:r>
      <w:r>
        <w:t>rate</w:t>
      </w:r>
      <w:r>
        <w:rPr>
          <w:spacing w:val="-12"/>
        </w:rPr>
        <w:t xml:space="preserve"> </w:t>
      </w:r>
      <w:r>
        <w:t>we</w:t>
      </w:r>
      <w:r>
        <w:rPr>
          <w:spacing w:val="-12"/>
        </w:rPr>
        <w:t xml:space="preserve"> </w:t>
      </w:r>
      <w:r>
        <w:t>propose</w:t>
      </w:r>
      <w:r>
        <w:rPr>
          <w:spacing w:val="-12"/>
        </w:rPr>
        <w:t xml:space="preserve"> </w:t>
      </w:r>
      <w:r>
        <w:t>the</w:t>
      </w:r>
      <w:r>
        <w:rPr>
          <w:spacing w:val="-12"/>
        </w:rPr>
        <w:t xml:space="preserve"> </w:t>
      </w:r>
      <w:r>
        <w:t>test</w:t>
      </w:r>
      <w:r>
        <w:rPr>
          <w:spacing w:val="-12"/>
        </w:rPr>
        <w:t xml:space="preserve"> </w:t>
      </w:r>
      <w:r>
        <w:t>of</w:t>
      </w:r>
      <w:r>
        <w:rPr>
          <w:spacing w:val="-12"/>
        </w:rPr>
        <w:t xml:space="preserve"> </w:t>
      </w:r>
      <w:r>
        <w:rPr>
          <w:spacing w:val="-2"/>
        </w:rPr>
        <w:t>buffer</w:t>
      </w:r>
      <w:r>
        <w:rPr>
          <w:spacing w:val="-12"/>
        </w:rPr>
        <w:t xml:space="preserve"> </w:t>
      </w:r>
      <w:r>
        <w:t>size. Both could be evaluated by buffer size test case in the process. The table pipeline, we propose two</w:t>
      </w:r>
      <w:r>
        <w:rPr>
          <w:spacing w:val="-6"/>
        </w:rPr>
        <w:t xml:space="preserve"> </w:t>
      </w:r>
      <w:r>
        <w:t>test</w:t>
      </w:r>
      <w:r>
        <w:rPr>
          <w:spacing w:val="-6"/>
        </w:rPr>
        <w:t xml:space="preserve"> </w:t>
      </w:r>
      <w:r>
        <w:t>cases</w:t>
      </w:r>
      <w:r>
        <w:rPr>
          <w:spacing w:val="-6"/>
        </w:rPr>
        <w:t xml:space="preserve"> </w:t>
      </w:r>
      <w:r>
        <w:t>to</w:t>
      </w:r>
      <w:r>
        <w:rPr>
          <w:spacing w:val="-6"/>
        </w:rPr>
        <w:t xml:space="preserve"> </w:t>
      </w:r>
      <w:r>
        <w:t>get</w:t>
      </w:r>
      <w:r>
        <w:rPr>
          <w:spacing w:val="-6"/>
        </w:rPr>
        <w:t xml:space="preserve"> </w:t>
      </w:r>
      <w:r>
        <w:t>the</w:t>
      </w:r>
      <w:r>
        <w:rPr>
          <w:spacing w:val="-6"/>
        </w:rPr>
        <w:t xml:space="preserve"> </w:t>
      </w:r>
      <w:r>
        <w:t>time</w:t>
      </w:r>
      <w:r>
        <w:rPr>
          <w:spacing w:val="-6"/>
        </w:rPr>
        <w:t xml:space="preserve"> </w:t>
      </w:r>
      <w:r>
        <w:t>and</w:t>
      </w:r>
      <w:r>
        <w:rPr>
          <w:spacing w:val="-6"/>
        </w:rPr>
        <w:t xml:space="preserve"> </w:t>
      </w:r>
      <w:r>
        <w:t>performance</w:t>
      </w:r>
      <w:r>
        <w:rPr>
          <w:spacing w:val="-6"/>
        </w:rPr>
        <w:t xml:space="preserve"> </w:t>
      </w:r>
      <w:r>
        <w:t>for</w:t>
      </w:r>
      <w:r>
        <w:rPr>
          <w:spacing w:val="-6"/>
        </w:rPr>
        <w:t xml:space="preserve"> </w:t>
      </w:r>
      <w:r>
        <w:t>pipeline</w:t>
      </w:r>
      <w:r>
        <w:rPr>
          <w:spacing w:val="-6"/>
        </w:rPr>
        <w:t xml:space="preserve"> </w:t>
      </w:r>
      <w:r>
        <w:t>processing.</w:t>
      </w:r>
      <w:r>
        <w:rPr>
          <w:spacing w:val="10"/>
        </w:rPr>
        <w:t xml:space="preserve"> </w:t>
      </w:r>
      <w:r>
        <w:t>And</w:t>
      </w:r>
      <w:r>
        <w:rPr>
          <w:spacing w:val="-6"/>
        </w:rPr>
        <w:t xml:space="preserve"> </w:t>
      </w:r>
      <w:r>
        <w:t>the</w:t>
      </w:r>
      <w:r>
        <w:rPr>
          <w:spacing w:val="-6"/>
        </w:rPr>
        <w:t xml:space="preserve"> </w:t>
      </w:r>
      <w:r>
        <w:t>test</w:t>
      </w:r>
      <w:r>
        <w:rPr>
          <w:spacing w:val="-6"/>
        </w:rPr>
        <w:t xml:space="preserve"> </w:t>
      </w:r>
      <w:r>
        <w:t>case</w:t>
      </w:r>
      <w:r>
        <w:rPr>
          <w:spacing w:val="-6"/>
        </w:rPr>
        <w:t xml:space="preserve"> </w:t>
      </w:r>
      <w:r>
        <w:t>for</w:t>
      </w:r>
      <w:r>
        <w:rPr>
          <w:spacing w:val="-6"/>
        </w:rPr>
        <w:t xml:space="preserve"> </w:t>
      </w:r>
      <w:r>
        <w:t>the execution time of action set is more exactly than the method OFLOPS proposed. Finally, we propose a method to verify the accuracy of idle-timeout and hard-time fo</w:t>
      </w:r>
      <w:r>
        <w:t>r the timeout of flow entry</w:t>
      </w:r>
      <w:r>
        <w:rPr>
          <w:spacing w:val="-21"/>
        </w:rPr>
        <w:t xml:space="preserve"> </w:t>
      </w:r>
      <w:r>
        <w:t>parameter.</w:t>
      </w:r>
    </w:p>
    <w:p w14:paraId="7364AC8A" w14:textId="77777777" w:rsidR="005A66FE" w:rsidRDefault="005A66FE">
      <w:pPr>
        <w:spacing w:line="415" w:lineRule="auto"/>
        <w:jc w:val="both"/>
        <w:sectPr w:rsidR="005A66FE">
          <w:pgSz w:w="12240" w:h="15840"/>
          <w:pgMar w:top="1500" w:right="1500" w:bottom="1360" w:left="1440" w:header="0" w:footer="1173" w:gutter="0"/>
          <w:cols w:space="720"/>
        </w:sectPr>
      </w:pPr>
    </w:p>
    <w:p w14:paraId="783C0C5C" w14:textId="77777777" w:rsidR="005A66FE" w:rsidRDefault="005A66FE">
      <w:pPr>
        <w:pStyle w:val="BodyText"/>
        <w:rPr>
          <w:sz w:val="20"/>
        </w:rPr>
      </w:pPr>
    </w:p>
    <w:p w14:paraId="32B32AB8" w14:textId="77777777" w:rsidR="005A66FE" w:rsidRDefault="005A66FE">
      <w:pPr>
        <w:pStyle w:val="BodyText"/>
        <w:spacing w:before="5"/>
        <w:rPr>
          <w:sz w:val="28"/>
        </w:rPr>
      </w:pPr>
    </w:p>
    <w:p w14:paraId="1E7AB414" w14:textId="77777777" w:rsidR="005A66FE" w:rsidRDefault="008E59C4">
      <w:pPr>
        <w:pStyle w:val="BodyText"/>
        <w:spacing w:before="59"/>
        <w:ind w:left="2998"/>
      </w:pPr>
      <w:r>
        <w:t>Table 2: Related work comparison</w:t>
      </w:r>
    </w:p>
    <w:tbl>
      <w:tblPr>
        <w:tblW w:w="0" w:type="auto"/>
        <w:tblInd w:w="109"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left w:w="0" w:type="dxa"/>
          <w:right w:w="0" w:type="dxa"/>
        </w:tblCellMar>
        <w:tblLook w:val="01E0" w:firstRow="1" w:lastRow="1" w:firstColumn="1" w:lastColumn="1" w:noHBand="0" w:noVBand="0"/>
      </w:tblPr>
      <w:tblGrid>
        <w:gridCol w:w="717"/>
        <w:gridCol w:w="1940"/>
        <w:gridCol w:w="1268"/>
        <w:gridCol w:w="3074"/>
        <w:gridCol w:w="3074"/>
      </w:tblGrid>
      <w:tr w:rsidR="005A66FE" w14:paraId="267D5275" w14:textId="77777777">
        <w:trPr>
          <w:trHeight w:hRule="exact" w:val="297"/>
        </w:trPr>
        <w:tc>
          <w:tcPr>
            <w:tcW w:w="717" w:type="dxa"/>
          </w:tcPr>
          <w:p w14:paraId="645B37EF" w14:textId="77777777" w:rsidR="005A66FE" w:rsidRDefault="008E59C4">
            <w:pPr>
              <w:pStyle w:val="TableParagraph"/>
              <w:ind w:left="0" w:right="119"/>
              <w:jc w:val="right"/>
              <w:rPr>
                <w:sz w:val="24"/>
              </w:rPr>
            </w:pPr>
            <w:r>
              <w:rPr>
                <w:w w:val="95"/>
                <w:sz w:val="24"/>
              </w:rPr>
              <w:t>Type</w:t>
            </w:r>
          </w:p>
        </w:tc>
        <w:tc>
          <w:tcPr>
            <w:tcW w:w="1940" w:type="dxa"/>
          </w:tcPr>
          <w:p w14:paraId="1A7DAF68" w14:textId="77777777" w:rsidR="005A66FE" w:rsidRDefault="008E59C4">
            <w:pPr>
              <w:pStyle w:val="TableParagraph"/>
              <w:rPr>
                <w:sz w:val="24"/>
              </w:rPr>
            </w:pPr>
            <w:r>
              <w:rPr>
                <w:sz w:val="24"/>
              </w:rPr>
              <w:t>Parameter</w:t>
            </w:r>
          </w:p>
        </w:tc>
        <w:tc>
          <w:tcPr>
            <w:tcW w:w="1268" w:type="dxa"/>
          </w:tcPr>
          <w:p w14:paraId="62BEEB9E" w14:textId="77777777" w:rsidR="005A66FE" w:rsidRDefault="008E59C4">
            <w:pPr>
              <w:pStyle w:val="TableParagraph"/>
              <w:rPr>
                <w:sz w:val="24"/>
              </w:rPr>
            </w:pPr>
            <w:r>
              <w:rPr>
                <w:sz w:val="24"/>
              </w:rPr>
              <w:t>Spirent [8]</w:t>
            </w:r>
          </w:p>
        </w:tc>
        <w:tc>
          <w:tcPr>
            <w:tcW w:w="3074" w:type="dxa"/>
          </w:tcPr>
          <w:p w14:paraId="5161E723" w14:textId="77777777" w:rsidR="005A66FE" w:rsidRDefault="008E59C4">
            <w:pPr>
              <w:pStyle w:val="TableParagraph"/>
              <w:rPr>
                <w:sz w:val="24"/>
              </w:rPr>
            </w:pPr>
            <w:r>
              <w:rPr>
                <w:sz w:val="24"/>
              </w:rPr>
              <w:t>OFLOPS [9]</w:t>
            </w:r>
          </w:p>
        </w:tc>
        <w:tc>
          <w:tcPr>
            <w:tcW w:w="3074" w:type="dxa"/>
          </w:tcPr>
          <w:p w14:paraId="33ED0248" w14:textId="77777777" w:rsidR="005A66FE" w:rsidRDefault="008E59C4">
            <w:pPr>
              <w:pStyle w:val="TableParagraph"/>
              <w:ind w:right="19"/>
              <w:rPr>
                <w:sz w:val="24"/>
              </w:rPr>
            </w:pPr>
            <w:r>
              <w:rPr>
                <w:sz w:val="24"/>
              </w:rPr>
              <w:t>Ours</w:t>
            </w:r>
          </w:p>
        </w:tc>
      </w:tr>
      <w:tr w:rsidR="005A66FE" w14:paraId="4972AE3B" w14:textId="77777777">
        <w:trPr>
          <w:trHeight w:hRule="exact" w:val="297"/>
        </w:trPr>
        <w:tc>
          <w:tcPr>
            <w:tcW w:w="717" w:type="dxa"/>
          </w:tcPr>
          <w:p w14:paraId="30D1253A" w14:textId="77777777" w:rsidR="005A66FE" w:rsidRDefault="008E59C4">
            <w:pPr>
              <w:pStyle w:val="TableParagraph"/>
              <w:ind w:left="0" w:right="140"/>
              <w:jc w:val="right"/>
              <w:rPr>
                <w:sz w:val="24"/>
              </w:rPr>
            </w:pPr>
            <w:r>
              <w:rPr>
                <w:w w:val="95"/>
                <w:sz w:val="24"/>
              </w:rPr>
              <w:t>D2C</w:t>
            </w:r>
          </w:p>
        </w:tc>
        <w:tc>
          <w:tcPr>
            <w:tcW w:w="1940" w:type="dxa"/>
          </w:tcPr>
          <w:p w14:paraId="628DE9ED" w14:textId="77777777" w:rsidR="005A66FE" w:rsidRDefault="008E59C4">
            <w:pPr>
              <w:pStyle w:val="TableParagraph"/>
              <w:rPr>
                <w:sz w:val="24"/>
              </w:rPr>
            </w:pPr>
            <w:r>
              <w:rPr>
                <w:sz w:val="24"/>
              </w:rPr>
              <w:t>Packet-in rate</w:t>
            </w:r>
          </w:p>
        </w:tc>
        <w:tc>
          <w:tcPr>
            <w:tcW w:w="1268" w:type="dxa"/>
          </w:tcPr>
          <w:p w14:paraId="79540A5A" w14:textId="77777777" w:rsidR="005A66FE" w:rsidRDefault="008E59C4">
            <w:pPr>
              <w:pStyle w:val="TableParagraph"/>
              <w:rPr>
                <w:sz w:val="24"/>
              </w:rPr>
            </w:pPr>
            <w:r>
              <w:rPr>
                <w:sz w:val="24"/>
              </w:rPr>
              <w:t>Concept</w:t>
            </w:r>
          </w:p>
        </w:tc>
        <w:tc>
          <w:tcPr>
            <w:tcW w:w="3074" w:type="dxa"/>
          </w:tcPr>
          <w:p w14:paraId="281E160F" w14:textId="77777777" w:rsidR="005A66FE" w:rsidRDefault="005A66FE"/>
        </w:tc>
        <w:tc>
          <w:tcPr>
            <w:tcW w:w="3074" w:type="dxa"/>
          </w:tcPr>
          <w:p w14:paraId="2540FE90" w14:textId="77777777" w:rsidR="005A66FE" w:rsidRDefault="008E59C4">
            <w:pPr>
              <w:pStyle w:val="TableParagraph"/>
              <w:ind w:right="19"/>
              <w:rPr>
                <w:sz w:val="24"/>
              </w:rPr>
            </w:pPr>
            <w:r>
              <w:rPr>
                <w:sz w:val="24"/>
              </w:rPr>
              <w:t>Buffer size</w:t>
            </w:r>
          </w:p>
        </w:tc>
      </w:tr>
      <w:tr w:rsidR="005A66FE" w14:paraId="3B4203ED" w14:textId="77777777">
        <w:trPr>
          <w:trHeight w:hRule="exact" w:val="297"/>
        </w:trPr>
        <w:tc>
          <w:tcPr>
            <w:tcW w:w="717" w:type="dxa"/>
            <w:vMerge w:val="restart"/>
          </w:tcPr>
          <w:p w14:paraId="4F92F80E" w14:textId="77777777" w:rsidR="005A66FE" w:rsidRDefault="008E59C4">
            <w:pPr>
              <w:pStyle w:val="TableParagraph"/>
              <w:spacing w:before="122" w:line="240" w:lineRule="auto"/>
              <w:rPr>
                <w:sz w:val="24"/>
              </w:rPr>
            </w:pPr>
            <w:r>
              <w:rPr>
                <w:sz w:val="24"/>
              </w:rPr>
              <w:t>C2D</w:t>
            </w:r>
          </w:p>
        </w:tc>
        <w:tc>
          <w:tcPr>
            <w:tcW w:w="1940" w:type="dxa"/>
          </w:tcPr>
          <w:p w14:paraId="54431D22" w14:textId="77777777" w:rsidR="005A66FE" w:rsidRDefault="008E59C4">
            <w:pPr>
              <w:pStyle w:val="TableParagraph"/>
              <w:rPr>
                <w:sz w:val="24"/>
              </w:rPr>
            </w:pPr>
            <w:r>
              <w:rPr>
                <w:sz w:val="24"/>
              </w:rPr>
              <w:t>Packet-out rate</w:t>
            </w:r>
          </w:p>
        </w:tc>
        <w:tc>
          <w:tcPr>
            <w:tcW w:w="1268" w:type="dxa"/>
          </w:tcPr>
          <w:p w14:paraId="2DC17858" w14:textId="77777777" w:rsidR="005A66FE" w:rsidRDefault="008E59C4">
            <w:pPr>
              <w:pStyle w:val="TableParagraph"/>
              <w:rPr>
                <w:sz w:val="24"/>
              </w:rPr>
            </w:pPr>
            <w:r>
              <w:rPr>
                <w:sz w:val="24"/>
              </w:rPr>
              <w:t>Concept</w:t>
            </w:r>
          </w:p>
        </w:tc>
        <w:tc>
          <w:tcPr>
            <w:tcW w:w="3074" w:type="dxa"/>
          </w:tcPr>
          <w:p w14:paraId="72329D62" w14:textId="77777777" w:rsidR="005A66FE" w:rsidRDefault="005A66FE"/>
        </w:tc>
        <w:tc>
          <w:tcPr>
            <w:tcW w:w="3074" w:type="dxa"/>
          </w:tcPr>
          <w:p w14:paraId="1ACCBB81" w14:textId="77777777" w:rsidR="005A66FE" w:rsidRDefault="008E59C4">
            <w:pPr>
              <w:pStyle w:val="TableParagraph"/>
              <w:ind w:right="19"/>
              <w:rPr>
                <w:sz w:val="24"/>
              </w:rPr>
            </w:pPr>
            <w:r>
              <w:rPr>
                <w:sz w:val="24"/>
              </w:rPr>
              <w:t>Buffer size</w:t>
            </w:r>
          </w:p>
        </w:tc>
      </w:tr>
      <w:tr w:rsidR="005A66FE" w14:paraId="26D4CB15" w14:textId="77777777">
        <w:trPr>
          <w:trHeight w:hRule="exact" w:val="578"/>
        </w:trPr>
        <w:tc>
          <w:tcPr>
            <w:tcW w:w="717" w:type="dxa"/>
            <w:vMerge/>
          </w:tcPr>
          <w:p w14:paraId="6E9D808C" w14:textId="77777777" w:rsidR="005A66FE" w:rsidRDefault="005A66FE"/>
        </w:tc>
        <w:tc>
          <w:tcPr>
            <w:tcW w:w="1940" w:type="dxa"/>
          </w:tcPr>
          <w:p w14:paraId="2B5978D1" w14:textId="77777777" w:rsidR="005A66FE" w:rsidRDefault="008E59C4">
            <w:pPr>
              <w:pStyle w:val="TableParagraph"/>
              <w:spacing w:line="246" w:lineRule="exact"/>
              <w:rPr>
                <w:sz w:val="24"/>
              </w:rPr>
            </w:pPr>
            <w:r>
              <w:rPr>
                <w:sz w:val="24"/>
              </w:rPr>
              <w:t>Latency of Flow-</w:t>
            </w:r>
          </w:p>
          <w:p w14:paraId="227CAA71" w14:textId="77777777" w:rsidR="005A66FE" w:rsidRDefault="008E59C4">
            <w:pPr>
              <w:pStyle w:val="TableParagraph"/>
              <w:spacing w:before="13" w:line="240" w:lineRule="auto"/>
              <w:rPr>
                <w:sz w:val="24"/>
              </w:rPr>
            </w:pPr>
            <w:r>
              <w:rPr>
                <w:sz w:val="24"/>
              </w:rPr>
              <w:t>mod</w:t>
            </w:r>
          </w:p>
        </w:tc>
        <w:tc>
          <w:tcPr>
            <w:tcW w:w="1268" w:type="dxa"/>
          </w:tcPr>
          <w:p w14:paraId="23A37397" w14:textId="77777777" w:rsidR="005A66FE" w:rsidRDefault="005A66FE"/>
        </w:tc>
        <w:tc>
          <w:tcPr>
            <w:tcW w:w="3074" w:type="dxa"/>
          </w:tcPr>
          <w:p w14:paraId="509626B8" w14:textId="77777777" w:rsidR="005A66FE" w:rsidRDefault="008E59C4">
            <w:pPr>
              <w:pStyle w:val="TableParagraph"/>
              <w:spacing w:line="246" w:lineRule="exact"/>
              <w:rPr>
                <w:sz w:val="24"/>
              </w:rPr>
            </w:pPr>
            <w:r>
              <w:rPr>
                <w:sz w:val="24"/>
              </w:rPr>
              <w:t>Multi flow entries and traffic</w:t>
            </w:r>
          </w:p>
          <w:p w14:paraId="2B5849E5" w14:textId="77777777" w:rsidR="005A66FE" w:rsidRDefault="008E59C4">
            <w:pPr>
              <w:pStyle w:val="TableParagraph"/>
              <w:spacing w:before="13" w:line="240" w:lineRule="auto"/>
              <w:rPr>
                <w:sz w:val="24"/>
              </w:rPr>
            </w:pPr>
            <w:r>
              <w:rPr>
                <w:sz w:val="24"/>
              </w:rPr>
              <w:t>validation</w:t>
            </w:r>
          </w:p>
        </w:tc>
        <w:tc>
          <w:tcPr>
            <w:tcW w:w="3074" w:type="dxa"/>
          </w:tcPr>
          <w:p w14:paraId="7517A2FD" w14:textId="77777777" w:rsidR="005A66FE" w:rsidRDefault="005A66FE"/>
        </w:tc>
      </w:tr>
      <w:tr w:rsidR="005A66FE" w14:paraId="6A270DDC" w14:textId="77777777">
        <w:trPr>
          <w:trHeight w:hRule="exact" w:val="297"/>
        </w:trPr>
        <w:tc>
          <w:tcPr>
            <w:tcW w:w="717" w:type="dxa"/>
            <w:vMerge w:val="restart"/>
          </w:tcPr>
          <w:p w14:paraId="4C7FB22E" w14:textId="77777777" w:rsidR="005A66FE" w:rsidRDefault="005A66FE">
            <w:pPr>
              <w:pStyle w:val="TableParagraph"/>
              <w:spacing w:line="240" w:lineRule="auto"/>
              <w:ind w:left="0"/>
              <w:rPr>
                <w:sz w:val="24"/>
              </w:rPr>
            </w:pPr>
          </w:p>
          <w:p w14:paraId="59E36879" w14:textId="77777777" w:rsidR="005A66FE" w:rsidRDefault="005A66FE">
            <w:pPr>
              <w:pStyle w:val="TableParagraph"/>
              <w:spacing w:before="4" w:line="240" w:lineRule="auto"/>
              <w:ind w:left="0"/>
              <w:rPr>
                <w:sz w:val="24"/>
              </w:rPr>
            </w:pPr>
          </w:p>
          <w:p w14:paraId="042BDB07" w14:textId="77777777" w:rsidR="005A66FE" w:rsidRDefault="008E59C4">
            <w:pPr>
              <w:pStyle w:val="TableParagraph"/>
              <w:spacing w:line="240" w:lineRule="auto"/>
              <w:rPr>
                <w:sz w:val="24"/>
              </w:rPr>
            </w:pPr>
            <w:r>
              <w:rPr>
                <w:sz w:val="24"/>
              </w:rPr>
              <w:t>OFD</w:t>
            </w:r>
          </w:p>
        </w:tc>
        <w:tc>
          <w:tcPr>
            <w:tcW w:w="1940" w:type="dxa"/>
          </w:tcPr>
          <w:p w14:paraId="217E52B1" w14:textId="77777777" w:rsidR="005A66FE" w:rsidRDefault="008E59C4">
            <w:pPr>
              <w:pStyle w:val="TableParagraph"/>
              <w:rPr>
                <w:sz w:val="24"/>
              </w:rPr>
            </w:pPr>
            <w:r>
              <w:rPr>
                <w:sz w:val="24"/>
              </w:rPr>
              <w:t>Table lookup</w:t>
            </w:r>
          </w:p>
        </w:tc>
        <w:tc>
          <w:tcPr>
            <w:tcW w:w="1268" w:type="dxa"/>
          </w:tcPr>
          <w:p w14:paraId="06371E28" w14:textId="77777777" w:rsidR="005A66FE" w:rsidRDefault="008E59C4">
            <w:pPr>
              <w:pStyle w:val="TableParagraph"/>
              <w:rPr>
                <w:sz w:val="24"/>
              </w:rPr>
            </w:pPr>
            <w:r>
              <w:rPr>
                <w:sz w:val="24"/>
              </w:rPr>
              <w:t>Concept</w:t>
            </w:r>
          </w:p>
        </w:tc>
        <w:tc>
          <w:tcPr>
            <w:tcW w:w="3074" w:type="dxa"/>
          </w:tcPr>
          <w:p w14:paraId="0B8C8D72" w14:textId="77777777" w:rsidR="005A66FE" w:rsidRDefault="005A66FE"/>
        </w:tc>
        <w:tc>
          <w:tcPr>
            <w:tcW w:w="3074" w:type="dxa"/>
          </w:tcPr>
          <w:p w14:paraId="2A1B08A3" w14:textId="77777777" w:rsidR="005A66FE" w:rsidRDefault="005A66FE"/>
        </w:tc>
      </w:tr>
      <w:tr w:rsidR="005A66FE" w14:paraId="14CDCD5C" w14:textId="77777777">
        <w:trPr>
          <w:trHeight w:hRule="exact" w:val="578"/>
        </w:trPr>
        <w:tc>
          <w:tcPr>
            <w:tcW w:w="717" w:type="dxa"/>
            <w:vMerge/>
          </w:tcPr>
          <w:p w14:paraId="774B970C" w14:textId="77777777" w:rsidR="005A66FE" w:rsidRDefault="005A66FE"/>
        </w:tc>
        <w:tc>
          <w:tcPr>
            <w:tcW w:w="1940" w:type="dxa"/>
          </w:tcPr>
          <w:p w14:paraId="29EE974E" w14:textId="77777777" w:rsidR="005A66FE" w:rsidRDefault="008E59C4">
            <w:pPr>
              <w:pStyle w:val="TableParagraph"/>
              <w:spacing w:line="246" w:lineRule="exact"/>
              <w:rPr>
                <w:sz w:val="24"/>
              </w:rPr>
            </w:pPr>
            <w:r>
              <w:rPr>
                <w:sz w:val="24"/>
              </w:rPr>
              <w:t>Table pipeline</w:t>
            </w:r>
          </w:p>
        </w:tc>
        <w:tc>
          <w:tcPr>
            <w:tcW w:w="1268" w:type="dxa"/>
          </w:tcPr>
          <w:p w14:paraId="412F4D33" w14:textId="77777777" w:rsidR="005A66FE" w:rsidRDefault="008E59C4">
            <w:pPr>
              <w:pStyle w:val="TableParagraph"/>
              <w:spacing w:line="246" w:lineRule="exact"/>
              <w:rPr>
                <w:sz w:val="24"/>
              </w:rPr>
            </w:pPr>
            <w:r>
              <w:rPr>
                <w:sz w:val="24"/>
              </w:rPr>
              <w:t>Concept</w:t>
            </w:r>
          </w:p>
        </w:tc>
        <w:tc>
          <w:tcPr>
            <w:tcW w:w="3074" w:type="dxa"/>
          </w:tcPr>
          <w:p w14:paraId="4EB16A67" w14:textId="77777777" w:rsidR="005A66FE" w:rsidRDefault="005A66FE"/>
        </w:tc>
        <w:tc>
          <w:tcPr>
            <w:tcW w:w="3074" w:type="dxa"/>
          </w:tcPr>
          <w:p w14:paraId="074BD933" w14:textId="77777777" w:rsidR="005A66FE" w:rsidRDefault="008E59C4">
            <w:pPr>
              <w:pStyle w:val="TableParagraph"/>
              <w:spacing w:line="246" w:lineRule="exact"/>
              <w:ind w:right="19"/>
              <w:rPr>
                <w:sz w:val="24"/>
              </w:rPr>
            </w:pPr>
            <w:r>
              <w:rPr>
                <w:sz w:val="24"/>
              </w:rPr>
              <w:t>Time and performance of  ta-</w:t>
            </w:r>
          </w:p>
          <w:p w14:paraId="03D81C99" w14:textId="77777777" w:rsidR="005A66FE" w:rsidRDefault="008E59C4">
            <w:pPr>
              <w:pStyle w:val="TableParagraph"/>
              <w:spacing w:before="13" w:line="240" w:lineRule="auto"/>
              <w:ind w:right="19"/>
              <w:rPr>
                <w:sz w:val="24"/>
              </w:rPr>
            </w:pPr>
            <w:r>
              <w:rPr>
                <w:sz w:val="24"/>
              </w:rPr>
              <w:t>ble pipeline</w:t>
            </w:r>
          </w:p>
        </w:tc>
      </w:tr>
      <w:tr w:rsidR="005A66FE" w14:paraId="2BD85455" w14:textId="77777777">
        <w:trPr>
          <w:trHeight w:hRule="exact" w:val="578"/>
        </w:trPr>
        <w:tc>
          <w:tcPr>
            <w:tcW w:w="717" w:type="dxa"/>
            <w:vMerge/>
          </w:tcPr>
          <w:p w14:paraId="364C099B" w14:textId="77777777" w:rsidR="005A66FE" w:rsidRDefault="005A66FE"/>
        </w:tc>
        <w:tc>
          <w:tcPr>
            <w:tcW w:w="1940" w:type="dxa"/>
          </w:tcPr>
          <w:p w14:paraId="1E194837" w14:textId="77777777" w:rsidR="005A66FE" w:rsidRDefault="008E59C4">
            <w:pPr>
              <w:pStyle w:val="TableParagraph"/>
              <w:spacing w:line="246" w:lineRule="exact"/>
              <w:rPr>
                <w:sz w:val="24"/>
              </w:rPr>
            </w:pPr>
            <w:r>
              <w:rPr>
                <w:sz w:val="24"/>
              </w:rPr>
              <w:t>Execution time of</w:t>
            </w:r>
          </w:p>
          <w:p w14:paraId="4AF435B4" w14:textId="77777777" w:rsidR="005A66FE" w:rsidRDefault="008E59C4">
            <w:pPr>
              <w:pStyle w:val="TableParagraph"/>
              <w:spacing w:before="13" w:line="240" w:lineRule="auto"/>
              <w:rPr>
                <w:sz w:val="24"/>
              </w:rPr>
            </w:pPr>
            <w:r>
              <w:rPr>
                <w:sz w:val="24"/>
              </w:rPr>
              <w:t>action set</w:t>
            </w:r>
          </w:p>
        </w:tc>
        <w:tc>
          <w:tcPr>
            <w:tcW w:w="1268" w:type="dxa"/>
          </w:tcPr>
          <w:p w14:paraId="15BD1E6C" w14:textId="77777777" w:rsidR="005A66FE" w:rsidRDefault="005A66FE"/>
        </w:tc>
        <w:tc>
          <w:tcPr>
            <w:tcW w:w="3074" w:type="dxa"/>
          </w:tcPr>
          <w:p w14:paraId="1344DB85" w14:textId="77777777" w:rsidR="005A66FE" w:rsidRDefault="008E59C4">
            <w:pPr>
              <w:pStyle w:val="TableParagraph"/>
              <w:spacing w:line="246" w:lineRule="exact"/>
              <w:rPr>
                <w:sz w:val="24"/>
              </w:rPr>
            </w:pPr>
            <w:r>
              <w:rPr>
                <w:sz w:val="24"/>
              </w:rPr>
              <w:t>End-to-end</w:t>
            </w:r>
          </w:p>
        </w:tc>
        <w:tc>
          <w:tcPr>
            <w:tcW w:w="3074" w:type="dxa"/>
          </w:tcPr>
          <w:p w14:paraId="53A63F54" w14:textId="77777777" w:rsidR="005A66FE" w:rsidRDefault="008E59C4">
            <w:pPr>
              <w:pStyle w:val="TableParagraph"/>
              <w:spacing w:line="246" w:lineRule="exact"/>
              <w:ind w:right="19"/>
              <w:rPr>
                <w:sz w:val="24"/>
              </w:rPr>
            </w:pPr>
            <w:r>
              <w:rPr>
                <w:sz w:val="24"/>
              </w:rPr>
              <w:t>Exactly action time</w:t>
            </w:r>
          </w:p>
        </w:tc>
      </w:tr>
      <w:tr w:rsidR="005A66FE" w14:paraId="320D0DEB" w14:textId="77777777">
        <w:trPr>
          <w:trHeight w:hRule="exact" w:val="578"/>
        </w:trPr>
        <w:tc>
          <w:tcPr>
            <w:tcW w:w="717" w:type="dxa"/>
            <w:vMerge/>
          </w:tcPr>
          <w:p w14:paraId="2527FA0D" w14:textId="77777777" w:rsidR="005A66FE" w:rsidRDefault="005A66FE"/>
        </w:tc>
        <w:tc>
          <w:tcPr>
            <w:tcW w:w="1940" w:type="dxa"/>
          </w:tcPr>
          <w:p w14:paraId="09B08EE8" w14:textId="77777777" w:rsidR="005A66FE" w:rsidRDefault="008E59C4">
            <w:pPr>
              <w:pStyle w:val="TableParagraph"/>
              <w:spacing w:line="246" w:lineRule="exact"/>
              <w:rPr>
                <w:sz w:val="24"/>
              </w:rPr>
            </w:pPr>
            <w:r>
              <w:rPr>
                <w:sz w:val="24"/>
              </w:rPr>
              <w:t>The   timeout   of</w:t>
            </w:r>
          </w:p>
          <w:p w14:paraId="55670703" w14:textId="77777777" w:rsidR="005A66FE" w:rsidRDefault="008E59C4">
            <w:pPr>
              <w:pStyle w:val="TableParagraph"/>
              <w:spacing w:before="13" w:line="240" w:lineRule="auto"/>
              <w:rPr>
                <w:sz w:val="24"/>
              </w:rPr>
            </w:pPr>
            <w:r>
              <w:rPr>
                <w:sz w:val="24"/>
              </w:rPr>
              <w:t>flow entry</w:t>
            </w:r>
          </w:p>
        </w:tc>
        <w:tc>
          <w:tcPr>
            <w:tcW w:w="1268" w:type="dxa"/>
          </w:tcPr>
          <w:p w14:paraId="6C84E8C9" w14:textId="77777777" w:rsidR="005A66FE" w:rsidRDefault="008E59C4">
            <w:pPr>
              <w:pStyle w:val="TableParagraph"/>
              <w:spacing w:line="246" w:lineRule="exact"/>
              <w:rPr>
                <w:sz w:val="24"/>
              </w:rPr>
            </w:pPr>
            <w:r>
              <w:rPr>
                <w:sz w:val="24"/>
              </w:rPr>
              <w:t>Concept</w:t>
            </w:r>
          </w:p>
        </w:tc>
        <w:tc>
          <w:tcPr>
            <w:tcW w:w="3074" w:type="dxa"/>
          </w:tcPr>
          <w:p w14:paraId="41E35A09" w14:textId="77777777" w:rsidR="005A66FE" w:rsidRDefault="005A66FE"/>
        </w:tc>
        <w:tc>
          <w:tcPr>
            <w:tcW w:w="3074" w:type="dxa"/>
          </w:tcPr>
          <w:p w14:paraId="4A01DE37" w14:textId="77777777" w:rsidR="005A66FE" w:rsidRDefault="008E59C4">
            <w:pPr>
              <w:pStyle w:val="TableParagraph"/>
              <w:spacing w:line="246" w:lineRule="exact"/>
              <w:ind w:right="19"/>
              <w:rPr>
                <w:sz w:val="24"/>
              </w:rPr>
            </w:pPr>
            <w:r>
              <w:rPr>
                <w:sz w:val="24"/>
              </w:rPr>
              <w:t>Verify  the  accuarcy  of idle-</w:t>
            </w:r>
          </w:p>
          <w:p w14:paraId="44B6C0BE" w14:textId="77777777" w:rsidR="005A66FE" w:rsidRDefault="008E59C4">
            <w:pPr>
              <w:pStyle w:val="TableParagraph"/>
              <w:spacing w:before="13" w:line="240" w:lineRule="auto"/>
              <w:ind w:right="19"/>
              <w:rPr>
                <w:sz w:val="24"/>
              </w:rPr>
            </w:pPr>
            <w:r>
              <w:rPr>
                <w:sz w:val="24"/>
              </w:rPr>
              <w:t>timeout and hard-timeout</w:t>
            </w:r>
          </w:p>
        </w:tc>
      </w:tr>
      <w:tr w:rsidR="005A66FE" w14:paraId="774A579B" w14:textId="77777777">
        <w:trPr>
          <w:trHeight w:hRule="exact" w:val="578"/>
        </w:trPr>
        <w:tc>
          <w:tcPr>
            <w:tcW w:w="717" w:type="dxa"/>
            <w:vMerge/>
          </w:tcPr>
          <w:p w14:paraId="39DBC27E" w14:textId="77777777" w:rsidR="005A66FE" w:rsidRDefault="005A66FE"/>
        </w:tc>
        <w:tc>
          <w:tcPr>
            <w:tcW w:w="1940" w:type="dxa"/>
          </w:tcPr>
          <w:p w14:paraId="3EC1389C" w14:textId="77777777" w:rsidR="005A66FE" w:rsidRDefault="008E59C4">
            <w:pPr>
              <w:pStyle w:val="TableParagraph"/>
              <w:spacing w:line="246" w:lineRule="exact"/>
              <w:rPr>
                <w:sz w:val="24"/>
              </w:rPr>
            </w:pPr>
            <w:r>
              <w:rPr>
                <w:sz w:val="24"/>
              </w:rPr>
              <w:t>The  size  of flow</w:t>
            </w:r>
          </w:p>
          <w:p w14:paraId="15A59489" w14:textId="77777777" w:rsidR="005A66FE" w:rsidRDefault="008E59C4">
            <w:pPr>
              <w:pStyle w:val="TableParagraph"/>
              <w:spacing w:before="13" w:line="240" w:lineRule="auto"/>
              <w:rPr>
                <w:sz w:val="24"/>
              </w:rPr>
            </w:pPr>
            <w:r>
              <w:rPr>
                <w:sz w:val="24"/>
              </w:rPr>
              <w:t>table</w:t>
            </w:r>
          </w:p>
        </w:tc>
        <w:tc>
          <w:tcPr>
            <w:tcW w:w="1268" w:type="dxa"/>
          </w:tcPr>
          <w:p w14:paraId="0C4019C6" w14:textId="77777777" w:rsidR="005A66FE" w:rsidRDefault="008E59C4">
            <w:pPr>
              <w:pStyle w:val="TableParagraph"/>
              <w:spacing w:line="246" w:lineRule="exact"/>
              <w:rPr>
                <w:sz w:val="24"/>
              </w:rPr>
            </w:pPr>
            <w:r>
              <w:rPr>
                <w:sz w:val="24"/>
              </w:rPr>
              <w:t>Concept</w:t>
            </w:r>
          </w:p>
        </w:tc>
        <w:tc>
          <w:tcPr>
            <w:tcW w:w="3074" w:type="dxa"/>
          </w:tcPr>
          <w:p w14:paraId="122977C8" w14:textId="77777777" w:rsidR="005A66FE" w:rsidRDefault="005A66FE"/>
        </w:tc>
        <w:tc>
          <w:tcPr>
            <w:tcW w:w="3074" w:type="dxa"/>
          </w:tcPr>
          <w:p w14:paraId="5BE4E5A2" w14:textId="77777777" w:rsidR="005A66FE" w:rsidRDefault="008E59C4">
            <w:pPr>
              <w:pStyle w:val="TableParagraph"/>
              <w:spacing w:line="246" w:lineRule="exact"/>
              <w:ind w:right="19"/>
              <w:rPr>
                <w:sz w:val="24"/>
              </w:rPr>
            </w:pPr>
            <w:r>
              <w:rPr>
                <w:sz w:val="24"/>
              </w:rPr>
              <w:t>trivial</w:t>
            </w:r>
          </w:p>
        </w:tc>
      </w:tr>
    </w:tbl>
    <w:p w14:paraId="7A0FDAC1" w14:textId="77777777" w:rsidR="004E6239" w:rsidRDefault="004E6239">
      <w:pPr>
        <w:pStyle w:val="BodyText"/>
        <w:spacing w:before="4"/>
        <w:rPr>
          <w:sz w:val="26"/>
        </w:rPr>
      </w:pPr>
    </w:p>
    <w:p w14:paraId="4D480B49" w14:textId="77777777" w:rsidR="004E6239" w:rsidRDefault="004E6239">
      <w:pPr>
        <w:rPr>
          <w:sz w:val="26"/>
          <w:szCs w:val="24"/>
        </w:rPr>
      </w:pPr>
      <w:r>
        <w:rPr>
          <w:sz w:val="26"/>
        </w:rPr>
        <w:br w:type="page"/>
      </w:r>
    </w:p>
    <w:p w14:paraId="5FE5BC05" w14:textId="77777777" w:rsidR="005A66FE" w:rsidRDefault="008E59C4">
      <w:pPr>
        <w:pStyle w:val="Heading1"/>
        <w:numPr>
          <w:ilvl w:val="0"/>
          <w:numId w:val="1"/>
        </w:numPr>
        <w:tabs>
          <w:tab w:val="left" w:pos="629"/>
          <w:tab w:val="left" w:pos="630"/>
        </w:tabs>
        <w:ind w:hanging="516"/>
      </w:pPr>
      <w:bookmarkStart w:id="0" w:name="_GoBack"/>
      <w:bookmarkEnd w:id="0"/>
      <w:r>
        <w:lastRenderedPageBreak/>
        <w:t>Problem</w:t>
      </w:r>
      <w:r>
        <w:rPr>
          <w:spacing w:val="28"/>
        </w:rPr>
        <w:t xml:space="preserve"> </w:t>
      </w:r>
      <w:r>
        <w:t>Statement</w:t>
      </w:r>
    </w:p>
    <w:p w14:paraId="0B6AF71E" w14:textId="77777777" w:rsidR="005A66FE" w:rsidRDefault="008E59C4">
      <w:pPr>
        <w:pStyle w:val="Heading2"/>
        <w:numPr>
          <w:ilvl w:val="1"/>
          <w:numId w:val="1"/>
        </w:numPr>
        <w:tabs>
          <w:tab w:val="left" w:pos="758"/>
          <w:tab w:val="left" w:pos="759"/>
        </w:tabs>
        <w:ind w:hanging="645"/>
      </w:pPr>
      <w:r>
        <w:t>Notation</w:t>
      </w:r>
    </w:p>
    <w:p w14:paraId="2196F193" w14:textId="77777777" w:rsidR="005A66FE" w:rsidRDefault="005A66FE">
      <w:pPr>
        <w:pStyle w:val="BodyText"/>
        <w:spacing w:before="8"/>
        <w:rPr>
          <w:b/>
          <w:sz w:val="30"/>
        </w:rPr>
      </w:pPr>
    </w:p>
    <w:p w14:paraId="36BE464E" w14:textId="77777777" w:rsidR="005A66FE" w:rsidRDefault="008E59C4">
      <w:pPr>
        <w:pStyle w:val="BodyText"/>
        <w:spacing w:line="403" w:lineRule="auto"/>
        <w:ind w:left="113" w:right="1113" w:firstLine="351"/>
        <w:jc w:val="both"/>
      </w:pPr>
      <w:r>
        <w:rPr>
          <w:spacing w:val="-4"/>
        </w:rPr>
        <w:t>Table</w:t>
      </w:r>
      <w:r>
        <w:rPr>
          <w:spacing w:val="-17"/>
        </w:rPr>
        <w:t xml:space="preserve"> </w:t>
      </w:r>
      <w:r>
        <w:t>3</w:t>
      </w:r>
      <w:r>
        <w:rPr>
          <w:spacing w:val="-18"/>
        </w:rPr>
        <w:t xml:space="preserve"> </w:t>
      </w:r>
      <w:r>
        <w:t>shows</w:t>
      </w:r>
      <w:r>
        <w:rPr>
          <w:spacing w:val="-17"/>
        </w:rPr>
        <w:t xml:space="preserve"> </w:t>
      </w:r>
      <w:r>
        <w:t>the</w:t>
      </w:r>
      <w:r>
        <w:rPr>
          <w:spacing w:val="-17"/>
        </w:rPr>
        <w:t xml:space="preserve"> </w:t>
      </w:r>
      <w:r>
        <w:t>notations</w:t>
      </w:r>
      <w:r>
        <w:rPr>
          <w:spacing w:val="-18"/>
        </w:rPr>
        <w:t xml:space="preserve"> </w:t>
      </w:r>
      <w:r>
        <w:t>used</w:t>
      </w:r>
      <w:r>
        <w:rPr>
          <w:spacing w:val="-17"/>
        </w:rPr>
        <w:t xml:space="preserve"> </w:t>
      </w:r>
      <w:r>
        <w:t>in</w:t>
      </w:r>
      <w:r>
        <w:rPr>
          <w:spacing w:val="-17"/>
        </w:rPr>
        <w:t xml:space="preserve"> </w:t>
      </w:r>
      <w:r>
        <w:t>this</w:t>
      </w:r>
      <w:r>
        <w:rPr>
          <w:spacing w:val="-18"/>
        </w:rPr>
        <w:t xml:space="preserve"> </w:t>
      </w:r>
      <w:r>
        <w:t>work.</w:t>
      </w:r>
      <w:r>
        <w:rPr>
          <w:spacing w:val="2"/>
        </w:rPr>
        <w:t xml:space="preserve"> </w:t>
      </w:r>
      <w:r>
        <w:t>Given</w:t>
      </w:r>
      <w:r>
        <w:rPr>
          <w:spacing w:val="-17"/>
        </w:rPr>
        <w:t xml:space="preserve"> </w:t>
      </w:r>
      <w:r>
        <w:t>the</w:t>
      </w:r>
      <w:r>
        <w:rPr>
          <w:spacing w:val="-18"/>
        </w:rPr>
        <w:t xml:space="preserve"> </w:t>
      </w:r>
      <w:r>
        <w:t>switch</w:t>
      </w:r>
      <w:r>
        <w:rPr>
          <w:spacing w:val="-17"/>
        </w:rPr>
        <w:t xml:space="preserve"> </w:t>
      </w:r>
      <w:r>
        <w:t>under</w:t>
      </w:r>
      <w:r>
        <w:rPr>
          <w:spacing w:val="-17"/>
        </w:rPr>
        <w:t xml:space="preserve"> </w:t>
      </w:r>
      <w:r>
        <w:t>test</w:t>
      </w:r>
      <w:r>
        <w:rPr>
          <w:spacing w:val="-18"/>
        </w:rPr>
        <w:t xml:space="preserve"> </w:t>
      </w:r>
      <w:r>
        <w:rPr>
          <w:rFonts w:ascii="Bookman Old Style"/>
          <w:i/>
        </w:rPr>
        <w:t>dut</w:t>
      </w:r>
      <w:r>
        <w:t>,</w:t>
      </w:r>
      <w:r>
        <w:rPr>
          <w:spacing w:val="-15"/>
        </w:rPr>
        <w:t xml:space="preserve"> </w:t>
      </w:r>
      <w:r>
        <w:t>the</w:t>
      </w:r>
      <w:r>
        <w:rPr>
          <w:spacing w:val="-18"/>
        </w:rPr>
        <w:t xml:space="preserve"> </w:t>
      </w:r>
      <w:r>
        <w:t xml:space="preserve">controller </w:t>
      </w:r>
      <w:r>
        <w:rPr>
          <w:rFonts w:ascii="Bookman Old Style"/>
          <w:i/>
        </w:rPr>
        <w:t>c</w:t>
      </w:r>
      <w:r>
        <w:t>,</w:t>
      </w:r>
      <w:r>
        <w:rPr>
          <w:spacing w:val="-4"/>
        </w:rPr>
        <w:t xml:space="preserve"> </w:t>
      </w:r>
      <w:r>
        <w:t>the</w:t>
      </w:r>
      <w:r>
        <w:rPr>
          <w:spacing w:val="-4"/>
        </w:rPr>
        <w:t xml:space="preserve"> </w:t>
      </w:r>
      <w:r>
        <w:t>hosts</w:t>
      </w:r>
      <w:r>
        <w:rPr>
          <w:spacing w:val="-4"/>
        </w:rPr>
        <w:t xml:space="preserve"> </w:t>
      </w:r>
      <w:r>
        <w:rPr>
          <w:rFonts w:ascii="Bookman Old Style"/>
          <w:i/>
          <w:spacing w:val="9"/>
        </w:rPr>
        <w:t>H</w:t>
      </w:r>
      <w:r>
        <w:rPr>
          <w:spacing w:val="9"/>
        </w:rPr>
        <w:t>,</w:t>
      </w:r>
      <w:r>
        <w:rPr>
          <w:spacing w:val="-4"/>
        </w:rPr>
        <w:t xml:space="preserve"> </w:t>
      </w:r>
      <w:r>
        <w:t>the</w:t>
      </w:r>
      <w:r>
        <w:rPr>
          <w:spacing w:val="-4"/>
        </w:rPr>
        <w:t xml:space="preserve"> </w:t>
      </w:r>
      <w:r>
        <w:t>number</w:t>
      </w:r>
      <w:r>
        <w:rPr>
          <w:spacing w:val="-4"/>
        </w:rPr>
        <w:t xml:space="preserve"> </w:t>
      </w:r>
      <w:r>
        <w:t>of</w:t>
      </w:r>
      <w:r>
        <w:rPr>
          <w:spacing w:val="-4"/>
        </w:rPr>
        <w:t xml:space="preserve"> </w:t>
      </w:r>
      <w:r>
        <w:t>tables</w:t>
      </w:r>
      <w:r>
        <w:rPr>
          <w:spacing w:val="-4"/>
        </w:rPr>
        <w:t xml:space="preserve"> </w:t>
      </w:r>
      <w:r>
        <w:rPr>
          <w:rFonts w:ascii="Bookman Old Style"/>
          <w:i/>
        </w:rPr>
        <w:t>N</w:t>
      </w:r>
      <w:r>
        <w:rPr>
          <w:rFonts w:ascii="Bookman Old Style"/>
          <w:i/>
          <w:spacing w:val="8"/>
        </w:rPr>
        <w:t xml:space="preserve"> </w:t>
      </w:r>
      <w:r>
        <w:t>for</w:t>
      </w:r>
      <w:r>
        <w:rPr>
          <w:spacing w:val="-4"/>
        </w:rPr>
        <w:t xml:space="preserve"> </w:t>
      </w:r>
      <w:r>
        <w:rPr>
          <w:rFonts w:ascii="Bookman Old Style"/>
          <w:i/>
        </w:rPr>
        <w:t>dut</w:t>
      </w:r>
      <w:r>
        <w:t>,</w:t>
      </w:r>
      <w:r>
        <w:rPr>
          <w:spacing w:val="-4"/>
        </w:rPr>
        <w:t xml:space="preserve"> </w:t>
      </w:r>
      <w:r>
        <w:t>and</w:t>
      </w:r>
      <w:r>
        <w:rPr>
          <w:spacing w:val="-4"/>
        </w:rPr>
        <w:t xml:space="preserve"> </w:t>
      </w:r>
      <w:r>
        <w:t>the</w:t>
      </w:r>
      <w:r>
        <w:rPr>
          <w:spacing w:val="-4"/>
        </w:rPr>
        <w:t xml:space="preserve"> </w:t>
      </w:r>
      <w:r>
        <w:t>link</w:t>
      </w:r>
      <w:r>
        <w:rPr>
          <w:spacing w:val="-4"/>
        </w:rPr>
        <w:t xml:space="preserve"> </w:t>
      </w:r>
      <w:r>
        <w:t>capacities</w:t>
      </w:r>
      <w:r>
        <w:rPr>
          <w:spacing w:val="-4"/>
        </w:rPr>
        <w:t xml:space="preserve"> </w:t>
      </w:r>
      <w:r>
        <w:rPr>
          <w:rFonts w:ascii="Bookman Old Style"/>
          <w:i/>
          <w:spacing w:val="5"/>
        </w:rPr>
        <w:t>CAP</w:t>
      </w:r>
      <w:r>
        <w:rPr>
          <w:rFonts w:ascii="Bookman Old Style"/>
          <w:i/>
          <w:spacing w:val="-42"/>
        </w:rPr>
        <w:t xml:space="preserve"> </w:t>
      </w:r>
      <w:r>
        <w:t>.</w:t>
      </w:r>
      <w:r>
        <w:rPr>
          <w:spacing w:val="13"/>
        </w:rPr>
        <w:t xml:space="preserve"> </w:t>
      </w:r>
      <w:r>
        <w:t>The</w:t>
      </w:r>
      <w:r>
        <w:rPr>
          <w:spacing w:val="-4"/>
        </w:rPr>
        <w:t xml:space="preserve"> </w:t>
      </w:r>
      <w:r>
        <w:t xml:space="preserve">performance parameters </w:t>
      </w:r>
      <w:r>
        <w:rPr>
          <w:spacing w:val="-3"/>
        </w:rPr>
        <w:t xml:space="preserve">have </w:t>
      </w:r>
      <w:r>
        <w:t xml:space="preserve">three categories, there are the C2D parameters </w:t>
      </w:r>
      <w:r>
        <w:rPr>
          <w:rFonts w:ascii="Bookman Old Style"/>
          <w:i/>
          <w:spacing w:val="7"/>
        </w:rPr>
        <w:t>CD</w:t>
      </w:r>
      <w:r>
        <w:rPr>
          <w:spacing w:val="7"/>
        </w:rPr>
        <w:t xml:space="preserve">, </w:t>
      </w:r>
      <w:r>
        <w:t xml:space="preserve">the D2C parameters </w:t>
      </w:r>
      <w:r>
        <w:rPr>
          <w:rFonts w:ascii="Bookman Old Style"/>
          <w:i/>
          <w:spacing w:val="7"/>
        </w:rPr>
        <w:t>DC</w:t>
      </w:r>
      <w:r>
        <w:rPr>
          <w:spacing w:val="7"/>
        </w:rPr>
        <w:t xml:space="preserve">, </w:t>
      </w:r>
      <w:r>
        <w:t xml:space="preserve">and the OFD parameters </w:t>
      </w:r>
      <w:r>
        <w:rPr>
          <w:rFonts w:ascii="Bookman Old Style"/>
          <w:i/>
        </w:rPr>
        <w:t>D</w:t>
      </w:r>
      <w:r>
        <w:rPr>
          <w:rFonts w:ascii="Trebuchet MS"/>
          <w:i/>
          <w:position w:val="-3"/>
          <w:sz w:val="16"/>
        </w:rPr>
        <w:t xml:space="preserve">openflow </w:t>
      </w:r>
      <w:r>
        <w:t xml:space="preserve">. And the flow entries </w:t>
      </w:r>
      <w:r>
        <w:rPr>
          <w:rFonts w:ascii="Bookman Old Style"/>
          <w:i/>
        </w:rPr>
        <w:t xml:space="preserve">F </w:t>
      </w:r>
      <w:r>
        <w:t xml:space="preserve">in </w:t>
      </w:r>
      <w:r>
        <w:rPr>
          <w:rFonts w:ascii="Bookman Old Style"/>
          <w:i/>
        </w:rPr>
        <w:t xml:space="preserve">dut </w:t>
      </w:r>
      <w:r>
        <w:t xml:space="preserve">and traffic </w:t>
      </w:r>
      <w:r>
        <w:rPr>
          <w:rFonts w:ascii="Bookman Old Style"/>
          <w:i/>
        </w:rPr>
        <w:t xml:space="preserve">T </w:t>
      </w:r>
      <w:r>
        <w:rPr>
          <w:rFonts w:ascii="Bookman Old Style"/>
          <w:i/>
          <w:spacing w:val="16"/>
        </w:rPr>
        <w:t xml:space="preserve">FC </w:t>
      </w:r>
      <w:r>
        <w:t xml:space="preserve">generated by </w:t>
      </w:r>
      <w:r>
        <w:rPr>
          <w:rFonts w:ascii="Bookman Old Style"/>
          <w:i/>
        </w:rPr>
        <w:t xml:space="preserve">H </w:t>
      </w:r>
      <w:r>
        <w:t>will effect each</w:t>
      </w:r>
      <w:r>
        <w:rPr>
          <w:spacing w:val="-26"/>
        </w:rPr>
        <w:t xml:space="preserve"> </w:t>
      </w:r>
      <w:r>
        <w:t>parameter.</w:t>
      </w:r>
    </w:p>
    <w:p w14:paraId="3C9BF720" w14:textId="77777777" w:rsidR="005A66FE" w:rsidRDefault="005A66FE">
      <w:pPr>
        <w:pStyle w:val="BodyText"/>
      </w:pPr>
    </w:p>
    <w:p w14:paraId="466469D4" w14:textId="77777777" w:rsidR="005A66FE" w:rsidRDefault="005A66FE">
      <w:pPr>
        <w:pStyle w:val="BodyText"/>
      </w:pPr>
    </w:p>
    <w:p w14:paraId="153CD6BD" w14:textId="77777777" w:rsidR="005A66FE" w:rsidRDefault="005A66FE">
      <w:pPr>
        <w:pStyle w:val="BodyText"/>
        <w:spacing w:before="2"/>
        <w:rPr>
          <w:sz w:val="34"/>
        </w:rPr>
      </w:pPr>
    </w:p>
    <w:p w14:paraId="5A06D9A4" w14:textId="77777777" w:rsidR="005A66FE" w:rsidRDefault="008E59C4">
      <w:pPr>
        <w:pStyle w:val="Heading2"/>
        <w:numPr>
          <w:ilvl w:val="1"/>
          <w:numId w:val="1"/>
        </w:numPr>
        <w:tabs>
          <w:tab w:val="left" w:pos="758"/>
          <w:tab w:val="left" w:pos="759"/>
        </w:tabs>
        <w:spacing w:before="0"/>
        <w:ind w:hanging="645"/>
      </w:pPr>
      <w:r>
        <w:t>Problem</w:t>
      </w:r>
      <w:r>
        <w:rPr>
          <w:spacing w:val="54"/>
        </w:rPr>
        <w:t xml:space="preserve"> </w:t>
      </w:r>
      <w:r>
        <w:t>Description</w:t>
      </w:r>
    </w:p>
    <w:p w14:paraId="53D83F45" w14:textId="77777777" w:rsidR="005A66FE" w:rsidRDefault="005A66FE">
      <w:pPr>
        <w:pStyle w:val="BodyText"/>
        <w:spacing w:before="8"/>
        <w:rPr>
          <w:b/>
          <w:sz w:val="30"/>
        </w:rPr>
      </w:pPr>
    </w:p>
    <w:p w14:paraId="2A0019FA" w14:textId="77777777" w:rsidR="005A66FE" w:rsidRDefault="008E59C4">
      <w:pPr>
        <w:pStyle w:val="BodyText"/>
        <w:spacing w:line="396" w:lineRule="auto"/>
        <w:ind w:left="113" w:right="1113" w:firstLine="351"/>
        <w:jc w:val="both"/>
      </w:pPr>
      <w:r>
        <w:t xml:space="preserve">Using given entities to create a topology and determining the flow entries </w:t>
      </w:r>
      <w:r>
        <w:rPr>
          <w:rFonts w:ascii="Bookman Old Style"/>
          <w:i/>
        </w:rPr>
        <w:t xml:space="preserve">F </w:t>
      </w:r>
      <w:r>
        <w:t xml:space="preserve">and the traffic </w:t>
      </w:r>
      <w:r>
        <w:rPr>
          <w:rFonts w:ascii="Bookman Old Style"/>
          <w:i/>
        </w:rPr>
        <w:t xml:space="preserve">T </w:t>
      </w:r>
      <w:r>
        <w:rPr>
          <w:rFonts w:ascii="Bookman Old Style"/>
          <w:i/>
          <w:spacing w:val="16"/>
        </w:rPr>
        <w:t xml:space="preserve">FC </w:t>
      </w:r>
      <w:r>
        <w:t xml:space="preserve">to evaluate </w:t>
      </w:r>
      <w:r>
        <w:rPr>
          <w:rFonts w:ascii="Bookman Old Style"/>
          <w:i/>
          <w:spacing w:val="7"/>
        </w:rPr>
        <w:t>CD</w:t>
      </w:r>
      <w:r>
        <w:rPr>
          <w:spacing w:val="7"/>
        </w:rPr>
        <w:t xml:space="preserve">, </w:t>
      </w:r>
      <w:r>
        <w:rPr>
          <w:rFonts w:ascii="Bookman Old Style"/>
          <w:i/>
          <w:spacing w:val="7"/>
        </w:rPr>
        <w:t>DC</w:t>
      </w:r>
      <w:r>
        <w:rPr>
          <w:spacing w:val="7"/>
        </w:rPr>
        <w:t xml:space="preserve">, </w:t>
      </w:r>
      <w:r>
        <w:t xml:space="preserve">and </w:t>
      </w:r>
      <w:r>
        <w:rPr>
          <w:rFonts w:ascii="Bookman Old Style"/>
          <w:i/>
        </w:rPr>
        <w:t>D</w:t>
      </w:r>
      <w:r>
        <w:rPr>
          <w:rFonts w:ascii="Trebuchet MS"/>
          <w:i/>
          <w:position w:val="-3"/>
          <w:sz w:val="16"/>
        </w:rPr>
        <w:t xml:space="preserve">openflow </w:t>
      </w:r>
      <w:r>
        <w:t>. The objective of our work is to assure the most accuracy</w:t>
      </w:r>
      <w:r>
        <w:rPr>
          <w:spacing w:val="-6"/>
        </w:rPr>
        <w:t xml:space="preserve"> </w:t>
      </w:r>
      <w:r>
        <w:t>for</w:t>
      </w:r>
      <w:r>
        <w:rPr>
          <w:spacing w:val="-6"/>
        </w:rPr>
        <w:t xml:space="preserve"> </w:t>
      </w:r>
      <w:r>
        <w:t>each</w:t>
      </w:r>
      <w:r>
        <w:rPr>
          <w:spacing w:val="-6"/>
        </w:rPr>
        <w:t xml:space="preserve"> </w:t>
      </w:r>
      <w:r>
        <w:t>result</w:t>
      </w:r>
      <w:r>
        <w:rPr>
          <w:spacing w:val="-6"/>
        </w:rPr>
        <w:t xml:space="preserve"> </w:t>
      </w:r>
      <w:r>
        <w:t>of</w:t>
      </w:r>
      <w:r>
        <w:rPr>
          <w:spacing w:val="-6"/>
        </w:rPr>
        <w:t xml:space="preserve"> </w:t>
      </w:r>
      <w:r>
        <w:rPr>
          <w:rFonts w:ascii="Bookman Old Style"/>
          <w:i/>
          <w:spacing w:val="7"/>
        </w:rPr>
        <w:t>CD</w:t>
      </w:r>
      <w:r>
        <w:rPr>
          <w:spacing w:val="7"/>
        </w:rPr>
        <w:t>,</w:t>
      </w:r>
      <w:r>
        <w:rPr>
          <w:spacing w:val="-5"/>
        </w:rPr>
        <w:t xml:space="preserve"> </w:t>
      </w:r>
      <w:r>
        <w:rPr>
          <w:rFonts w:ascii="Bookman Old Style"/>
          <w:i/>
          <w:spacing w:val="7"/>
        </w:rPr>
        <w:t>DC</w:t>
      </w:r>
      <w:r>
        <w:rPr>
          <w:spacing w:val="7"/>
        </w:rPr>
        <w:t>,</w:t>
      </w:r>
      <w:r>
        <w:rPr>
          <w:spacing w:val="-5"/>
        </w:rPr>
        <w:t xml:space="preserve"> </w:t>
      </w:r>
      <w:r>
        <w:t>and</w:t>
      </w:r>
      <w:r>
        <w:rPr>
          <w:spacing w:val="-6"/>
        </w:rPr>
        <w:t xml:space="preserve"> </w:t>
      </w:r>
      <w:r>
        <w:rPr>
          <w:rFonts w:ascii="Bookman Old Style"/>
          <w:i/>
        </w:rPr>
        <w:t>D</w:t>
      </w:r>
      <w:r>
        <w:rPr>
          <w:rFonts w:ascii="Trebuchet MS"/>
          <w:i/>
          <w:position w:val="-3"/>
          <w:sz w:val="16"/>
        </w:rPr>
        <w:t>openflow</w:t>
      </w:r>
      <w:r>
        <w:rPr>
          <w:rFonts w:ascii="Trebuchet MS"/>
          <w:i/>
          <w:spacing w:val="-34"/>
          <w:position w:val="-3"/>
          <w:sz w:val="16"/>
        </w:rPr>
        <w:t xml:space="preserve"> </w:t>
      </w:r>
      <w:r>
        <w:t>.</w:t>
      </w:r>
      <w:r>
        <w:rPr>
          <w:spacing w:val="12"/>
        </w:rPr>
        <w:t xml:space="preserve"> </w:t>
      </w:r>
      <w:r>
        <w:t>Due</w:t>
      </w:r>
      <w:r>
        <w:rPr>
          <w:spacing w:val="-6"/>
        </w:rPr>
        <w:t xml:space="preserve"> </w:t>
      </w:r>
      <w:r>
        <w:t>to</w:t>
      </w:r>
      <w:r>
        <w:rPr>
          <w:spacing w:val="-6"/>
        </w:rPr>
        <w:t xml:space="preserve"> </w:t>
      </w:r>
      <w:r>
        <w:t>the</w:t>
      </w:r>
      <w:r>
        <w:rPr>
          <w:spacing w:val="-6"/>
        </w:rPr>
        <w:t xml:space="preserve"> </w:t>
      </w:r>
      <w:r>
        <w:t>black-box</w:t>
      </w:r>
      <w:r>
        <w:rPr>
          <w:spacing w:val="-6"/>
        </w:rPr>
        <w:t xml:space="preserve"> </w:t>
      </w:r>
      <w:r>
        <w:t>testing,</w:t>
      </w:r>
      <w:r>
        <w:rPr>
          <w:spacing w:val="-5"/>
        </w:rPr>
        <w:t xml:space="preserve"> </w:t>
      </w:r>
      <w:r>
        <w:t>the</w:t>
      </w:r>
      <w:r>
        <w:rPr>
          <w:spacing w:val="-6"/>
        </w:rPr>
        <w:t xml:space="preserve"> </w:t>
      </w:r>
      <w:r>
        <w:rPr>
          <w:rFonts w:ascii="Bookman Old Style"/>
          <w:i/>
        </w:rPr>
        <w:t>dut</w:t>
      </w:r>
      <w:r>
        <w:rPr>
          <w:rFonts w:ascii="Bookman Old Style"/>
          <w:i/>
          <w:spacing w:val="-18"/>
        </w:rPr>
        <w:t xml:space="preserve"> </w:t>
      </w:r>
      <w:r>
        <w:t>is</w:t>
      </w:r>
      <w:r>
        <w:rPr>
          <w:spacing w:val="-6"/>
        </w:rPr>
        <w:t xml:space="preserve"> </w:t>
      </w:r>
      <w:r>
        <w:t>not modifiable.</w:t>
      </w:r>
    </w:p>
    <w:p w14:paraId="60F1527A" w14:textId="77777777" w:rsidR="005A66FE" w:rsidRDefault="005A66FE">
      <w:pPr>
        <w:spacing w:line="396" w:lineRule="auto"/>
        <w:jc w:val="both"/>
        <w:sectPr w:rsidR="005A66FE">
          <w:pgSz w:w="12240" w:h="15840"/>
          <w:pgMar w:top="1500" w:right="500" w:bottom="1360" w:left="1440" w:header="0" w:footer="1173" w:gutter="0"/>
          <w:cols w:space="720"/>
        </w:sectPr>
      </w:pPr>
    </w:p>
    <w:p w14:paraId="24F5F72D" w14:textId="77777777" w:rsidR="005A66FE" w:rsidRDefault="005A66FE">
      <w:pPr>
        <w:pStyle w:val="BodyText"/>
        <w:rPr>
          <w:sz w:val="20"/>
        </w:rPr>
      </w:pPr>
    </w:p>
    <w:p w14:paraId="0B183F8F" w14:textId="77777777" w:rsidR="005A66FE" w:rsidRDefault="005A66FE">
      <w:pPr>
        <w:pStyle w:val="BodyText"/>
        <w:spacing w:before="5"/>
        <w:rPr>
          <w:sz w:val="28"/>
        </w:rPr>
      </w:pPr>
    </w:p>
    <w:p w14:paraId="3C4B0BFE" w14:textId="77777777" w:rsidR="005A66FE" w:rsidRDefault="008E59C4">
      <w:pPr>
        <w:pStyle w:val="BodyText"/>
        <w:spacing w:before="59"/>
        <w:ind w:left="3193" w:right="3193"/>
        <w:jc w:val="center"/>
      </w:pPr>
      <w:r>
        <w:t>Table 3: Notation Description</w:t>
      </w:r>
    </w:p>
    <w:tbl>
      <w:tblPr>
        <w:tblW w:w="0" w:type="auto"/>
        <w:tblInd w:w="109"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left w:w="0" w:type="dxa"/>
          <w:right w:w="0" w:type="dxa"/>
        </w:tblCellMar>
        <w:tblLook w:val="01E0" w:firstRow="1" w:lastRow="1" w:firstColumn="1" w:lastColumn="1" w:noHBand="0" w:noVBand="0"/>
      </w:tblPr>
      <w:tblGrid>
        <w:gridCol w:w="1112"/>
        <w:gridCol w:w="1992"/>
        <w:gridCol w:w="392"/>
        <w:gridCol w:w="286"/>
        <w:gridCol w:w="405"/>
        <w:gridCol w:w="4775"/>
      </w:tblGrid>
      <w:tr w:rsidR="005A66FE" w14:paraId="21EFBF08" w14:textId="77777777">
        <w:trPr>
          <w:trHeight w:hRule="exact" w:val="297"/>
        </w:trPr>
        <w:tc>
          <w:tcPr>
            <w:tcW w:w="1112" w:type="dxa"/>
          </w:tcPr>
          <w:p w14:paraId="2617EE36" w14:textId="77777777" w:rsidR="005A66FE" w:rsidRDefault="008E59C4">
            <w:pPr>
              <w:pStyle w:val="TableParagraph"/>
              <w:rPr>
                <w:sz w:val="24"/>
              </w:rPr>
            </w:pPr>
            <w:r>
              <w:rPr>
                <w:sz w:val="24"/>
              </w:rPr>
              <w:t>Category</w:t>
            </w:r>
          </w:p>
        </w:tc>
        <w:tc>
          <w:tcPr>
            <w:tcW w:w="3074" w:type="dxa"/>
            <w:gridSpan w:val="4"/>
          </w:tcPr>
          <w:p w14:paraId="7F1A4669" w14:textId="77777777" w:rsidR="005A66FE" w:rsidRDefault="008E59C4">
            <w:pPr>
              <w:pStyle w:val="TableParagraph"/>
              <w:ind w:right="19"/>
              <w:rPr>
                <w:sz w:val="24"/>
              </w:rPr>
            </w:pPr>
            <w:r>
              <w:rPr>
                <w:sz w:val="24"/>
              </w:rPr>
              <w:t>Notation</w:t>
            </w:r>
          </w:p>
        </w:tc>
        <w:tc>
          <w:tcPr>
            <w:tcW w:w="4775" w:type="dxa"/>
          </w:tcPr>
          <w:p w14:paraId="2E0C1E36" w14:textId="77777777" w:rsidR="005A66FE" w:rsidRDefault="008E59C4">
            <w:pPr>
              <w:pStyle w:val="TableParagraph"/>
              <w:rPr>
                <w:sz w:val="24"/>
              </w:rPr>
            </w:pPr>
            <w:r>
              <w:rPr>
                <w:sz w:val="24"/>
              </w:rPr>
              <w:t>Description</w:t>
            </w:r>
          </w:p>
        </w:tc>
      </w:tr>
      <w:tr w:rsidR="005A66FE" w14:paraId="4AAA7051" w14:textId="77777777">
        <w:trPr>
          <w:trHeight w:hRule="exact" w:val="297"/>
        </w:trPr>
        <w:tc>
          <w:tcPr>
            <w:tcW w:w="1112" w:type="dxa"/>
            <w:vMerge w:val="restart"/>
          </w:tcPr>
          <w:p w14:paraId="05805F57" w14:textId="77777777" w:rsidR="005A66FE" w:rsidRDefault="005A66FE">
            <w:pPr>
              <w:pStyle w:val="TableParagraph"/>
              <w:spacing w:line="240" w:lineRule="auto"/>
              <w:ind w:left="0"/>
              <w:rPr>
                <w:sz w:val="24"/>
              </w:rPr>
            </w:pPr>
          </w:p>
          <w:p w14:paraId="28D64062" w14:textId="77777777" w:rsidR="005A66FE" w:rsidRDefault="005A66FE">
            <w:pPr>
              <w:pStyle w:val="TableParagraph"/>
              <w:spacing w:before="4" w:line="240" w:lineRule="auto"/>
              <w:ind w:left="0"/>
              <w:rPr>
                <w:sz w:val="24"/>
              </w:rPr>
            </w:pPr>
          </w:p>
          <w:p w14:paraId="3E70B6C9" w14:textId="77777777" w:rsidR="005A66FE" w:rsidRDefault="008E59C4">
            <w:pPr>
              <w:pStyle w:val="TableParagraph"/>
              <w:spacing w:line="240" w:lineRule="auto"/>
              <w:rPr>
                <w:sz w:val="24"/>
              </w:rPr>
            </w:pPr>
            <w:r>
              <w:rPr>
                <w:sz w:val="24"/>
              </w:rPr>
              <w:t>Entity</w:t>
            </w:r>
          </w:p>
        </w:tc>
        <w:tc>
          <w:tcPr>
            <w:tcW w:w="3074" w:type="dxa"/>
            <w:gridSpan w:val="4"/>
          </w:tcPr>
          <w:p w14:paraId="052105EE" w14:textId="77777777" w:rsidR="005A66FE" w:rsidRDefault="008E59C4">
            <w:pPr>
              <w:pStyle w:val="TableParagraph"/>
              <w:spacing w:line="258" w:lineRule="exact"/>
              <w:rPr>
                <w:rFonts w:ascii="Bookman Old Style"/>
                <w:i/>
                <w:sz w:val="24"/>
              </w:rPr>
            </w:pPr>
            <w:r>
              <w:rPr>
                <w:rFonts w:ascii="Bookman Old Style"/>
                <w:i/>
                <w:w w:val="87"/>
                <w:sz w:val="24"/>
              </w:rPr>
              <w:t>c</w:t>
            </w:r>
          </w:p>
        </w:tc>
        <w:tc>
          <w:tcPr>
            <w:tcW w:w="4775" w:type="dxa"/>
          </w:tcPr>
          <w:p w14:paraId="5EED24D2" w14:textId="77777777" w:rsidR="005A66FE" w:rsidRDefault="008E59C4">
            <w:pPr>
              <w:pStyle w:val="TableParagraph"/>
              <w:rPr>
                <w:sz w:val="24"/>
              </w:rPr>
            </w:pPr>
            <w:r>
              <w:rPr>
                <w:sz w:val="24"/>
              </w:rPr>
              <w:t>The controller</w:t>
            </w:r>
          </w:p>
        </w:tc>
      </w:tr>
      <w:tr w:rsidR="005A66FE" w14:paraId="169B60D3" w14:textId="77777777">
        <w:trPr>
          <w:trHeight w:hRule="exact" w:val="289"/>
        </w:trPr>
        <w:tc>
          <w:tcPr>
            <w:tcW w:w="1112" w:type="dxa"/>
            <w:vMerge/>
          </w:tcPr>
          <w:p w14:paraId="07A3C013" w14:textId="77777777" w:rsidR="005A66FE" w:rsidRDefault="005A66FE"/>
        </w:tc>
        <w:tc>
          <w:tcPr>
            <w:tcW w:w="3074" w:type="dxa"/>
            <w:gridSpan w:val="4"/>
          </w:tcPr>
          <w:p w14:paraId="300C5AEA" w14:textId="77777777" w:rsidR="005A66FE" w:rsidRDefault="008E59C4">
            <w:pPr>
              <w:pStyle w:val="TableParagraph"/>
              <w:spacing w:line="250" w:lineRule="exact"/>
              <w:ind w:right="19"/>
              <w:rPr>
                <w:rFonts w:ascii="Bookman Old Style"/>
                <w:i/>
                <w:sz w:val="24"/>
              </w:rPr>
            </w:pPr>
            <w:r>
              <w:rPr>
                <w:rFonts w:ascii="Bookman Old Style"/>
                <w:i/>
                <w:sz w:val="24"/>
              </w:rPr>
              <w:t>dut</w:t>
            </w:r>
          </w:p>
        </w:tc>
        <w:tc>
          <w:tcPr>
            <w:tcW w:w="4775" w:type="dxa"/>
          </w:tcPr>
          <w:p w14:paraId="65089DD2" w14:textId="77777777" w:rsidR="005A66FE" w:rsidRDefault="008E59C4">
            <w:pPr>
              <w:pStyle w:val="TableParagraph"/>
              <w:spacing w:line="246" w:lineRule="exact"/>
              <w:rPr>
                <w:sz w:val="24"/>
              </w:rPr>
            </w:pPr>
            <w:r>
              <w:rPr>
                <w:sz w:val="24"/>
              </w:rPr>
              <w:t>The switch under test</w:t>
            </w:r>
          </w:p>
        </w:tc>
      </w:tr>
      <w:tr w:rsidR="005A66FE" w14:paraId="1B33EBAF" w14:textId="77777777">
        <w:trPr>
          <w:trHeight w:hRule="exact" w:val="289"/>
        </w:trPr>
        <w:tc>
          <w:tcPr>
            <w:tcW w:w="1112" w:type="dxa"/>
            <w:vMerge/>
          </w:tcPr>
          <w:p w14:paraId="61DE48D4" w14:textId="77777777" w:rsidR="005A66FE" w:rsidRDefault="005A66FE"/>
        </w:tc>
        <w:tc>
          <w:tcPr>
            <w:tcW w:w="3074" w:type="dxa"/>
            <w:gridSpan w:val="4"/>
          </w:tcPr>
          <w:p w14:paraId="279CE67A" w14:textId="77777777" w:rsidR="005A66FE" w:rsidRDefault="008E59C4">
            <w:pPr>
              <w:pStyle w:val="TableParagraph"/>
              <w:spacing w:line="250" w:lineRule="exact"/>
              <w:rPr>
                <w:rFonts w:ascii="Bookman Old Style"/>
                <w:i/>
                <w:sz w:val="24"/>
              </w:rPr>
            </w:pPr>
            <w:r>
              <w:rPr>
                <w:rFonts w:ascii="Bookman Old Style"/>
                <w:i/>
                <w:w w:val="108"/>
                <w:sz w:val="24"/>
              </w:rPr>
              <w:t>N</w:t>
            </w:r>
          </w:p>
        </w:tc>
        <w:tc>
          <w:tcPr>
            <w:tcW w:w="4775" w:type="dxa"/>
          </w:tcPr>
          <w:p w14:paraId="49429AA8" w14:textId="77777777" w:rsidR="005A66FE" w:rsidRDefault="008E59C4">
            <w:pPr>
              <w:pStyle w:val="TableParagraph"/>
              <w:spacing w:line="250" w:lineRule="exact"/>
              <w:rPr>
                <w:rFonts w:ascii="Bookman Old Style"/>
                <w:i/>
                <w:sz w:val="24"/>
              </w:rPr>
            </w:pPr>
            <w:r>
              <w:rPr>
                <w:sz w:val="24"/>
              </w:rPr>
              <w:t xml:space="preserve">The number of tables for </w:t>
            </w:r>
            <w:r>
              <w:rPr>
                <w:rFonts w:ascii="Bookman Old Style"/>
                <w:i/>
                <w:sz w:val="24"/>
              </w:rPr>
              <w:t>dut</w:t>
            </w:r>
          </w:p>
        </w:tc>
      </w:tr>
      <w:tr w:rsidR="005A66FE" w14:paraId="23B024D1" w14:textId="77777777">
        <w:trPr>
          <w:trHeight w:hRule="exact" w:val="289"/>
        </w:trPr>
        <w:tc>
          <w:tcPr>
            <w:tcW w:w="1112" w:type="dxa"/>
            <w:vMerge/>
          </w:tcPr>
          <w:p w14:paraId="31E56B72" w14:textId="77777777" w:rsidR="005A66FE" w:rsidRDefault="005A66FE"/>
        </w:tc>
        <w:tc>
          <w:tcPr>
            <w:tcW w:w="3074" w:type="dxa"/>
            <w:gridSpan w:val="4"/>
          </w:tcPr>
          <w:p w14:paraId="4957CA35" w14:textId="77777777" w:rsidR="005A66FE" w:rsidRDefault="008E59C4">
            <w:pPr>
              <w:pStyle w:val="TableParagraph"/>
              <w:spacing w:line="300" w:lineRule="exact"/>
              <w:ind w:right="19"/>
              <w:rPr>
                <w:rFonts w:ascii="Meiryo" w:hAnsi="Meiryo"/>
                <w:i/>
                <w:sz w:val="24"/>
              </w:rPr>
            </w:pPr>
            <w:r>
              <w:rPr>
                <w:rFonts w:ascii="Bookman Old Style" w:hAnsi="Bookman Old Style"/>
                <w:i/>
                <w:sz w:val="24"/>
              </w:rPr>
              <w:t xml:space="preserve">H </w:t>
            </w:r>
            <w:r>
              <w:rPr>
                <w:rFonts w:ascii="Tahoma" w:hAnsi="Tahoma"/>
                <w:sz w:val="24"/>
              </w:rPr>
              <w:t xml:space="preserve">= </w:t>
            </w:r>
            <w:r>
              <w:rPr>
                <w:rFonts w:ascii="Meiryo" w:hAnsi="Meiryo"/>
                <w:i/>
                <w:sz w:val="24"/>
              </w:rPr>
              <w:t>{</w:t>
            </w:r>
            <w:r>
              <w:rPr>
                <w:rFonts w:ascii="Bookman Old Style" w:hAnsi="Bookman Old Style"/>
                <w:i/>
                <w:sz w:val="24"/>
              </w:rPr>
              <w:t>h</w:t>
            </w:r>
            <w:r>
              <w:rPr>
                <w:rFonts w:ascii="Trebuchet MS" w:hAnsi="Trebuchet MS"/>
                <w:i/>
                <w:position w:val="-3"/>
                <w:sz w:val="16"/>
              </w:rPr>
              <w:t>n</w:t>
            </w:r>
            <w:r>
              <w:rPr>
                <w:rFonts w:ascii="Meiryo" w:hAnsi="Meiryo"/>
                <w:i/>
                <w:sz w:val="24"/>
              </w:rPr>
              <w:t>|</w:t>
            </w:r>
            <w:r>
              <w:rPr>
                <w:rFonts w:ascii="Bookman Old Style" w:hAnsi="Bookman Old Style"/>
                <w:i/>
                <w:sz w:val="24"/>
              </w:rPr>
              <w:t xml:space="preserve">n </w:t>
            </w:r>
            <w:r>
              <w:rPr>
                <w:rFonts w:ascii="Meiryo" w:hAnsi="Meiryo"/>
                <w:i/>
                <w:sz w:val="24"/>
              </w:rPr>
              <w:t xml:space="preserve">≥ </w:t>
            </w:r>
            <w:r>
              <w:rPr>
                <w:rFonts w:ascii="Tahoma" w:hAnsi="Tahoma"/>
                <w:sz w:val="24"/>
              </w:rPr>
              <w:t>2</w:t>
            </w:r>
            <w:r>
              <w:rPr>
                <w:rFonts w:ascii="Meiryo" w:hAnsi="Meiryo"/>
                <w:i/>
                <w:sz w:val="24"/>
              </w:rPr>
              <w:t>}</w:t>
            </w:r>
          </w:p>
        </w:tc>
        <w:tc>
          <w:tcPr>
            <w:tcW w:w="4775" w:type="dxa"/>
          </w:tcPr>
          <w:p w14:paraId="47F52C45" w14:textId="77777777" w:rsidR="005A66FE" w:rsidRDefault="008E59C4">
            <w:pPr>
              <w:pStyle w:val="TableParagraph"/>
              <w:spacing w:line="246" w:lineRule="exact"/>
              <w:rPr>
                <w:sz w:val="24"/>
              </w:rPr>
            </w:pPr>
            <w:r>
              <w:rPr>
                <w:sz w:val="24"/>
              </w:rPr>
              <w:t>The set of hosts.</w:t>
            </w:r>
          </w:p>
        </w:tc>
      </w:tr>
      <w:tr w:rsidR="005A66FE" w14:paraId="2AFBADE4" w14:textId="77777777">
        <w:trPr>
          <w:trHeight w:hRule="exact" w:val="578"/>
        </w:trPr>
        <w:tc>
          <w:tcPr>
            <w:tcW w:w="1112" w:type="dxa"/>
            <w:vMerge/>
          </w:tcPr>
          <w:p w14:paraId="37811FEC" w14:textId="77777777" w:rsidR="005A66FE" w:rsidRDefault="005A66FE"/>
        </w:tc>
        <w:tc>
          <w:tcPr>
            <w:tcW w:w="3074" w:type="dxa"/>
            <w:gridSpan w:val="4"/>
          </w:tcPr>
          <w:p w14:paraId="6FB26AD6" w14:textId="77777777" w:rsidR="005A66FE" w:rsidRDefault="008E59C4">
            <w:pPr>
              <w:pStyle w:val="TableParagraph"/>
              <w:spacing w:line="300" w:lineRule="exact"/>
              <w:ind w:right="19"/>
              <w:rPr>
                <w:rFonts w:ascii="Meiryo" w:hAnsi="Meiryo"/>
                <w:i/>
                <w:sz w:val="24"/>
              </w:rPr>
            </w:pPr>
            <w:r>
              <w:rPr>
                <w:rFonts w:ascii="Bookman Old Style" w:hAnsi="Bookman Old Style"/>
                <w:i/>
                <w:spacing w:val="5"/>
                <w:sz w:val="24"/>
              </w:rPr>
              <w:t xml:space="preserve">CAP </w:t>
            </w:r>
            <w:r>
              <w:rPr>
                <w:rFonts w:ascii="Tahoma" w:hAnsi="Tahoma"/>
                <w:sz w:val="24"/>
              </w:rPr>
              <w:t>=</w:t>
            </w:r>
            <w:r>
              <w:rPr>
                <w:rFonts w:ascii="Tahoma" w:hAnsi="Tahoma"/>
                <w:spacing w:val="-50"/>
                <w:sz w:val="24"/>
              </w:rPr>
              <w:t xml:space="preserve"> </w:t>
            </w:r>
            <w:r>
              <w:rPr>
                <w:rFonts w:ascii="Meiryo" w:hAnsi="Meiryo"/>
                <w:i/>
                <w:sz w:val="24"/>
              </w:rPr>
              <w:t>{</w:t>
            </w:r>
            <w:r>
              <w:rPr>
                <w:rFonts w:ascii="Bookman Old Style" w:hAnsi="Bookman Old Style"/>
                <w:i/>
                <w:sz w:val="24"/>
              </w:rPr>
              <w:t>cap</w:t>
            </w:r>
            <w:r>
              <w:rPr>
                <w:rFonts w:ascii="Trebuchet MS" w:hAnsi="Trebuchet MS"/>
                <w:i/>
                <w:position w:val="-3"/>
                <w:sz w:val="16"/>
              </w:rPr>
              <w:t>c</w:t>
            </w:r>
            <w:r>
              <w:rPr>
                <w:rFonts w:ascii="Bookman Old Style" w:hAnsi="Bookman Old Style"/>
                <w:i/>
                <w:sz w:val="24"/>
              </w:rPr>
              <w:t>,</w:t>
            </w:r>
            <w:r>
              <w:rPr>
                <w:rFonts w:ascii="Bookman Old Style" w:hAnsi="Bookman Old Style"/>
                <w:i/>
                <w:spacing w:val="-57"/>
                <w:sz w:val="24"/>
              </w:rPr>
              <w:t xml:space="preserve"> </w:t>
            </w:r>
            <w:r>
              <w:rPr>
                <w:rFonts w:ascii="Bookman Old Style" w:hAnsi="Bookman Old Style"/>
                <w:i/>
                <w:sz w:val="24"/>
              </w:rPr>
              <w:t>cap</w:t>
            </w:r>
            <w:r>
              <w:rPr>
                <w:rFonts w:ascii="Trebuchet MS" w:hAnsi="Trebuchet MS"/>
                <w:i/>
                <w:position w:val="-3"/>
                <w:sz w:val="16"/>
              </w:rPr>
              <w:t>n</w:t>
            </w:r>
            <w:r>
              <w:rPr>
                <w:rFonts w:ascii="Meiryo" w:hAnsi="Meiryo"/>
                <w:i/>
                <w:sz w:val="24"/>
              </w:rPr>
              <w:t>|</w:t>
            </w:r>
            <w:r>
              <w:rPr>
                <w:rFonts w:ascii="Bookman Old Style" w:hAnsi="Bookman Old Style"/>
                <w:i/>
                <w:sz w:val="24"/>
              </w:rPr>
              <w:t xml:space="preserve">n </w:t>
            </w:r>
            <w:r>
              <w:rPr>
                <w:rFonts w:ascii="Meiryo" w:hAnsi="Meiryo"/>
                <w:i/>
                <w:sz w:val="24"/>
              </w:rPr>
              <w:t>≥</w:t>
            </w:r>
            <w:r>
              <w:rPr>
                <w:rFonts w:ascii="Meiryo" w:hAnsi="Meiryo"/>
                <w:i/>
                <w:spacing w:val="-56"/>
                <w:sz w:val="24"/>
              </w:rPr>
              <w:t xml:space="preserve"> </w:t>
            </w:r>
            <w:r>
              <w:rPr>
                <w:rFonts w:ascii="Tahoma" w:hAnsi="Tahoma"/>
                <w:sz w:val="24"/>
              </w:rPr>
              <w:t>2</w:t>
            </w:r>
            <w:r>
              <w:rPr>
                <w:rFonts w:ascii="Meiryo" w:hAnsi="Meiryo"/>
                <w:i/>
                <w:sz w:val="24"/>
              </w:rPr>
              <w:t>}</w:t>
            </w:r>
          </w:p>
        </w:tc>
        <w:tc>
          <w:tcPr>
            <w:tcW w:w="4775" w:type="dxa"/>
          </w:tcPr>
          <w:p w14:paraId="2AB9863C" w14:textId="77777777" w:rsidR="005A66FE" w:rsidRDefault="008E59C4">
            <w:pPr>
              <w:pStyle w:val="TableParagraph"/>
              <w:spacing w:line="263" w:lineRule="exact"/>
              <w:rPr>
                <w:sz w:val="24"/>
              </w:rPr>
            </w:pPr>
            <w:r>
              <w:rPr>
                <w:sz w:val="24"/>
              </w:rPr>
              <w:t xml:space="preserve">The set of link capacities. </w:t>
            </w:r>
            <w:r>
              <w:rPr>
                <w:rFonts w:ascii="Bookman Old Style"/>
                <w:i/>
                <w:sz w:val="24"/>
              </w:rPr>
              <w:t>cap</w:t>
            </w:r>
            <w:r>
              <w:rPr>
                <w:rFonts w:ascii="Trebuchet MS"/>
                <w:i/>
                <w:position w:val="-3"/>
                <w:sz w:val="16"/>
              </w:rPr>
              <w:t>c</w:t>
            </w:r>
            <w:r>
              <w:rPr>
                <w:sz w:val="24"/>
              </w:rPr>
              <w:t>/</w:t>
            </w:r>
            <w:r>
              <w:rPr>
                <w:rFonts w:ascii="Bookman Old Style"/>
                <w:i/>
                <w:sz w:val="24"/>
              </w:rPr>
              <w:t>cap</w:t>
            </w:r>
            <w:r>
              <w:rPr>
                <w:rFonts w:ascii="Trebuchet MS"/>
                <w:i/>
                <w:position w:val="-3"/>
                <w:sz w:val="16"/>
              </w:rPr>
              <w:t xml:space="preserve">n </w:t>
            </w:r>
            <w:r>
              <w:rPr>
                <w:sz w:val="24"/>
              </w:rPr>
              <w:t>is link ca-</w:t>
            </w:r>
          </w:p>
          <w:p w14:paraId="2A5F7441" w14:textId="77777777" w:rsidR="005A66FE" w:rsidRDefault="008E59C4">
            <w:pPr>
              <w:pStyle w:val="TableParagraph"/>
              <w:spacing w:line="295" w:lineRule="exact"/>
              <w:rPr>
                <w:rFonts w:ascii="Bookman Old Style"/>
                <w:i/>
                <w:sz w:val="24"/>
              </w:rPr>
            </w:pPr>
            <w:r>
              <w:rPr>
                <w:sz w:val="24"/>
              </w:rPr>
              <w:t xml:space="preserve">pacity between </w:t>
            </w:r>
            <w:r>
              <w:rPr>
                <w:rFonts w:ascii="Bookman Old Style"/>
                <w:i/>
                <w:sz w:val="24"/>
              </w:rPr>
              <w:t>c</w:t>
            </w:r>
            <w:r>
              <w:rPr>
                <w:sz w:val="24"/>
              </w:rPr>
              <w:t>/</w:t>
            </w:r>
            <w:r>
              <w:rPr>
                <w:rFonts w:ascii="Bookman Old Style"/>
                <w:i/>
                <w:sz w:val="24"/>
              </w:rPr>
              <w:t>h</w:t>
            </w:r>
            <w:r>
              <w:rPr>
                <w:rFonts w:ascii="Trebuchet MS"/>
                <w:i/>
                <w:position w:val="-3"/>
                <w:sz w:val="16"/>
              </w:rPr>
              <w:t xml:space="preserve">n </w:t>
            </w:r>
            <w:r>
              <w:rPr>
                <w:sz w:val="24"/>
              </w:rPr>
              <w:t xml:space="preserve">and </w:t>
            </w:r>
            <w:r>
              <w:rPr>
                <w:rFonts w:ascii="Bookman Old Style"/>
                <w:i/>
                <w:sz w:val="24"/>
              </w:rPr>
              <w:t>dut</w:t>
            </w:r>
          </w:p>
        </w:tc>
      </w:tr>
      <w:tr w:rsidR="005A66FE" w14:paraId="329C617B" w14:textId="77777777">
        <w:trPr>
          <w:trHeight w:hRule="exact" w:val="875"/>
        </w:trPr>
        <w:tc>
          <w:tcPr>
            <w:tcW w:w="1112" w:type="dxa"/>
          </w:tcPr>
          <w:p w14:paraId="144ADA39" w14:textId="77777777" w:rsidR="005A66FE" w:rsidRDefault="008E59C4">
            <w:pPr>
              <w:pStyle w:val="TableParagraph"/>
              <w:rPr>
                <w:sz w:val="24"/>
              </w:rPr>
            </w:pPr>
            <w:r>
              <w:rPr>
                <w:sz w:val="24"/>
              </w:rPr>
              <w:t>C2D</w:t>
            </w:r>
          </w:p>
        </w:tc>
        <w:tc>
          <w:tcPr>
            <w:tcW w:w="3074" w:type="dxa"/>
            <w:gridSpan w:val="4"/>
          </w:tcPr>
          <w:p w14:paraId="16A280BF" w14:textId="77777777" w:rsidR="005A66FE" w:rsidRDefault="008E59C4">
            <w:pPr>
              <w:pStyle w:val="TableParagraph"/>
              <w:spacing w:line="304" w:lineRule="exact"/>
              <w:ind w:right="19"/>
              <w:rPr>
                <w:rFonts w:ascii="Meiryo" w:hAnsi="Meiryo"/>
                <w:i/>
                <w:sz w:val="24"/>
              </w:rPr>
            </w:pPr>
            <w:r>
              <w:rPr>
                <w:rFonts w:ascii="Bookman Old Style" w:hAnsi="Bookman Old Style"/>
                <w:i/>
                <w:w w:val="105"/>
                <w:position w:val="4"/>
                <w:sz w:val="24"/>
              </w:rPr>
              <w:t xml:space="preserve">CD </w:t>
            </w:r>
            <w:r>
              <w:rPr>
                <w:rFonts w:ascii="Tahoma" w:hAnsi="Tahoma"/>
                <w:w w:val="105"/>
                <w:position w:val="4"/>
                <w:sz w:val="24"/>
              </w:rPr>
              <w:t xml:space="preserve">= </w:t>
            </w:r>
            <w:r>
              <w:rPr>
                <w:rFonts w:ascii="Meiryo" w:hAnsi="Meiryo"/>
                <w:i/>
                <w:w w:val="105"/>
                <w:position w:val="4"/>
                <w:sz w:val="24"/>
              </w:rPr>
              <w:t>{</w:t>
            </w:r>
            <w:r>
              <w:rPr>
                <w:rFonts w:ascii="Bookman Old Style" w:hAnsi="Bookman Old Style"/>
                <w:i/>
                <w:w w:val="105"/>
                <w:position w:val="4"/>
                <w:sz w:val="24"/>
              </w:rPr>
              <w:t>P</w:t>
            </w:r>
            <w:r>
              <w:rPr>
                <w:rFonts w:ascii="Trebuchet MS" w:hAnsi="Trebuchet MS"/>
                <w:i/>
                <w:w w:val="105"/>
                <w:sz w:val="16"/>
              </w:rPr>
              <w:t>packet</w:t>
            </w:r>
            <w:r>
              <w:rPr>
                <w:rFonts w:ascii="Arial" w:hAnsi="Arial"/>
                <w:i/>
                <w:w w:val="105"/>
                <w:sz w:val="16"/>
              </w:rPr>
              <w:t>−</w:t>
            </w:r>
            <w:r>
              <w:rPr>
                <w:rFonts w:ascii="Trebuchet MS" w:hAnsi="Trebuchet MS"/>
                <w:i/>
                <w:w w:val="105"/>
                <w:sz w:val="16"/>
              </w:rPr>
              <w:t>out</w:t>
            </w:r>
            <w:r>
              <w:rPr>
                <w:rFonts w:ascii="Meiryo" w:hAnsi="Meiryo"/>
                <w:i/>
                <w:w w:val="105"/>
                <w:position w:val="4"/>
                <w:sz w:val="24"/>
              </w:rPr>
              <w:t>}</w:t>
            </w:r>
          </w:p>
        </w:tc>
        <w:tc>
          <w:tcPr>
            <w:tcW w:w="4775" w:type="dxa"/>
          </w:tcPr>
          <w:p w14:paraId="7331D02A" w14:textId="77777777" w:rsidR="005A66FE" w:rsidRDefault="008E59C4">
            <w:pPr>
              <w:pStyle w:val="TableParagraph"/>
              <w:spacing w:line="272" w:lineRule="exact"/>
              <w:rPr>
                <w:rFonts w:ascii="Trebuchet MS" w:hAnsi="Trebuchet MS"/>
                <w:i/>
                <w:sz w:val="16"/>
              </w:rPr>
            </w:pPr>
            <w:r>
              <w:rPr>
                <w:sz w:val="24"/>
              </w:rPr>
              <w:t xml:space="preserve">The  set  of  parameters  for  C2D.    </w:t>
            </w:r>
            <w:r>
              <w:rPr>
                <w:rFonts w:ascii="Bookman Old Style" w:hAnsi="Bookman Old Style"/>
                <w:i/>
                <w:sz w:val="24"/>
              </w:rPr>
              <w:t>P</w:t>
            </w:r>
            <w:r>
              <w:rPr>
                <w:rFonts w:ascii="Trebuchet MS" w:hAnsi="Trebuchet MS"/>
                <w:i/>
                <w:position w:val="-3"/>
                <w:sz w:val="16"/>
              </w:rPr>
              <w:t>packet</w:t>
            </w:r>
            <w:r>
              <w:rPr>
                <w:rFonts w:ascii="Arial" w:hAnsi="Arial"/>
                <w:i/>
                <w:position w:val="-3"/>
                <w:sz w:val="16"/>
              </w:rPr>
              <w:t>−</w:t>
            </w:r>
            <w:r>
              <w:rPr>
                <w:rFonts w:ascii="Trebuchet MS" w:hAnsi="Trebuchet MS"/>
                <w:i/>
                <w:position w:val="-3"/>
                <w:sz w:val="16"/>
              </w:rPr>
              <w:t>out</w:t>
            </w:r>
          </w:p>
          <w:p w14:paraId="590BBE9D" w14:textId="77777777" w:rsidR="005A66FE" w:rsidRDefault="008E59C4">
            <w:pPr>
              <w:pStyle w:val="TableParagraph"/>
              <w:spacing w:line="249" w:lineRule="auto"/>
              <w:ind w:right="93"/>
              <w:rPr>
                <w:rFonts w:ascii="Bookman Old Style"/>
                <w:i/>
                <w:sz w:val="24"/>
              </w:rPr>
            </w:pPr>
            <w:r>
              <w:rPr>
                <w:sz w:val="24"/>
              </w:rPr>
              <w:t xml:space="preserve">means the performance of packet-out operation </w:t>
            </w:r>
            <w:r>
              <w:rPr>
                <w:w w:val="95"/>
                <w:sz w:val="24"/>
              </w:rPr>
              <w:t xml:space="preserve">in </w:t>
            </w:r>
            <w:r>
              <w:rPr>
                <w:rFonts w:ascii="Bookman Old Style"/>
                <w:i/>
                <w:w w:val="95"/>
                <w:sz w:val="24"/>
              </w:rPr>
              <w:t>dut</w:t>
            </w:r>
          </w:p>
        </w:tc>
      </w:tr>
      <w:tr w:rsidR="005A66FE" w14:paraId="0330E11F" w14:textId="77777777">
        <w:trPr>
          <w:trHeight w:hRule="exact" w:val="875"/>
        </w:trPr>
        <w:tc>
          <w:tcPr>
            <w:tcW w:w="1112" w:type="dxa"/>
          </w:tcPr>
          <w:p w14:paraId="34547A5C" w14:textId="77777777" w:rsidR="005A66FE" w:rsidRDefault="008E59C4">
            <w:pPr>
              <w:pStyle w:val="TableParagraph"/>
              <w:rPr>
                <w:sz w:val="24"/>
              </w:rPr>
            </w:pPr>
            <w:r>
              <w:rPr>
                <w:sz w:val="24"/>
              </w:rPr>
              <w:t>D2C</w:t>
            </w:r>
          </w:p>
        </w:tc>
        <w:tc>
          <w:tcPr>
            <w:tcW w:w="3074" w:type="dxa"/>
            <w:gridSpan w:val="4"/>
          </w:tcPr>
          <w:p w14:paraId="27E6EA9F" w14:textId="77777777" w:rsidR="005A66FE" w:rsidRDefault="008E59C4">
            <w:pPr>
              <w:pStyle w:val="TableParagraph"/>
              <w:spacing w:line="304" w:lineRule="exact"/>
              <w:ind w:right="19"/>
              <w:rPr>
                <w:rFonts w:ascii="Meiryo" w:hAnsi="Meiryo"/>
                <w:i/>
                <w:sz w:val="24"/>
              </w:rPr>
            </w:pPr>
            <w:r>
              <w:rPr>
                <w:rFonts w:ascii="Bookman Old Style" w:hAnsi="Bookman Old Style"/>
                <w:i/>
                <w:w w:val="105"/>
                <w:position w:val="4"/>
                <w:sz w:val="24"/>
              </w:rPr>
              <w:t xml:space="preserve">DC </w:t>
            </w:r>
            <w:r>
              <w:rPr>
                <w:rFonts w:ascii="Tahoma" w:hAnsi="Tahoma"/>
                <w:w w:val="105"/>
                <w:position w:val="4"/>
                <w:sz w:val="24"/>
              </w:rPr>
              <w:t xml:space="preserve">= </w:t>
            </w:r>
            <w:r>
              <w:rPr>
                <w:rFonts w:ascii="Meiryo" w:hAnsi="Meiryo"/>
                <w:i/>
                <w:w w:val="105"/>
                <w:position w:val="4"/>
                <w:sz w:val="24"/>
              </w:rPr>
              <w:t>{</w:t>
            </w:r>
            <w:r>
              <w:rPr>
                <w:rFonts w:ascii="Bookman Old Style" w:hAnsi="Bookman Old Style"/>
                <w:i/>
                <w:w w:val="105"/>
                <w:position w:val="4"/>
                <w:sz w:val="24"/>
              </w:rPr>
              <w:t>P</w:t>
            </w:r>
            <w:r>
              <w:rPr>
                <w:rFonts w:ascii="Trebuchet MS" w:hAnsi="Trebuchet MS"/>
                <w:i/>
                <w:w w:val="105"/>
                <w:sz w:val="16"/>
              </w:rPr>
              <w:t>packet</w:t>
            </w:r>
            <w:r>
              <w:rPr>
                <w:rFonts w:ascii="Arial" w:hAnsi="Arial"/>
                <w:i/>
                <w:w w:val="105"/>
                <w:sz w:val="16"/>
              </w:rPr>
              <w:t>−</w:t>
            </w:r>
            <w:r>
              <w:rPr>
                <w:rFonts w:ascii="Trebuchet MS" w:hAnsi="Trebuchet MS"/>
                <w:i/>
                <w:w w:val="105"/>
                <w:sz w:val="16"/>
              </w:rPr>
              <w:t>in</w:t>
            </w:r>
            <w:r>
              <w:rPr>
                <w:rFonts w:ascii="Meiryo" w:hAnsi="Meiryo"/>
                <w:i/>
                <w:w w:val="105"/>
                <w:position w:val="4"/>
                <w:sz w:val="24"/>
              </w:rPr>
              <w:t>}</w:t>
            </w:r>
          </w:p>
        </w:tc>
        <w:tc>
          <w:tcPr>
            <w:tcW w:w="4775" w:type="dxa"/>
          </w:tcPr>
          <w:p w14:paraId="60C3AF60" w14:textId="77777777" w:rsidR="005A66FE" w:rsidRDefault="008E59C4">
            <w:pPr>
              <w:pStyle w:val="TableParagraph"/>
              <w:spacing w:line="272" w:lineRule="exact"/>
              <w:rPr>
                <w:rFonts w:ascii="Trebuchet MS" w:hAnsi="Trebuchet MS"/>
                <w:i/>
                <w:sz w:val="16"/>
              </w:rPr>
            </w:pPr>
            <w:r>
              <w:rPr>
                <w:sz w:val="24"/>
              </w:rPr>
              <w:t xml:space="preserve">The   set   of   parameters   for   D2C. </w:t>
            </w:r>
            <w:r>
              <w:rPr>
                <w:rFonts w:ascii="Bookman Old Style" w:hAnsi="Bookman Old Style"/>
                <w:i/>
                <w:sz w:val="24"/>
              </w:rPr>
              <w:t>P</w:t>
            </w:r>
            <w:r>
              <w:rPr>
                <w:rFonts w:ascii="Trebuchet MS" w:hAnsi="Trebuchet MS"/>
                <w:i/>
                <w:position w:val="-3"/>
                <w:sz w:val="16"/>
              </w:rPr>
              <w:t>packet</w:t>
            </w:r>
            <w:r>
              <w:rPr>
                <w:rFonts w:ascii="Arial" w:hAnsi="Arial"/>
                <w:i/>
                <w:position w:val="-3"/>
                <w:sz w:val="16"/>
              </w:rPr>
              <w:t>−</w:t>
            </w:r>
            <w:r>
              <w:rPr>
                <w:rFonts w:ascii="Trebuchet MS" w:hAnsi="Trebuchet MS"/>
                <w:i/>
                <w:position w:val="-3"/>
                <w:sz w:val="16"/>
              </w:rPr>
              <w:t>in</w:t>
            </w:r>
          </w:p>
          <w:p w14:paraId="4E2BD901" w14:textId="77777777" w:rsidR="005A66FE" w:rsidRDefault="008E59C4">
            <w:pPr>
              <w:pStyle w:val="TableParagraph"/>
              <w:spacing w:line="249" w:lineRule="auto"/>
              <w:ind w:right="93"/>
              <w:rPr>
                <w:rFonts w:ascii="Bookman Old Style"/>
                <w:i/>
                <w:sz w:val="24"/>
              </w:rPr>
            </w:pPr>
            <w:r>
              <w:rPr>
                <w:sz w:val="24"/>
              </w:rPr>
              <w:t xml:space="preserve">means the performance of packet-in operation </w:t>
            </w:r>
            <w:r>
              <w:rPr>
                <w:w w:val="95"/>
                <w:sz w:val="24"/>
              </w:rPr>
              <w:t xml:space="preserve">in </w:t>
            </w:r>
            <w:r>
              <w:rPr>
                <w:rFonts w:ascii="Bookman Old Style"/>
                <w:i/>
                <w:w w:val="95"/>
                <w:sz w:val="24"/>
              </w:rPr>
              <w:t>dut</w:t>
            </w:r>
          </w:p>
        </w:tc>
      </w:tr>
      <w:tr w:rsidR="005A66FE" w14:paraId="2606832E" w14:textId="77777777">
        <w:trPr>
          <w:trHeight w:hRule="exact" w:val="297"/>
        </w:trPr>
        <w:tc>
          <w:tcPr>
            <w:tcW w:w="1112" w:type="dxa"/>
            <w:vMerge w:val="restart"/>
          </w:tcPr>
          <w:p w14:paraId="05390901" w14:textId="77777777" w:rsidR="005A66FE" w:rsidRDefault="005A66FE">
            <w:pPr>
              <w:pStyle w:val="TableParagraph"/>
              <w:spacing w:line="240" w:lineRule="auto"/>
              <w:ind w:left="0"/>
              <w:rPr>
                <w:sz w:val="24"/>
              </w:rPr>
            </w:pPr>
          </w:p>
          <w:p w14:paraId="781B1B51" w14:textId="77777777" w:rsidR="005A66FE" w:rsidRDefault="005A66FE">
            <w:pPr>
              <w:pStyle w:val="TableParagraph"/>
              <w:spacing w:before="4" w:line="240" w:lineRule="auto"/>
              <w:ind w:left="0"/>
              <w:rPr>
                <w:sz w:val="24"/>
              </w:rPr>
            </w:pPr>
          </w:p>
          <w:p w14:paraId="42F3ECD9" w14:textId="77777777" w:rsidR="005A66FE" w:rsidRDefault="008E59C4">
            <w:pPr>
              <w:pStyle w:val="TableParagraph"/>
              <w:spacing w:line="240" w:lineRule="auto"/>
              <w:rPr>
                <w:sz w:val="24"/>
              </w:rPr>
            </w:pPr>
            <w:r>
              <w:rPr>
                <w:sz w:val="24"/>
              </w:rPr>
              <w:t>OFD</w:t>
            </w:r>
          </w:p>
        </w:tc>
        <w:tc>
          <w:tcPr>
            <w:tcW w:w="3074" w:type="dxa"/>
            <w:gridSpan w:val="4"/>
          </w:tcPr>
          <w:p w14:paraId="22D22A42" w14:textId="77777777" w:rsidR="005A66FE" w:rsidRDefault="008E59C4">
            <w:pPr>
              <w:pStyle w:val="TableParagraph"/>
              <w:spacing w:line="274" w:lineRule="exact"/>
              <w:ind w:right="19"/>
              <w:rPr>
                <w:rFonts w:ascii="Trebuchet MS" w:hAnsi="Trebuchet MS"/>
                <w:i/>
                <w:sz w:val="16"/>
              </w:rPr>
            </w:pPr>
            <w:r>
              <w:rPr>
                <w:rFonts w:ascii="Bookman Old Style" w:hAnsi="Bookman Old Style"/>
                <w:i/>
                <w:w w:val="105"/>
                <w:position w:val="4"/>
                <w:sz w:val="24"/>
              </w:rPr>
              <w:t>T</w:t>
            </w:r>
            <w:r>
              <w:rPr>
                <w:rFonts w:ascii="Trebuchet MS" w:hAnsi="Trebuchet MS"/>
                <w:i/>
                <w:w w:val="105"/>
                <w:sz w:val="16"/>
              </w:rPr>
              <w:t>action</w:t>
            </w:r>
            <w:r>
              <w:rPr>
                <w:rFonts w:ascii="Arial" w:hAnsi="Arial"/>
                <w:i/>
                <w:w w:val="105"/>
                <w:sz w:val="16"/>
              </w:rPr>
              <w:t>−</w:t>
            </w:r>
            <w:r>
              <w:rPr>
                <w:rFonts w:ascii="Trebuchet MS" w:hAnsi="Trebuchet MS"/>
                <w:i/>
                <w:w w:val="105"/>
                <w:sz w:val="16"/>
              </w:rPr>
              <w:t>set</w:t>
            </w:r>
          </w:p>
        </w:tc>
        <w:tc>
          <w:tcPr>
            <w:tcW w:w="4775" w:type="dxa"/>
          </w:tcPr>
          <w:p w14:paraId="73ABEF41" w14:textId="77777777" w:rsidR="005A66FE" w:rsidRDefault="008E59C4">
            <w:pPr>
              <w:pStyle w:val="TableParagraph"/>
              <w:spacing w:line="258" w:lineRule="exact"/>
              <w:rPr>
                <w:rFonts w:ascii="Bookman Old Style"/>
                <w:i/>
                <w:sz w:val="24"/>
              </w:rPr>
            </w:pPr>
            <w:r>
              <w:rPr>
                <w:sz w:val="24"/>
              </w:rPr>
              <w:t xml:space="preserve">The time of action set execution in </w:t>
            </w:r>
            <w:r>
              <w:rPr>
                <w:rFonts w:ascii="Bookman Old Style"/>
                <w:i/>
                <w:sz w:val="24"/>
              </w:rPr>
              <w:t>dut</w:t>
            </w:r>
          </w:p>
        </w:tc>
      </w:tr>
      <w:tr w:rsidR="005A66FE" w14:paraId="3787D360" w14:textId="77777777">
        <w:trPr>
          <w:trHeight w:hRule="exact" w:val="289"/>
        </w:trPr>
        <w:tc>
          <w:tcPr>
            <w:tcW w:w="1112" w:type="dxa"/>
            <w:vMerge/>
          </w:tcPr>
          <w:p w14:paraId="62E34B35" w14:textId="77777777" w:rsidR="005A66FE" w:rsidRDefault="005A66FE"/>
        </w:tc>
        <w:tc>
          <w:tcPr>
            <w:tcW w:w="3074" w:type="dxa"/>
            <w:gridSpan w:val="4"/>
          </w:tcPr>
          <w:p w14:paraId="44C925BE" w14:textId="77777777" w:rsidR="005A66FE" w:rsidRDefault="008E59C4">
            <w:pPr>
              <w:pStyle w:val="TableParagraph"/>
              <w:spacing w:line="266" w:lineRule="exact"/>
              <w:ind w:right="19"/>
              <w:rPr>
                <w:rFonts w:ascii="Trebuchet MS" w:hAnsi="Trebuchet MS"/>
                <w:i/>
                <w:sz w:val="16"/>
              </w:rPr>
            </w:pPr>
            <w:r>
              <w:rPr>
                <w:rFonts w:ascii="Bookman Old Style" w:hAnsi="Bookman Old Style"/>
                <w:i/>
                <w:position w:val="4"/>
                <w:sz w:val="24"/>
              </w:rPr>
              <w:t>T</w:t>
            </w:r>
            <w:r>
              <w:rPr>
                <w:rFonts w:ascii="Trebuchet MS" w:hAnsi="Trebuchet MS"/>
                <w:i/>
                <w:sz w:val="16"/>
              </w:rPr>
              <w:t>table</w:t>
            </w:r>
            <w:r>
              <w:rPr>
                <w:rFonts w:ascii="Arial" w:hAnsi="Arial"/>
                <w:i/>
                <w:sz w:val="16"/>
              </w:rPr>
              <w:t>−</w:t>
            </w:r>
            <w:r>
              <w:rPr>
                <w:rFonts w:ascii="Trebuchet MS" w:hAnsi="Trebuchet MS"/>
                <w:i/>
                <w:sz w:val="16"/>
              </w:rPr>
              <w:t>pipline</w:t>
            </w:r>
          </w:p>
        </w:tc>
        <w:tc>
          <w:tcPr>
            <w:tcW w:w="4775" w:type="dxa"/>
          </w:tcPr>
          <w:p w14:paraId="73B9BCAB" w14:textId="77777777" w:rsidR="005A66FE" w:rsidRDefault="008E59C4">
            <w:pPr>
              <w:pStyle w:val="TableParagraph"/>
              <w:spacing w:line="250" w:lineRule="exact"/>
              <w:rPr>
                <w:rFonts w:ascii="Bookman Old Style"/>
                <w:i/>
                <w:sz w:val="24"/>
              </w:rPr>
            </w:pPr>
            <w:r>
              <w:rPr>
                <w:sz w:val="24"/>
              </w:rPr>
              <w:t xml:space="preserve">The time of table pipeline in </w:t>
            </w:r>
            <w:r>
              <w:rPr>
                <w:rFonts w:ascii="Bookman Old Style"/>
                <w:i/>
                <w:sz w:val="24"/>
              </w:rPr>
              <w:t>dut</w:t>
            </w:r>
          </w:p>
        </w:tc>
      </w:tr>
      <w:tr w:rsidR="005A66FE" w14:paraId="09A7DDBC" w14:textId="77777777">
        <w:trPr>
          <w:trHeight w:hRule="exact" w:val="289"/>
        </w:trPr>
        <w:tc>
          <w:tcPr>
            <w:tcW w:w="1112" w:type="dxa"/>
            <w:vMerge/>
          </w:tcPr>
          <w:p w14:paraId="70C4C909" w14:textId="77777777" w:rsidR="005A66FE" w:rsidRDefault="005A66FE"/>
        </w:tc>
        <w:tc>
          <w:tcPr>
            <w:tcW w:w="3074" w:type="dxa"/>
            <w:gridSpan w:val="4"/>
          </w:tcPr>
          <w:p w14:paraId="48616331" w14:textId="77777777" w:rsidR="005A66FE" w:rsidRDefault="008E59C4">
            <w:pPr>
              <w:pStyle w:val="TableParagraph"/>
              <w:spacing w:line="250" w:lineRule="exact"/>
              <w:ind w:right="19"/>
              <w:rPr>
                <w:rFonts w:ascii="Bookman Old Style"/>
                <w:i/>
                <w:sz w:val="24"/>
              </w:rPr>
            </w:pPr>
            <w:r>
              <w:rPr>
                <w:rFonts w:ascii="Bookman Old Style"/>
                <w:i/>
                <w:sz w:val="24"/>
              </w:rPr>
              <w:t>buf</w:t>
            </w:r>
          </w:p>
        </w:tc>
        <w:tc>
          <w:tcPr>
            <w:tcW w:w="4775" w:type="dxa"/>
          </w:tcPr>
          <w:p w14:paraId="5B2731A1" w14:textId="77777777" w:rsidR="005A66FE" w:rsidRDefault="008E59C4">
            <w:pPr>
              <w:pStyle w:val="TableParagraph"/>
              <w:spacing w:line="250" w:lineRule="exact"/>
              <w:rPr>
                <w:rFonts w:ascii="Bookman Old Style"/>
                <w:i/>
                <w:sz w:val="24"/>
              </w:rPr>
            </w:pPr>
            <w:r>
              <w:rPr>
                <w:sz w:val="24"/>
              </w:rPr>
              <w:t xml:space="preserve">The size of buffer in </w:t>
            </w:r>
            <w:r>
              <w:rPr>
                <w:rFonts w:ascii="Bookman Old Style"/>
                <w:i/>
                <w:sz w:val="24"/>
              </w:rPr>
              <w:t>dut</w:t>
            </w:r>
          </w:p>
        </w:tc>
      </w:tr>
      <w:tr w:rsidR="005A66FE" w14:paraId="35DC61AE" w14:textId="77777777">
        <w:trPr>
          <w:trHeight w:hRule="exact" w:val="289"/>
        </w:trPr>
        <w:tc>
          <w:tcPr>
            <w:tcW w:w="1112" w:type="dxa"/>
            <w:vMerge/>
          </w:tcPr>
          <w:p w14:paraId="07F22C86" w14:textId="77777777" w:rsidR="005A66FE" w:rsidRDefault="005A66FE"/>
        </w:tc>
        <w:tc>
          <w:tcPr>
            <w:tcW w:w="3074" w:type="dxa"/>
            <w:gridSpan w:val="4"/>
          </w:tcPr>
          <w:p w14:paraId="70A2BF22" w14:textId="77777777" w:rsidR="005A66FE" w:rsidRDefault="008E59C4">
            <w:pPr>
              <w:pStyle w:val="TableParagraph"/>
              <w:spacing w:line="266" w:lineRule="exact"/>
              <w:ind w:right="19"/>
              <w:rPr>
                <w:rFonts w:ascii="Trebuchet MS"/>
                <w:i/>
                <w:sz w:val="16"/>
              </w:rPr>
            </w:pPr>
            <w:r>
              <w:rPr>
                <w:rFonts w:ascii="Bookman Old Style"/>
                <w:i/>
                <w:position w:val="4"/>
                <w:sz w:val="24"/>
              </w:rPr>
              <w:t>Acc</w:t>
            </w:r>
            <w:r>
              <w:rPr>
                <w:rFonts w:ascii="Trebuchet MS"/>
                <w:i/>
                <w:sz w:val="16"/>
              </w:rPr>
              <w:t>timeout</w:t>
            </w:r>
          </w:p>
        </w:tc>
        <w:tc>
          <w:tcPr>
            <w:tcW w:w="4775" w:type="dxa"/>
          </w:tcPr>
          <w:p w14:paraId="2E8B6CDF" w14:textId="77777777" w:rsidR="005A66FE" w:rsidRDefault="008E59C4">
            <w:pPr>
              <w:pStyle w:val="TableParagraph"/>
              <w:spacing w:line="250" w:lineRule="exact"/>
              <w:rPr>
                <w:rFonts w:ascii="Bookman Old Style"/>
                <w:i/>
                <w:sz w:val="24"/>
              </w:rPr>
            </w:pPr>
            <w:r>
              <w:rPr>
                <w:sz w:val="24"/>
              </w:rPr>
              <w:t xml:space="preserve">The accuracy of timeout in </w:t>
            </w:r>
            <w:r>
              <w:rPr>
                <w:rFonts w:ascii="Bookman Old Style"/>
                <w:i/>
                <w:sz w:val="24"/>
              </w:rPr>
              <w:t>dut</w:t>
            </w:r>
          </w:p>
        </w:tc>
      </w:tr>
      <w:tr w:rsidR="005A66FE" w14:paraId="04133D2D" w14:textId="77777777">
        <w:trPr>
          <w:trHeight w:hRule="exact" w:val="289"/>
        </w:trPr>
        <w:tc>
          <w:tcPr>
            <w:tcW w:w="1112" w:type="dxa"/>
            <w:vMerge/>
          </w:tcPr>
          <w:p w14:paraId="629C32AA" w14:textId="77777777" w:rsidR="005A66FE" w:rsidRDefault="005A66FE"/>
        </w:tc>
        <w:tc>
          <w:tcPr>
            <w:tcW w:w="3074" w:type="dxa"/>
            <w:gridSpan w:val="4"/>
          </w:tcPr>
          <w:p w14:paraId="1D509786" w14:textId="77777777" w:rsidR="005A66FE" w:rsidRDefault="008E59C4">
            <w:pPr>
              <w:pStyle w:val="TableParagraph"/>
              <w:spacing w:line="266" w:lineRule="exact"/>
              <w:ind w:right="19"/>
              <w:rPr>
                <w:rFonts w:ascii="Trebuchet MS"/>
                <w:i/>
                <w:sz w:val="16"/>
              </w:rPr>
            </w:pPr>
            <w:r>
              <w:rPr>
                <w:rFonts w:ascii="Bookman Old Style"/>
                <w:i/>
                <w:position w:val="4"/>
                <w:sz w:val="24"/>
              </w:rPr>
              <w:t>P</w:t>
            </w:r>
            <w:r>
              <w:rPr>
                <w:rFonts w:ascii="Trebuchet MS"/>
                <w:i/>
                <w:sz w:val="16"/>
              </w:rPr>
              <w:t>pipeline</w:t>
            </w:r>
          </w:p>
        </w:tc>
        <w:tc>
          <w:tcPr>
            <w:tcW w:w="4775" w:type="dxa"/>
          </w:tcPr>
          <w:p w14:paraId="37D1BB82" w14:textId="77777777" w:rsidR="005A66FE" w:rsidRDefault="008E59C4">
            <w:pPr>
              <w:pStyle w:val="TableParagraph"/>
              <w:spacing w:line="250" w:lineRule="exact"/>
              <w:rPr>
                <w:rFonts w:ascii="Bookman Old Style"/>
                <w:i/>
                <w:sz w:val="24"/>
              </w:rPr>
            </w:pPr>
            <w:r>
              <w:rPr>
                <w:sz w:val="24"/>
              </w:rPr>
              <w:t xml:space="preserve">The performance of table pipeline in </w:t>
            </w:r>
            <w:r>
              <w:rPr>
                <w:rFonts w:ascii="Bookman Old Style"/>
                <w:i/>
                <w:sz w:val="24"/>
              </w:rPr>
              <w:t>dut</w:t>
            </w:r>
          </w:p>
        </w:tc>
      </w:tr>
      <w:tr w:rsidR="005A66FE" w14:paraId="4742D33E" w14:textId="77777777">
        <w:trPr>
          <w:trHeight w:hRule="exact" w:val="1156"/>
        </w:trPr>
        <w:tc>
          <w:tcPr>
            <w:tcW w:w="1112" w:type="dxa"/>
            <w:vMerge/>
          </w:tcPr>
          <w:p w14:paraId="711E9DBE" w14:textId="77777777" w:rsidR="005A66FE" w:rsidRDefault="005A66FE"/>
        </w:tc>
        <w:tc>
          <w:tcPr>
            <w:tcW w:w="3074" w:type="dxa"/>
            <w:gridSpan w:val="4"/>
          </w:tcPr>
          <w:p w14:paraId="3E967D48" w14:textId="77777777" w:rsidR="005A66FE" w:rsidRDefault="008E59C4">
            <w:pPr>
              <w:pStyle w:val="TableParagraph"/>
              <w:spacing w:line="274" w:lineRule="exact"/>
              <w:ind w:right="19"/>
              <w:rPr>
                <w:rFonts w:ascii="Bookman Old Style" w:hAnsi="Bookman Old Style"/>
                <w:i/>
                <w:sz w:val="24"/>
              </w:rPr>
            </w:pPr>
            <w:r>
              <w:rPr>
                <w:rFonts w:ascii="Bookman Old Style" w:hAnsi="Bookman Old Style"/>
                <w:i/>
                <w:w w:val="105"/>
                <w:position w:val="4"/>
                <w:sz w:val="24"/>
              </w:rPr>
              <w:t>D</w:t>
            </w:r>
            <w:r>
              <w:rPr>
                <w:rFonts w:ascii="Trebuchet MS" w:hAnsi="Trebuchet MS"/>
                <w:i/>
                <w:w w:val="105"/>
                <w:sz w:val="16"/>
              </w:rPr>
              <w:t xml:space="preserve">openflow </w:t>
            </w:r>
            <w:r>
              <w:rPr>
                <w:rFonts w:ascii="Tahoma" w:hAnsi="Tahoma"/>
                <w:w w:val="105"/>
                <w:position w:val="4"/>
                <w:sz w:val="24"/>
              </w:rPr>
              <w:t xml:space="preserve">= </w:t>
            </w:r>
            <w:r>
              <w:rPr>
                <w:rFonts w:ascii="Meiryo" w:hAnsi="Meiryo"/>
                <w:i/>
                <w:w w:val="105"/>
                <w:position w:val="4"/>
                <w:sz w:val="24"/>
              </w:rPr>
              <w:t>{</w:t>
            </w:r>
            <w:r>
              <w:rPr>
                <w:rFonts w:ascii="Bookman Old Style" w:hAnsi="Bookman Old Style"/>
                <w:i/>
                <w:w w:val="105"/>
                <w:position w:val="4"/>
                <w:sz w:val="24"/>
              </w:rPr>
              <w:t>T</w:t>
            </w:r>
            <w:r>
              <w:rPr>
                <w:rFonts w:ascii="Trebuchet MS" w:hAnsi="Trebuchet MS"/>
                <w:i/>
                <w:w w:val="105"/>
                <w:sz w:val="16"/>
              </w:rPr>
              <w:t>action</w:t>
            </w:r>
            <w:r>
              <w:rPr>
                <w:rFonts w:ascii="Arial" w:hAnsi="Arial"/>
                <w:i/>
                <w:w w:val="105"/>
                <w:sz w:val="16"/>
              </w:rPr>
              <w:t>−</w:t>
            </w:r>
            <w:r>
              <w:rPr>
                <w:rFonts w:ascii="Trebuchet MS" w:hAnsi="Trebuchet MS"/>
                <w:i/>
                <w:w w:val="105"/>
                <w:sz w:val="16"/>
              </w:rPr>
              <w:t>set</w:t>
            </w:r>
            <w:r>
              <w:rPr>
                <w:rFonts w:ascii="Bookman Old Style" w:hAnsi="Bookman Old Style"/>
                <w:i/>
                <w:w w:val="105"/>
                <w:position w:val="4"/>
                <w:sz w:val="24"/>
              </w:rPr>
              <w:t>,</w:t>
            </w:r>
          </w:p>
          <w:p w14:paraId="2E51055B" w14:textId="77777777" w:rsidR="005A66FE" w:rsidRDefault="008E59C4">
            <w:pPr>
              <w:pStyle w:val="TableParagraph"/>
              <w:spacing w:before="100" w:line="110" w:lineRule="auto"/>
              <w:ind w:right="19"/>
              <w:rPr>
                <w:rFonts w:ascii="Meiryo" w:hAnsi="Meiryo"/>
                <w:i/>
                <w:sz w:val="24"/>
              </w:rPr>
            </w:pPr>
            <w:r>
              <w:rPr>
                <w:rFonts w:ascii="Bookman Old Style" w:hAnsi="Bookman Old Style"/>
                <w:i/>
                <w:position w:val="4"/>
                <w:sz w:val="24"/>
              </w:rPr>
              <w:t>T</w:t>
            </w:r>
            <w:r>
              <w:rPr>
                <w:rFonts w:ascii="Trebuchet MS" w:hAnsi="Trebuchet MS"/>
                <w:i/>
                <w:sz w:val="16"/>
              </w:rPr>
              <w:t>table</w:t>
            </w:r>
            <w:r>
              <w:rPr>
                <w:rFonts w:ascii="Arial" w:hAnsi="Arial"/>
                <w:i/>
                <w:sz w:val="16"/>
              </w:rPr>
              <w:t>−</w:t>
            </w:r>
            <w:r>
              <w:rPr>
                <w:rFonts w:ascii="Trebuchet MS" w:hAnsi="Trebuchet MS"/>
                <w:i/>
                <w:sz w:val="16"/>
              </w:rPr>
              <w:t>pipeline</w:t>
            </w:r>
            <w:r>
              <w:rPr>
                <w:rFonts w:ascii="Bookman Old Style" w:hAnsi="Bookman Old Style"/>
                <w:i/>
                <w:position w:val="4"/>
                <w:sz w:val="24"/>
              </w:rPr>
              <w:t>, buf, Acc</w:t>
            </w:r>
            <w:r>
              <w:rPr>
                <w:rFonts w:ascii="Trebuchet MS" w:hAnsi="Trebuchet MS"/>
                <w:i/>
                <w:sz w:val="16"/>
              </w:rPr>
              <w:t>timeout</w:t>
            </w:r>
            <w:r>
              <w:rPr>
                <w:rFonts w:ascii="Bookman Old Style" w:hAnsi="Bookman Old Style"/>
                <w:i/>
                <w:position w:val="4"/>
                <w:sz w:val="24"/>
              </w:rPr>
              <w:t>, P</w:t>
            </w:r>
            <w:r>
              <w:rPr>
                <w:rFonts w:ascii="Trebuchet MS" w:hAnsi="Trebuchet MS"/>
                <w:i/>
                <w:sz w:val="16"/>
              </w:rPr>
              <w:t>pipeline</w:t>
            </w:r>
            <w:r>
              <w:rPr>
                <w:rFonts w:ascii="Meiryo" w:hAnsi="Meiryo"/>
                <w:i/>
                <w:position w:val="4"/>
                <w:sz w:val="24"/>
              </w:rPr>
              <w:t>}</w:t>
            </w:r>
          </w:p>
        </w:tc>
        <w:tc>
          <w:tcPr>
            <w:tcW w:w="4775" w:type="dxa"/>
          </w:tcPr>
          <w:p w14:paraId="7547317F" w14:textId="77777777" w:rsidR="005A66FE" w:rsidRDefault="008E59C4">
            <w:pPr>
              <w:pStyle w:val="TableParagraph"/>
              <w:spacing w:line="246" w:lineRule="exact"/>
              <w:rPr>
                <w:sz w:val="24"/>
              </w:rPr>
            </w:pPr>
            <w:r>
              <w:rPr>
                <w:sz w:val="24"/>
              </w:rPr>
              <w:t>The set of parameters for OFD</w:t>
            </w:r>
          </w:p>
        </w:tc>
      </w:tr>
      <w:tr w:rsidR="005A66FE" w14:paraId="1E7DC07C" w14:textId="77777777">
        <w:trPr>
          <w:trHeight w:hRule="exact" w:val="297"/>
        </w:trPr>
        <w:tc>
          <w:tcPr>
            <w:tcW w:w="1112" w:type="dxa"/>
            <w:vMerge w:val="restart"/>
          </w:tcPr>
          <w:p w14:paraId="69AEBFF9" w14:textId="77777777" w:rsidR="005A66FE" w:rsidRDefault="005A66FE">
            <w:pPr>
              <w:pStyle w:val="TableParagraph"/>
              <w:spacing w:before="2" w:line="240" w:lineRule="auto"/>
              <w:ind w:left="0"/>
              <w:rPr>
                <w:sz w:val="23"/>
              </w:rPr>
            </w:pPr>
          </w:p>
          <w:p w14:paraId="7007941D" w14:textId="77777777" w:rsidR="005A66FE" w:rsidRDefault="008E59C4">
            <w:pPr>
              <w:pStyle w:val="TableParagraph"/>
              <w:spacing w:line="240" w:lineRule="auto"/>
              <w:rPr>
                <w:sz w:val="24"/>
              </w:rPr>
            </w:pPr>
            <w:r>
              <w:rPr>
                <w:sz w:val="24"/>
              </w:rPr>
              <w:t>Process</w:t>
            </w:r>
          </w:p>
        </w:tc>
        <w:tc>
          <w:tcPr>
            <w:tcW w:w="3074" w:type="dxa"/>
            <w:gridSpan w:val="4"/>
          </w:tcPr>
          <w:p w14:paraId="6DCA0283" w14:textId="77777777" w:rsidR="005A66FE" w:rsidRDefault="008E59C4">
            <w:pPr>
              <w:pStyle w:val="TableParagraph"/>
              <w:spacing w:line="308" w:lineRule="exact"/>
              <w:ind w:right="19"/>
              <w:rPr>
                <w:rFonts w:ascii="Meiryo" w:hAnsi="Meiryo"/>
                <w:i/>
                <w:sz w:val="24"/>
              </w:rPr>
            </w:pPr>
            <w:r>
              <w:rPr>
                <w:rFonts w:ascii="Bookman Old Style" w:hAnsi="Bookman Old Style"/>
                <w:i/>
                <w:sz w:val="24"/>
              </w:rPr>
              <w:t xml:space="preserve">T B </w:t>
            </w:r>
            <w:r>
              <w:rPr>
                <w:rFonts w:ascii="Tahoma" w:hAnsi="Tahoma"/>
                <w:sz w:val="24"/>
              </w:rPr>
              <w:t xml:space="preserve">= </w:t>
            </w:r>
            <w:r>
              <w:rPr>
                <w:rFonts w:ascii="Meiryo" w:hAnsi="Meiryo"/>
                <w:i/>
                <w:sz w:val="24"/>
              </w:rPr>
              <w:t>{</w:t>
            </w:r>
            <w:r>
              <w:rPr>
                <w:rFonts w:ascii="Bookman Old Style" w:hAnsi="Bookman Old Style"/>
                <w:i/>
                <w:sz w:val="24"/>
              </w:rPr>
              <w:t>table</w:t>
            </w:r>
            <w:r>
              <w:rPr>
                <w:rFonts w:ascii="Trebuchet MS" w:hAnsi="Trebuchet MS"/>
                <w:i/>
                <w:position w:val="-3"/>
                <w:sz w:val="16"/>
              </w:rPr>
              <w:t>i</w:t>
            </w:r>
            <w:r>
              <w:rPr>
                <w:rFonts w:ascii="Meiryo" w:hAnsi="Meiryo"/>
                <w:i/>
                <w:sz w:val="24"/>
              </w:rPr>
              <w:t>|</w:t>
            </w:r>
            <w:r>
              <w:rPr>
                <w:rFonts w:ascii="Tahoma" w:hAnsi="Tahoma"/>
                <w:sz w:val="24"/>
              </w:rPr>
              <w:t xml:space="preserve">0 </w:t>
            </w:r>
            <w:r>
              <w:rPr>
                <w:rFonts w:ascii="Meiryo" w:hAnsi="Meiryo"/>
                <w:i/>
                <w:sz w:val="24"/>
              </w:rPr>
              <w:t xml:space="preserve">≥ </w:t>
            </w:r>
            <w:r>
              <w:rPr>
                <w:rFonts w:ascii="Bookman Old Style" w:hAnsi="Bookman Old Style"/>
                <w:i/>
                <w:sz w:val="24"/>
              </w:rPr>
              <w:t>i &lt; N</w:t>
            </w:r>
            <w:r>
              <w:rPr>
                <w:rFonts w:ascii="Bookman Old Style" w:hAnsi="Bookman Old Style"/>
                <w:i/>
                <w:spacing w:val="-54"/>
                <w:sz w:val="24"/>
              </w:rPr>
              <w:t xml:space="preserve"> </w:t>
            </w:r>
            <w:r>
              <w:rPr>
                <w:rFonts w:ascii="Meiryo" w:hAnsi="Meiryo"/>
                <w:i/>
                <w:sz w:val="24"/>
              </w:rPr>
              <w:t>}</w:t>
            </w:r>
          </w:p>
        </w:tc>
        <w:tc>
          <w:tcPr>
            <w:tcW w:w="4775" w:type="dxa"/>
          </w:tcPr>
          <w:p w14:paraId="79CF3DAB" w14:textId="77777777" w:rsidR="005A66FE" w:rsidRDefault="008E59C4">
            <w:pPr>
              <w:pStyle w:val="TableParagraph"/>
              <w:spacing w:line="258" w:lineRule="exact"/>
              <w:rPr>
                <w:rFonts w:ascii="Bookman Old Style"/>
                <w:i/>
                <w:sz w:val="24"/>
              </w:rPr>
            </w:pPr>
            <w:r>
              <w:rPr>
                <w:sz w:val="24"/>
              </w:rPr>
              <w:t xml:space="preserve">The set of flow tables in </w:t>
            </w:r>
            <w:r>
              <w:rPr>
                <w:rFonts w:ascii="Bookman Old Style"/>
                <w:i/>
                <w:sz w:val="24"/>
              </w:rPr>
              <w:t>dut</w:t>
            </w:r>
          </w:p>
        </w:tc>
      </w:tr>
      <w:tr w:rsidR="005A66FE" w14:paraId="7F323EA3" w14:textId="77777777">
        <w:trPr>
          <w:trHeight w:hRule="exact" w:val="578"/>
        </w:trPr>
        <w:tc>
          <w:tcPr>
            <w:tcW w:w="1112" w:type="dxa"/>
            <w:vMerge/>
          </w:tcPr>
          <w:p w14:paraId="594E1629" w14:textId="77777777" w:rsidR="005A66FE" w:rsidRDefault="005A66FE"/>
        </w:tc>
        <w:tc>
          <w:tcPr>
            <w:tcW w:w="1992" w:type="dxa"/>
            <w:tcBorders>
              <w:right w:val="nil"/>
            </w:tcBorders>
          </w:tcPr>
          <w:p w14:paraId="23B4F6D1" w14:textId="77777777" w:rsidR="005A66FE" w:rsidRDefault="008E59C4">
            <w:pPr>
              <w:pStyle w:val="TableParagraph"/>
              <w:tabs>
                <w:tab w:val="left" w:pos="505"/>
                <w:tab w:val="left" w:pos="893"/>
              </w:tabs>
              <w:spacing w:line="209" w:lineRule="exact"/>
              <w:rPr>
                <w:rFonts w:ascii="Tahoma"/>
                <w:sz w:val="24"/>
              </w:rPr>
            </w:pPr>
            <w:r>
              <w:rPr>
                <w:rFonts w:ascii="Bookman Old Style"/>
                <w:i/>
                <w:w w:val="101"/>
                <w:sz w:val="24"/>
              </w:rPr>
              <w:t>F</w:t>
            </w:r>
            <w:r>
              <w:rPr>
                <w:rFonts w:ascii="Bookman Old Style"/>
                <w:i/>
                <w:sz w:val="24"/>
              </w:rPr>
              <w:tab/>
            </w:r>
            <w:r>
              <w:rPr>
                <w:rFonts w:ascii="Tahoma"/>
                <w:w w:val="104"/>
                <w:sz w:val="24"/>
              </w:rPr>
              <w:t>=</w:t>
            </w:r>
            <w:r>
              <w:rPr>
                <w:rFonts w:ascii="Tahoma"/>
                <w:sz w:val="24"/>
              </w:rPr>
              <w:tab/>
            </w:r>
            <w:r>
              <w:rPr>
                <w:rFonts w:ascii="Meiryo"/>
                <w:i/>
                <w:w w:val="83"/>
                <w:sz w:val="24"/>
              </w:rPr>
              <w:t>{</w:t>
            </w:r>
            <w:r>
              <w:rPr>
                <w:rFonts w:ascii="Bookman Old Style"/>
                <w:i/>
                <w:spacing w:val="25"/>
                <w:w w:val="141"/>
                <w:sz w:val="24"/>
              </w:rPr>
              <w:t>f</w:t>
            </w:r>
            <w:r>
              <w:rPr>
                <w:rFonts w:ascii="Bookman Old Style"/>
                <w:i/>
                <w:spacing w:val="5"/>
                <w:w w:val="103"/>
                <w:sz w:val="24"/>
              </w:rPr>
              <w:t>l</w:t>
            </w:r>
            <w:r>
              <w:rPr>
                <w:rFonts w:ascii="Bookman Old Style"/>
                <w:i/>
                <w:w w:val="82"/>
                <w:sz w:val="24"/>
              </w:rPr>
              <w:t>ow</w:t>
            </w:r>
            <w:r>
              <w:rPr>
                <w:rFonts w:ascii="Trebuchet MS"/>
                <w:i/>
                <w:w w:val="103"/>
                <w:position w:val="-3"/>
                <w:sz w:val="16"/>
              </w:rPr>
              <w:t>i,</w:t>
            </w:r>
            <w:r>
              <w:rPr>
                <w:rFonts w:ascii="Trebuchet MS"/>
                <w:i/>
                <w:spacing w:val="19"/>
                <w:w w:val="103"/>
                <w:position w:val="-3"/>
                <w:sz w:val="16"/>
              </w:rPr>
              <w:t>j</w:t>
            </w:r>
            <w:r>
              <w:rPr>
                <w:rFonts w:ascii="Meiryo"/>
                <w:i/>
                <w:w w:val="62"/>
                <w:sz w:val="24"/>
              </w:rPr>
              <w:t>|</w:t>
            </w:r>
            <w:r>
              <w:rPr>
                <w:rFonts w:ascii="Tahoma"/>
                <w:w w:val="89"/>
                <w:sz w:val="24"/>
              </w:rPr>
              <w:t>0</w:t>
            </w:r>
          </w:p>
          <w:p w14:paraId="706D742F" w14:textId="77777777" w:rsidR="005A66FE" w:rsidRDefault="008E59C4">
            <w:pPr>
              <w:pStyle w:val="TableParagraph"/>
              <w:spacing w:line="380" w:lineRule="exact"/>
              <w:rPr>
                <w:rFonts w:ascii="Meiryo"/>
                <w:i/>
                <w:sz w:val="24"/>
              </w:rPr>
            </w:pPr>
            <w:r>
              <w:rPr>
                <w:rFonts w:ascii="Bookman Old Style"/>
                <w:i/>
                <w:w w:val="105"/>
                <w:sz w:val="24"/>
              </w:rPr>
              <w:t xml:space="preserve">N, </w:t>
            </w:r>
            <w:r>
              <w:rPr>
                <w:rFonts w:ascii="Bookman Old Style"/>
                <w:i/>
                <w:w w:val="120"/>
                <w:sz w:val="24"/>
              </w:rPr>
              <w:t xml:space="preserve">j &gt; </w:t>
            </w:r>
            <w:r>
              <w:rPr>
                <w:rFonts w:ascii="Tahoma"/>
                <w:w w:val="105"/>
                <w:sz w:val="24"/>
              </w:rPr>
              <w:t>0</w:t>
            </w:r>
            <w:r>
              <w:rPr>
                <w:rFonts w:ascii="Meiryo"/>
                <w:i/>
                <w:w w:val="105"/>
                <w:sz w:val="24"/>
              </w:rPr>
              <w:t>}</w:t>
            </w:r>
          </w:p>
        </w:tc>
        <w:tc>
          <w:tcPr>
            <w:tcW w:w="392" w:type="dxa"/>
            <w:tcBorders>
              <w:left w:val="nil"/>
              <w:right w:val="nil"/>
            </w:tcBorders>
          </w:tcPr>
          <w:p w14:paraId="320F1B1F" w14:textId="77777777" w:rsidR="005A66FE" w:rsidRDefault="008E59C4">
            <w:pPr>
              <w:pStyle w:val="TableParagraph"/>
              <w:spacing w:line="300" w:lineRule="exact"/>
              <w:ind w:left="102"/>
              <w:rPr>
                <w:rFonts w:ascii="Meiryo" w:hAnsi="Meiryo"/>
                <w:i/>
                <w:sz w:val="24"/>
              </w:rPr>
            </w:pPr>
            <w:r>
              <w:rPr>
                <w:rFonts w:ascii="Meiryo" w:hAnsi="Meiryo"/>
                <w:i/>
                <w:w w:val="96"/>
                <w:sz w:val="24"/>
              </w:rPr>
              <w:t>≥</w:t>
            </w:r>
          </w:p>
        </w:tc>
        <w:tc>
          <w:tcPr>
            <w:tcW w:w="286" w:type="dxa"/>
            <w:tcBorders>
              <w:left w:val="nil"/>
              <w:right w:val="nil"/>
            </w:tcBorders>
          </w:tcPr>
          <w:p w14:paraId="08904B68" w14:textId="77777777" w:rsidR="005A66FE" w:rsidRDefault="008E59C4">
            <w:pPr>
              <w:pStyle w:val="TableParagraph"/>
              <w:spacing w:line="250" w:lineRule="exact"/>
              <w:ind w:left="0"/>
              <w:jc w:val="center"/>
              <w:rPr>
                <w:rFonts w:ascii="Bookman Old Style"/>
                <w:i/>
                <w:sz w:val="24"/>
              </w:rPr>
            </w:pPr>
            <w:r>
              <w:rPr>
                <w:rFonts w:ascii="Bookman Old Style"/>
                <w:i/>
                <w:w w:val="118"/>
                <w:sz w:val="24"/>
              </w:rPr>
              <w:t>i</w:t>
            </w:r>
          </w:p>
        </w:tc>
        <w:tc>
          <w:tcPr>
            <w:tcW w:w="405" w:type="dxa"/>
            <w:tcBorders>
              <w:left w:val="nil"/>
            </w:tcBorders>
          </w:tcPr>
          <w:p w14:paraId="22A991C6" w14:textId="77777777" w:rsidR="005A66FE" w:rsidRDefault="008E59C4">
            <w:pPr>
              <w:pStyle w:val="TableParagraph"/>
              <w:spacing w:line="250" w:lineRule="exact"/>
              <w:ind w:left="102"/>
              <w:rPr>
                <w:rFonts w:ascii="Bookman Old Style"/>
                <w:i/>
                <w:sz w:val="24"/>
              </w:rPr>
            </w:pPr>
            <w:r>
              <w:rPr>
                <w:rFonts w:ascii="Bookman Old Style"/>
                <w:i/>
                <w:w w:val="126"/>
                <w:sz w:val="24"/>
              </w:rPr>
              <w:t>&lt;</w:t>
            </w:r>
          </w:p>
        </w:tc>
        <w:tc>
          <w:tcPr>
            <w:tcW w:w="4775" w:type="dxa"/>
          </w:tcPr>
          <w:p w14:paraId="5E4A2D39" w14:textId="77777777" w:rsidR="005A66FE" w:rsidRDefault="008E59C4">
            <w:pPr>
              <w:pStyle w:val="TableParagraph"/>
              <w:spacing w:line="263" w:lineRule="exact"/>
              <w:rPr>
                <w:sz w:val="24"/>
              </w:rPr>
            </w:pPr>
            <w:r>
              <w:rPr>
                <w:sz w:val="24"/>
              </w:rPr>
              <w:t xml:space="preserve">The set of flow entries.  </w:t>
            </w:r>
            <w:r>
              <w:rPr>
                <w:rFonts w:ascii="Bookman Old Style"/>
                <w:i/>
                <w:sz w:val="24"/>
              </w:rPr>
              <w:t>flow</w:t>
            </w:r>
            <w:r>
              <w:rPr>
                <w:rFonts w:ascii="Trebuchet MS"/>
                <w:i/>
                <w:position w:val="-3"/>
                <w:sz w:val="16"/>
              </w:rPr>
              <w:t xml:space="preserve">i,j  </w:t>
            </w:r>
            <w:r>
              <w:rPr>
                <w:sz w:val="24"/>
              </w:rPr>
              <w:t>mean the flow</w:t>
            </w:r>
          </w:p>
          <w:p w14:paraId="5EB5CACF" w14:textId="77777777" w:rsidR="005A66FE" w:rsidRDefault="008E59C4">
            <w:pPr>
              <w:pStyle w:val="TableParagraph"/>
              <w:spacing w:line="295" w:lineRule="exact"/>
              <w:rPr>
                <w:sz w:val="24"/>
              </w:rPr>
            </w:pPr>
            <w:r>
              <w:rPr>
                <w:w w:val="95"/>
                <w:sz w:val="24"/>
              </w:rPr>
              <w:t xml:space="preserve">entry in </w:t>
            </w:r>
            <w:r>
              <w:rPr>
                <w:rFonts w:ascii="Bookman Old Style"/>
                <w:i/>
                <w:w w:val="95"/>
                <w:sz w:val="24"/>
              </w:rPr>
              <w:t>table</w:t>
            </w:r>
            <w:r>
              <w:rPr>
                <w:rFonts w:ascii="Trebuchet MS"/>
                <w:i/>
                <w:w w:val="95"/>
                <w:position w:val="-3"/>
                <w:sz w:val="16"/>
              </w:rPr>
              <w:t>i</w:t>
            </w:r>
            <w:r>
              <w:rPr>
                <w:w w:val="95"/>
                <w:sz w:val="24"/>
              </w:rPr>
              <w:t>.</w:t>
            </w:r>
          </w:p>
        </w:tc>
      </w:tr>
      <w:tr w:rsidR="005A66FE" w14:paraId="3F41C6AA" w14:textId="77777777">
        <w:trPr>
          <w:trHeight w:hRule="exact" w:val="578"/>
        </w:trPr>
        <w:tc>
          <w:tcPr>
            <w:tcW w:w="1112" w:type="dxa"/>
            <w:vMerge/>
          </w:tcPr>
          <w:p w14:paraId="4599F271" w14:textId="77777777" w:rsidR="005A66FE" w:rsidRDefault="005A66FE"/>
        </w:tc>
        <w:tc>
          <w:tcPr>
            <w:tcW w:w="3074" w:type="dxa"/>
            <w:gridSpan w:val="4"/>
          </w:tcPr>
          <w:p w14:paraId="3DF6C360" w14:textId="77777777" w:rsidR="005A66FE" w:rsidRDefault="008E59C4">
            <w:pPr>
              <w:pStyle w:val="TableParagraph"/>
              <w:spacing w:line="300" w:lineRule="exact"/>
              <w:ind w:right="19"/>
              <w:rPr>
                <w:rFonts w:ascii="Meiryo"/>
                <w:i/>
                <w:sz w:val="24"/>
              </w:rPr>
            </w:pPr>
            <w:r>
              <w:rPr>
                <w:rFonts w:ascii="Bookman Old Style"/>
                <w:i/>
                <w:sz w:val="24"/>
              </w:rPr>
              <w:t xml:space="preserve">T </w:t>
            </w:r>
            <w:r>
              <w:rPr>
                <w:rFonts w:ascii="Bookman Old Style"/>
                <w:i/>
                <w:spacing w:val="16"/>
                <w:sz w:val="24"/>
              </w:rPr>
              <w:t xml:space="preserve">FC </w:t>
            </w:r>
            <w:r>
              <w:rPr>
                <w:rFonts w:ascii="Tahoma"/>
                <w:sz w:val="24"/>
              </w:rPr>
              <w:t xml:space="preserve">= </w:t>
            </w:r>
            <w:r>
              <w:rPr>
                <w:rFonts w:ascii="Meiryo"/>
                <w:i/>
                <w:spacing w:val="5"/>
                <w:sz w:val="24"/>
              </w:rPr>
              <w:t>{</w:t>
            </w:r>
            <w:r>
              <w:rPr>
                <w:rFonts w:ascii="Bookman Old Style"/>
                <w:i/>
                <w:spacing w:val="5"/>
                <w:sz w:val="24"/>
              </w:rPr>
              <w:t>tfc</w:t>
            </w:r>
            <w:r>
              <w:rPr>
                <w:rFonts w:ascii="Trebuchet MS"/>
                <w:i/>
                <w:spacing w:val="5"/>
                <w:position w:val="-3"/>
                <w:sz w:val="16"/>
              </w:rPr>
              <w:t>y</w:t>
            </w:r>
            <w:r>
              <w:rPr>
                <w:rFonts w:ascii="Meiryo"/>
                <w:i/>
                <w:spacing w:val="5"/>
                <w:sz w:val="24"/>
              </w:rPr>
              <w:t>|</w:t>
            </w:r>
            <w:r>
              <w:rPr>
                <w:rFonts w:ascii="Bookman Old Style"/>
                <w:i/>
                <w:spacing w:val="5"/>
                <w:sz w:val="24"/>
              </w:rPr>
              <w:t xml:space="preserve">y </w:t>
            </w:r>
            <w:r>
              <w:rPr>
                <w:rFonts w:ascii="Bookman Old Style"/>
                <w:i/>
                <w:sz w:val="24"/>
              </w:rPr>
              <w:t xml:space="preserve">&gt; </w:t>
            </w:r>
            <w:r>
              <w:rPr>
                <w:rFonts w:ascii="Tahoma"/>
                <w:sz w:val="24"/>
              </w:rPr>
              <w:t>0</w:t>
            </w:r>
            <w:r>
              <w:rPr>
                <w:rFonts w:ascii="Meiryo"/>
                <w:i/>
                <w:sz w:val="24"/>
              </w:rPr>
              <w:t>}</w:t>
            </w:r>
          </w:p>
        </w:tc>
        <w:tc>
          <w:tcPr>
            <w:tcW w:w="4775" w:type="dxa"/>
          </w:tcPr>
          <w:p w14:paraId="3EB20A0C" w14:textId="77777777" w:rsidR="005A66FE" w:rsidRDefault="008E59C4">
            <w:pPr>
              <w:pStyle w:val="TableParagraph"/>
              <w:spacing w:line="184" w:lineRule="exact"/>
              <w:rPr>
                <w:sz w:val="24"/>
              </w:rPr>
            </w:pPr>
            <w:r>
              <w:rPr>
                <w:sz w:val="24"/>
              </w:rPr>
              <w:t>The</w:t>
            </w:r>
            <w:r>
              <w:rPr>
                <w:spacing w:val="-21"/>
                <w:sz w:val="24"/>
              </w:rPr>
              <w:t xml:space="preserve"> </w:t>
            </w:r>
            <w:r>
              <w:rPr>
                <w:sz w:val="24"/>
              </w:rPr>
              <w:t>set</w:t>
            </w:r>
            <w:r>
              <w:rPr>
                <w:spacing w:val="-21"/>
                <w:sz w:val="24"/>
              </w:rPr>
              <w:t xml:space="preserve"> </w:t>
            </w:r>
            <w:r>
              <w:rPr>
                <w:sz w:val="24"/>
              </w:rPr>
              <w:t>of</w:t>
            </w:r>
            <w:r>
              <w:rPr>
                <w:spacing w:val="-21"/>
                <w:sz w:val="24"/>
              </w:rPr>
              <w:t xml:space="preserve"> </w:t>
            </w:r>
            <w:r>
              <w:rPr>
                <w:sz w:val="24"/>
              </w:rPr>
              <w:t>traffics</w:t>
            </w:r>
            <w:r>
              <w:rPr>
                <w:spacing w:val="-21"/>
                <w:sz w:val="24"/>
              </w:rPr>
              <w:t xml:space="preserve"> </w:t>
            </w:r>
            <w:r>
              <w:rPr>
                <w:sz w:val="24"/>
              </w:rPr>
              <w:t>which</w:t>
            </w:r>
            <w:r>
              <w:rPr>
                <w:spacing w:val="-21"/>
                <w:sz w:val="24"/>
              </w:rPr>
              <w:t xml:space="preserve"> </w:t>
            </w:r>
            <w:r>
              <w:rPr>
                <w:sz w:val="24"/>
              </w:rPr>
              <w:t>be</w:t>
            </w:r>
            <w:r>
              <w:rPr>
                <w:spacing w:val="-21"/>
                <w:sz w:val="24"/>
              </w:rPr>
              <w:t xml:space="preserve"> </w:t>
            </w:r>
            <w:r>
              <w:rPr>
                <w:sz w:val="24"/>
              </w:rPr>
              <w:t>sent</w:t>
            </w:r>
            <w:r>
              <w:rPr>
                <w:spacing w:val="-21"/>
                <w:sz w:val="24"/>
              </w:rPr>
              <w:t xml:space="preserve"> </w:t>
            </w:r>
            <w:r>
              <w:rPr>
                <w:sz w:val="24"/>
              </w:rPr>
              <w:t>from</w:t>
            </w:r>
            <w:r>
              <w:rPr>
                <w:spacing w:val="-21"/>
                <w:sz w:val="24"/>
              </w:rPr>
              <w:t xml:space="preserve"> </w:t>
            </w:r>
            <w:r>
              <w:rPr>
                <w:rFonts w:ascii="Bookman Old Style"/>
                <w:i/>
                <w:sz w:val="24"/>
              </w:rPr>
              <w:t>src</w:t>
            </w:r>
            <w:r>
              <w:rPr>
                <w:rFonts w:ascii="Bookman Old Style"/>
                <w:i/>
                <w:spacing w:val="-33"/>
                <w:sz w:val="24"/>
              </w:rPr>
              <w:t xml:space="preserve"> </w:t>
            </w:r>
            <w:r>
              <w:rPr>
                <w:sz w:val="24"/>
              </w:rPr>
              <w:t>to</w:t>
            </w:r>
            <w:r>
              <w:rPr>
                <w:spacing w:val="-21"/>
                <w:sz w:val="24"/>
              </w:rPr>
              <w:t xml:space="preserve"> </w:t>
            </w:r>
            <w:r>
              <w:rPr>
                <w:rFonts w:ascii="Bookman Old Style"/>
                <w:i/>
                <w:sz w:val="24"/>
              </w:rPr>
              <w:t>dst</w:t>
            </w:r>
            <w:r>
              <w:rPr>
                <w:sz w:val="24"/>
              </w:rPr>
              <w:t>.</w:t>
            </w:r>
          </w:p>
          <w:p w14:paraId="4F3855D6" w14:textId="77777777" w:rsidR="005A66FE" w:rsidRDefault="008E59C4">
            <w:pPr>
              <w:pStyle w:val="TableParagraph"/>
              <w:spacing w:line="405" w:lineRule="exact"/>
              <w:rPr>
                <w:sz w:val="24"/>
              </w:rPr>
            </w:pPr>
            <w:r>
              <w:rPr>
                <w:rFonts w:ascii="Bookman Old Style" w:hAnsi="Bookman Old Style"/>
                <w:i/>
                <w:sz w:val="24"/>
              </w:rPr>
              <w:t xml:space="preserve">src </w:t>
            </w:r>
            <w:r>
              <w:rPr>
                <w:rFonts w:ascii="Meiryo" w:hAnsi="Meiryo"/>
                <w:i/>
                <w:sz w:val="24"/>
              </w:rPr>
              <w:t xml:space="preserve">∈ </w:t>
            </w:r>
            <w:r>
              <w:rPr>
                <w:rFonts w:ascii="Bookman Old Style" w:hAnsi="Bookman Old Style"/>
                <w:i/>
                <w:spacing w:val="2"/>
                <w:sz w:val="24"/>
              </w:rPr>
              <w:t xml:space="preserve">H, </w:t>
            </w:r>
            <w:r>
              <w:rPr>
                <w:rFonts w:ascii="Bookman Old Style" w:hAnsi="Bookman Old Style"/>
                <w:i/>
                <w:sz w:val="24"/>
              </w:rPr>
              <w:t xml:space="preserve">dst </w:t>
            </w:r>
            <w:r>
              <w:rPr>
                <w:rFonts w:ascii="Meiryo" w:hAnsi="Meiryo"/>
                <w:i/>
                <w:sz w:val="24"/>
              </w:rPr>
              <w:t xml:space="preserve">∈ </w:t>
            </w:r>
            <w:r>
              <w:rPr>
                <w:rFonts w:ascii="Bookman Old Style" w:hAnsi="Bookman Old Style"/>
                <w:i/>
                <w:spacing w:val="2"/>
                <w:sz w:val="24"/>
              </w:rPr>
              <w:t xml:space="preserve">H, </w:t>
            </w:r>
            <w:r>
              <w:rPr>
                <w:rFonts w:ascii="Bookman Old Style" w:hAnsi="Bookman Old Style"/>
                <w:i/>
                <w:spacing w:val="6"/>
                <w:sz w:val="24"/>
              </w:rPr>
              <w:t>tfc</w:t>
            </w:r>
            <w:r>
              <w:rPr>
                <w:rFonts w:ascii="Trebuchet MS" w:hAnsi="Trebuchet MS"/>
                <w:i/>
                <w:spacing w:val="6"/>
                <w:position w:val="-3"/>
                <w:sz w:val="16"/>
              </w:rPr>
              <w:t xml:space="preserve">y </w:t>
            </w:r>
            <w:r>
              <w:rPr>
                <w:rFonts w:ascii="Tahoma" w:hAnsi="Tahoma"/>
                <w:sz w:val="24"/>
              </w:rPr>
              <w:t xml:space="preserve">= </w:t>
            </w:r>
            <w:r>
              <w:rPr>
                <w:rFonts w:ascii="Meiryo" w:hAnsi="Meiryo"/>
                <w:i/>
                <w:spacing w:val="3"/>
                <w:sz w:val="24"/>
              </w:rPr>
              <w:t>{</w:t>
            </w:r>
            <w:r>
              <w:rPr>
                <w:rFonts w:ascii="Bookman Old Style" w:hAnsi="Bookman Old Style"/>
                <w:i/>
                <w:spacing w:val="3"/>
                <w:sz w:val="24"/>
              </w:rPr>
              <w:t>pkt</w:t>
            </w:r>
            <w:r>
              <w:rPr>
                <w:rFonts w:ascii="Trebuchet MS" w:hAnsi="Trebuchet MS"/>
                <w:i/>
                <w:spacing w:val="3"/>
                <w:position w:val="-3"/>
                <w:sz w:val="16"/>
              </w:rPr>
              <w:t>z</w:t>
            </w:r>
            <w:r>
              <w:rPr>
                <w:rFonts w:ascii="Meiryo" w:hAnsi="Meiryo"/>
                <w:i/>
                <w:spacing w:val="3"/>
                <w:sz w:val="24"/>
              </w:rPr>
              <w:t>|</w:t>
            </w:r>
            <w:r>
              <w:rPr>
                <w:rFonts w:ascii="Bookman Old Style" w:hAnsi="Bookman Old Style"/>
                <w:i/>
                <w:spacing w:val="3"/>
                <w:sz w:val="24"/>
              </w:rPr>
              <w:t xml:space="preserve">z </w:t>
            </w:r>
            <w:r>
              <w:rPr>
                <w:rFonts w:ascii="Bookman Old Style" w:hAnsi="Bookman Old Style"/>
                <w:i/>
                <w:sz w:val="24"/>
              </w:rPr>
              <w:t xml:space="preserve">&gt; </w:t>
            </w:r>
            <w:r>
              <w:rPr>
                <w:rFonts w:ascii="Tahoma" w:hAnsi="Tahoma"/>
                <w:sz w:val="24"/>
              </w:rPr>
              <w:t>0</w:t>
            </w:r>
            <w:r>
              <w:rPr>
                <w:rFonts w:ascii="Meiryo" w:hAnsi="Meiryo"/>
                <w:i/>
                <w:sz w:val="24"/>
              </w:rPr>
              <w:t>}</w:t>
            </w:r>
            <w:r>
              <w:rPr>
                <w:sz w:val="24"/>
              </w:rPr>
              <w:t>.</w:t>
            </w:r>
          </w:p>
        </w:tc>
      </w:tr>
    </w:tbl>
    <w:p w14:paraId="596F2C04" w14:textId="77777777" w:rsidR="005A66FE" w:rsidRDefault="005A66FE">
      <w:pPr>
        <w:pStyle w:val="BodyText"/>
        <w:rPr>
          <w:sz w:val="20"/>
        </w:rPr>
      </w:pPr>
    </w:p>
    <w:p w14:paraId="18F88181" w14:textId="77777777" w:rsidR="005A66FE" w:rsidRDefault="008E59C4">
      <w:pPr>
        <w:spacing w:before="183"/>
        <w:ind w:left="113" w:right="102"/>
        <w:rPr>
          <w:b/>
          <w:sz w:val="24"/>
        </w:rPr>
      </w:pPr>
      <w:r>
        <w:rPr>
          <w:b/>
          <w:sz w:val="24"/>
        </w:rPr>
        <w:t>Example</w:t>
      </w:r>
    </w:p>
    <w:p w14:paraId="108CE27F" w14:textId="77777777" w:rsidR="005A66FE" w:rsidRDefault="005A66FE">
      <w:pPr>
        <w:pStyle w:val="BodyText"/>
        <w:spacing w:before="7"/>
        <w:rPr>
          <w:b/>
          <w:sz w:val="31"/>
        </w:rPr>
      </w:pPr>
    </w:p>
    <w:p w14:paraId="07D9D132" w14:textId="77777777" w:rsidR="005A66FE" w:rsidRDefault="008E59C4">
      <w:pPr>
        <w:pStyle w:val="BodyText"/>
        <w:spacing w:line="398" w:lineRule="auto"/>
        <w:ind w:left="113" w:right="113" w:firstLine="351"/>
        <w:jc w:val="both"/>
      </w:pPr>
      <w:r>
        <w:t>Figure 2 shows the parameters under the testing. The pipeline process contains the time and performance of table pipeline (</w:t>
      </w:r>
      <w:r>
        <w:rPr>
          <w:rFonts w:ascii="Bookman Old Style" w:hAnsi="Bookman Old Style"/>
          <w:i/>
        </w:rPr>
        <w:t>T</w:t>
      </w:r>
      <w:r>
        <w:rPr>
          <w:rFonts w:ascii="Trebuchet MS" w:hAnsi="Trebuchet MS"/>
          <w:i/>
          <w:position w:val="-3"/>
          <w:sz w:val="16"/>
        </w:rPr>
        <w:t>table</w:t>
      </w:r>
      <w:r>
        <w:rPr>
          <w:rFonts w:ascii="Arial" w:hAnsi="Arial"/>
          <w:i/>
          <w:position w:val="-3"/>
          <w:sz w:val="16"/>
        </w:rPr>
        <w:t>−</w:t>
      </w:r>
      <w:r>
        <w:rPr>
          <w:rFonts w:ascii="Trebuchet MS" w:hAnsi="Trebuchet MS"/>
          <w:i/>
          <w:position w:val="-3"/>
          <w:sz w:val="16"/>
        </w:rPr>
        <w:t>pipeline</w:t>
      </w:r>
      <w:r>
        <w:rPr>
          <w:rFonts w:ascii="Bookman Old Style" w:hAnsi="Bookman Old Style"/>
          <w:i/>
        </w:rPr>
        <w:t>, P</w:t>
      </w:r>
      <w:r>
        <w:rPr>
          <w:rFonts w:ascii="Trebuchet MS" w:hAnsi="Trebuchet MS"/>
          <w:i/>
          <w:position w:val="-3"/>
          <w:sz w:val="16"/>
        </w:rPr>
        <w:t>pipeline</w:t>
      </w:r>
      <w:r>
        <w:t xml:space="preserve">), and the time of action set execution </w:t>
      </w:r>
      <w:r>
        <w:rPr>
          <w:rFonts w:ascii="Bookman Old Style" w:hAnsi="Bookman Old Style"/>
          <w:i/>
        </w:rPr>
        <w:t>T</w:t>
      </w:r>
      <w:r>
        <w:rPr>
          <w:rFonts w:ascii="Trebuchet MS" w:hAnsi="Trebuchet MS"/>
          <w:i/>
          <w:position w:val="-3"/>
          <w:sz w:val="16"/>
        </w:rPr>
        <w:t>action</w:t>
      </w:r>
      <w:r>
        <w:rPr>
          <w:rFonts w:ascii="Arial" w:hAnsi="Arial"/>
          <w:i/>
          <w:position w:val="-3"/>
          <w:sz w:val="16"/>
        </w:rPr>
        <w:t>−</w:t>
      </w:r>
      <w:r>
        <w:rPr>
          <w:rFonts w:ascii="Trebuchet MS" w:hAnsi="Trebuchet MS"/>
          <w:i/>
          <w:position w:val="-3"/>
          <w:sz w:val="16"/>
        </w:rPr>
        <w:t>set</w:t>
      </w:r>
      <w:r>
        <w:rPr>
          <w:rFonts w:ascii="Trebuchet MS" w:hAnsi="Trebuchet MS"/>
          <w:i/>
          <w:spacing w:val="7"/>
          <w:position w:val="-3"/>
          <w:sz w:val="16"/>
        </w:rPr>
        <w:t xml:space="preserve"> </w:t>
      </w:r>
      <w:r>
        <w:t>in</w:t>
      </w:r>
      <w:r>
        <w:rPr>
          <w:spacing w:val="-14"/>
        </w:rPr>
        <w:t xml:space="preserve"> </w:t>
      </w:r>
      <w:r>
        <w:rPr>
          <w:rFonts w:ascii="Bookman Old Style" w:hAnsi="Bookman Old Style"/>
          <w:i/>
        </w:rPr>
        <w:t>dut</w:t>
      </w:r>
      <w:r>
        <w:t>.</w:t>
      </w:r>
      <w:r>
        <w:rPr>
          <w:spacing w:val="6"/>
        </w:rPr>
        <w:t xml:space="preserve"> </w:t>
      </w:r>
      <w:r>
        <w:t>The</w:t>
      </w:r>
      <w:r>
        <w:rPr>
          <w:spacing w:val="-14"/>
        </w:rPr>
        <w:t xml:space="preserve"> </w:t>
      </w:r>
      <w:r>
        <w:t>set</w:t>
      </w:r>
      <w:r>
        <w:rPr>
          <w:spacing w:val="-14"/>
        </w:rPr>
        <w:t xml:space="preserve"> </w:t>
      </w:r>
      <w:r>
        <w:t>of</w:t>
      </w:r>
      <w:r>
        <w:rPr>
          <w:spacing w:val="-14"/>
        </w:rPr>
        <w:t xml:space="preserve"> </w:t>
      </w:r>
      <w:r>
        <w:t>flow</w:t>
      </w:r>
      <w:r>
        <w:rPr>
          <w:spacing w:val="-14"/>
        </w:rPr>
        <w:t xml:space="preserve"> </w:t>
      </w:r>
      <w:r>
        <w:t>entries</w:t>
      </w:r>
      <w:r>
        <w:rPr>
          <w:spacing w:val="-14"/>
        </w:rPr>
        <w:t xml:space="preserve"> </w:t>
      </w:r>
      <w:r>
        <w:rPr>
          <w:rFonts w:ascii="Bookman Old Style" w:hAnsi="Bookman Old Style"/>
          <w:i/>
        </w:rPr>
        <w:t>F</w:t>
      </w:r>
      <w:r>
        <w:rPr>
          <w:rFonts w:ascii="Bookman Old Style" w:hAnsi="Bookman Old Style"/>
          <w:i/>
          <w:spacing w:val="5"/>
        </w:rPr>
        <w:t xml:space="preserve"> </w:t>
      </w:r>
      <w:r>
        <w:t>determine</w:t>
      </w:r>
      <w:r>
        <w:rPr>
          <w:spacing w:val="-14"/>
        </w:rPr>
        <w:t xml:space="preserve"> </w:t>
      </w:r>
      <w:r>
        <w:t>the</w:t>
      </w:r>
      <w:r>
        <w:rPr>
          <w:spacing w:val="-14"/>
        </w:rPr>
        <w:t xml:space="preserve"> </w:t>
      </w:r>
      <w:r>
        <w:t>pipeline</w:t>
      </w:r>
      <w:r>
        <w:rPr>
          <w:spacing w:val="-14"/>
        </w:rPr>
        <w:t xml:space="preserve"> </w:t>
      </w:r>
      <w:r>
        <w:t>how</w:t>
      </w:r>
      <w:r>
        <w:rPr>
          <w:spacing w:val="-14"/>
        </w:rPr>
        <w:t xml:space="preserve"> </w:t>
      </w:r>
      <w:r>
        <w:t>to</w:t>
      </w:r>
      <w:r>
        <w:rPr>
          <w:spacing w:val="-14"/>
        </w:rPr>
        <w:t xml:space="preserve"> </w:t>
      </w:r>
      <w:r>
        <w:t>work.</w:t>
      </w:r>
      <w:r>
        <w:rPr>
          <w:spacing w:val="6"/>
        </w:rPr>
        <w:t xml:space="preserve"> </w:t>
      </w:r>
      <w:r>
        <w:t>Each</w:t>
      </w:r>
      <w:r>
        <w:rPr>
          <w:spacing w:val="-14"/>
        </w:rPr>
        <w:t xml:space="preserve"> </w:t>
      </w:r>
      <w:r>
        <w:t>flow</w:t>
      </w:r>
      <w:r>
        <w:rPr>
          <w:spacing w:val="-14"/>
        </w:rPr>
        <w:t xml:space="preserve"> </w:t>
      </w:r>
      <w:r>
        <w:t xml:space="preserve">entry </w:t>
      </w:r>
      <w:r>
        <w:rPr>
          <w:rFonts w:ascii="Bookman Old Style" w:hAnsi="Bookman Old Style"/>
          <w:i/>
          <w:spacing w:val="4"/>
        </w:rPr>
        <w:t>flow</w:t>
      </w:r>
      <w:r>
        <w:rPr>
          <w:rFonts w:ascii="Trebuchet MS" w:hAnsi="Trebuchet MS"/>
          <w:i/>
          <w:spacing w:val="4"/>
          <w:position w:val="-3"/>
          <w:sz w:val="16"/>
        </w:rPr>
        <w:t>i,j</w:t>
      </w:r>
      <w:r>
        <w:rPr>
          <w:rFonts w:ascii="Trebuchet MS" w:hAnsi="Trebuchet MS"/>
          <w:i/>
          <w:spacing w:val="12"/>
          <w:position w:val="-3"/>
          <w:sz w:val="16"/>
        </w:rPr>
        <w:t xml:space="preserve"> </w:t>
      </w:r>
      <w:r>
        <w:t>has</w:t>
      </w:r>
      <w:r>
        <w:rPr>
          <w:spacing w:val="-18"/>
        </w:rPr>
        <w:t xml:space="preserve"> </w:t>
      </w:r>
      <w:r>
        <w:t>two</w:t>
      </w:r>
      <w:r>
        <w:rPr>
          <w:spacing w:val="-18"/>
        </w:rPr>
        <w:t xml:space="preserve"> </w:t>
      </w:r>
      <w:r>
        <w:t>timers</w:t>
      </w:r>
      <w:r>
        <w:rPr>
          <w:spacing w:val="-18"/>
        </w:rPr>
        <w:t xml:space="preserve"> </w:t>
      </w:r>
      <w:r>
        <w:t>for</w:t>
      </w:r>
      <w:r>
        <w:rPr>
          <w:spacing w:val="-18"/>
        </w:rPr>
        <w:t xml:space="preserve"> </w:t>
      </w:r>
      <w:r>
        <w:t>hard-timeout</w:t>
      </w:r>
      <w:r>
        <w:rPr>
          <w:spacing w:val="-18"/>
        </w:rPr>
        <w:t xml:space="preserve"> </w:t>
      </w:r>
      <w:r>
        <w:t>and</w:t>
      </w:r>
      <w:r>
        <w:rPr>
          <w:spacing w:val="-18"/>
        </w:rPr>
        <w:t xml:space="preserve"> </w:t>
      </w:r>
      <w:r>
        <w:t>idle-timeout,</w:t>
      </w:r>
      <w:r>
        <w:rPr>
          <w:spacing w:val="-16"/>
        </w:rPr>
        <w:t xml:space="preserve"> </w:t>
      </w:r>
      <w:r>
        <w:t>that</w:t>
      </w:r>
      <w:r>
        <w:rPr>
          <w:spacing w:val="-18"/>
        </w:rPr>
        <w:t xml:space="preserve"> </w:t>
      </w:r>
      <w:r>
        <w:t>the</w:t>
      </w:r>
      <w:r>
        <w:rPr>
          <w:spacing w:val="-18"/>
        </w:rPr>
        <w:t xml:space="preserve"> </w:t>
      </w:r>
      <w:r>
        <w:t>accuracy</w:t>
      </w:r>
      <w:r>
        <w:rPr>
          <w:spacing w:val="-18"/>
        </w:rPr>
        <w:t xml:space="preserve"> </w:t>
      </w:r>
      <w:r>
        <w:t>of</w:t>
      </w:r>
      <w:r>
        <w:rPr>
          <w:spacing w:val="-18"/>
        </w:rPr>
        <w:t xml:space="preserve"> </w:t>
      </w:r>
      <w:r>
        <w:t>timeout</w:t>
      </w:r>
      <w:r>
        <w:rPr>
          <w:spacing w:val="-18"/>
        </w:rPr>
        <w:t xml:space="preserve"> </w:t>
      </w:r>
      <w:r>
        <w:rPr>
          <w:rFonts w:ascii="Bookman Old Style" w:hAnsi="Bookman Old Style"/>
          <w:i/>
        </w:rPr>
        <w:t>Acc</w:t>
      </w:r>
      <w:r>
        <w:rPr>
          <w:rFonts w:ascii="Trebuchet MS" w:hAnsi="Trebuchet MS"/>
          <w:i/>
          <w:position w:val="-3"/>
          <w:sz w:val="16"/>
        </w:rPr>
        <w:t xml:space="preserve">timeout </w:t>
      </w:r>
      <w:r>
        <w:t>will</w:t>
      </w:r>
      <w:r>
        <w:rPr>
          <w:spacing w:val="-5"/>
        </w:rPr>
        <w:t xml:space="preserve"> </w:t>
      </w:r>
      <w:r>
        <w:t>evaluate</w:t>
      </w:r>
      <w:r>
        <w:rPr>
          <w:spacing w:val="-5"/>
        </w:rPr>
        <w:t xml:space="preserve"> </w:t>
      </w:r>
      <w:r>
        <w:t>each</w:t>
      </w:r>
      <w:r>
        <w:rPr>
          <w:spacing w:val="-5"/>
        </w:rPr>
        <w:t xml:space="preserve"> </w:t>
      </w:r>
      <w:r>
        <w:t>timer</w:t>
      </w:r>
      <w:r>
        <w:rPr>
          <w:spacing w:val="-5"/>
        </w:rPr>
        <w:t xml:space="preserve"> </w:t>
      </w:r>
      <w:r>
        <w:t>correctly</w:t>
      </w:r>
      <w:r>
        <w:rPr>
          <w:spacing w:val="-5"/>
        </w:rPr>
        <w:t xml:space="preserve"> </w:t>
      </w:r>
      <w:r>
        <w:t>expired</w:t>
      </w:r>
      <w:r>
        <w:rPr>
          <w:spacing w:val="-5"/>
        </w:rPr>
        <w:t xml:space="preserve"> </w:t>
      </w:r>
      <w:r>
        <w:t>or</w:t>
      </w:r>
      <w:r>
        <w:rPr>
          <w:spacing w:val="-5"/>
        </w:rPr>
        <w:t xml:space="preserve"> </w:t>
      </w:r>
      <w:r>
        <w:t>not.</w:t>
      </w:r>
      <w:r>
        <w:rPr>
          <w:spacing w:val="10"/>
        </w:rPr>
        <w:t xml:space="preserve"> </w:t>
      </w:r>
      <w:r>
        <w:t>And</w:t>
      </w:r>
      <w:r>
        <w:rPr>
          <w:spacing w:val="-5"/>
        </w:rPr>
        <w:t xml:space="preserve"> </w:t>
      </w:r>
      <w:r>
        <w:t>combine</w:t>
      </w:r>
      <w:r>
        <w:rPr>
          <w:spacing w:val="-5"/>
        </w:rPr>
        <w:t xml:space="preserve"> </w:t>
      </w:r>
      <w:r>
        <w:t>the</w:t>
      </w:r>
      <w:r>
        <w:rPr>
          <w:spacing w:val="-5"/>
        </w:rPr>
        <w:t xml:space="preserve"> </w:t>
      </w:r>
      <w:r>
        <w:rPr>
          <w:rFonts w:ascii="Bookman Old Style" w:hAnsi="Bookman Old Style"/>
          <w:i/>
        </w:rPr>
        <w:t>F</w:t>
      </w:r>
      <w:r>
        <w:rPr>
          <w:rFonts w:ascii="Bookman Old Style" w:hAnsi="Bookman Old Style"/>
          <w:i/>
          <w:spacing w:val="14"/>
        </w:rPr>
        <w:t xml:space="preserve"> </w:t>
      </w:r>
      <w:r>
        <w:t>and</w:t>
      </w:r>
      <w:r>
        <w:rPr>
          <w:spacing w:val="-5"/>
        </w:rPr>
        <w:t xml:space="preserve"> </w:t>
      </w:r>
      <w:r>
        <w:t>traffic</w:t>
      </w:r>
      <w:r>
        <w:rPr>
          <w:spacing w:val="-5"/>
        </w:rPr>
        <w:t xml:space="preserve"> </w:t>
      </w:r>
      <w:r>
        <w:rPr>
          <w:rFonts w:ascii="Bookman Old Style" w:hAnsi="Bookman Old Style"/>
          <w:i/>
        </w:rPr>
        <w:t>T</w:t>
      </w:r>
      <w:r>
        <w:rPr>
          <w:rFonts w:ascii="Bookman Old Style" w:hAnsi="Bookman Old Style"/>
          <w:i/>
          <w:spacing w:val="-43"/>
        </w:rPr>
        <w:t xml:space="preserve"> </w:t>
      </w:r>
      <w:r>
        <w:rPr>
          <w:rFonts w:ascii="Bookman Old Style" w:hAnsi="Bookman Old Style"/>
          <w:i/>
          <w:spacing w:val="16"/>
        </w:rPr>
        <w:t>FC</w:t>
      </w:r>
      <w:r>
        <w:rPr>
          <w:rFonts w:ascii="Bookman Old Style" w:hAnsi="Bookman Old Style"/>
          <w:i/>
          <w:spacing w:val="-1"/>
        </w:rPr>
        <w:t xml:space="preserve"> </w:t>
      </w:r>
      <w:r>
        <w:t>to</w:t>
      </w:r>
      <w:r>
        <w:rPr>
          <w:spacing w:val="-5"/>
        </w:rPr>
        <w:t xml:space="preserve"> </w:t>
      </w:r>
      <w:r>
        <w:t xml:space="preserve">make </w:t>
      </w:r>
      <w:r>
        <w:rPr>
          <w:rFonts w:ascii="Bookman Old Style" w:hAnsi="Bookman Old Style"/>
          <w:i/>
        </w:rPr>
        <w:t xml:space="preserve">dut </w:t>
      </w:r>
      <w:r>
        <w:t xml:space="preserve">to generate the Packet-in messages to </w:t>
      </w:r>
      <w:r>
        <w:rPr>
          <w:rFonts w:ascii="Bookman Old Style" w:hAnsi="Bookman Old Style"/>
          <w:i/>
        </w:rPr>
        <w:t xml:space="preserve">c </w:t>
      </w:r>
      <w:r>
        <w:t xml:space="preserve">or to operate the Packet-out messages sent  </w:t>
      </w:r>
      <w:r>
        <w:rPr>
          <w:spacing w:val="53"/>
        </w:rPr>
        <w:t xml:space="preserve"> </w:t>
      </w:r>
      <w:r>
        <w:t>from</w:t>
      </w:r>
    </w:p>
    <w:p w14:paraId="4A3B2156" w14:textId="77777777" w:rsidR="005A66FE" w:rsidRDefault="005A66FE">
      <w:pPr>
        <w:spacing w:line="398" w:lineRule="auto"/>
        <w:jc w:val="both"/>
        <w:sectPr w:rsidR="005A66FE">
          <w:pgSz w:w="12240" w:h="15840"/>
          <w:pgMar w:top="1500" w:right="1500" w:bottom="1360" w:left="1440" w:header="0" w:footer="1173" w:gutter="0"/>
          <w:cols w:space="720"/>
        </w:sectPr>
      </w:pPr>
    </w:p>
    <w:p w14:paraId="597AC698" w14:textId="77777777" w:rsidR="005A66FE" w:rsidRDefault="005A66FE">
      <w:pPr>
        <w:pStyle w:val="BodyText"/>
        <w:rPr>
          <w:sz w:val="20"/>
        </w:rPr>
      </w:pPr>
    </w:p>
    <w:p w14:paraId="562193B4" w14:textId="77777777" w:rsidR="005A66FE" w:rsidRDefault="005A66FE">
      <w:pPr>
        <w:pStyle w:val="BodyText"/>
        <w:rPr>
          <w:sz w:val="20"/>
        </w:rPr>
      </w:pPr>
    </w:p>
    <w:p w14:paraId="612C3C1A" w14:textId="77777777" w:rsidR="005A66FE" w:rsidRDefault="005A66FE">
      <w:pPr>
        <w:pStyle w:val="BodyText"/>
        <w:rPr>
          <w:sz w:val="20"/>
        </w:rPr>
      </w:pPr>
    </w:p>
    <w:p w14:paraId="790A97DE" w14:textId="77777777" w:rsidR="005A66FE" w:rsidRDefault="008E59C4">
      <w:pPr>
        <w:pStyle w:val="BodyText"/>
        <w:spacing w:line="391" w:lineRule="auto"/>
        <w:ind w:left="113" w:right="113"/>
        <w:jc w:val="both"/>
      </w:pPr>
      <w:r>
        <w:rPr>
          <w:noProof/>
        </w:rPr>
        <w:drawing>
          <wp:anchor distT="0" distB="0" distL="0" distR="0" simplePos="0" relativeHeight="1048" behindDoc="0" locked="0" layoutInCell="1" allowOverlap="1" wp14:anchorId="145B8D6C" wp14:editId="174D11D3">
            <wp:simplePos x="0" y="0"/>
            <wp:positionH relativeFrom="page">
              <wp:posOffset>1274419</wp:posOffset>
            </wp:positionH>
            <wp:positionV relativeFrom="paragraph">
              <wp:posOffset>929729</wp:posOffset>
            </wp:positionV>
            <wp:extent cx="5269706" cy="1728787"/>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5269706" cy="1728787"/>
                    </a:xfrm>
                    <a:prstGeom prst="rect">
                      <a:avLst/>
                    </a:prstGeom>
                  </pic:spPr>
                </pic:pic>
              </a:graphicData>
            </a:graphic>
          </wp:anchor>
        </w:drawing>
      </w:r>
      <w:r>
        <w:rPr>
          <w:rFonts w:ascii="Bookman Old Style" w:hAnsi="Bookman Old Style"/>
          <w:i/>
        </w:rPr>
        <w:t>c</w:t>
      </w:r>
      <w:r>
        <w:t xml:space="preserve">. According the process in </w:t>
      </w:r>
      <w:r>
        <w:rPr>
          <w:rFonts w:ascii="Bookman Old Style" w:hAnsi="Bookman Old Style"/>
          <w:i/>
        </w:rPr>
        <w:t xml:space="preserve">dut </w:t>
      </w:r>
      <w:r>
        <w:t xml:space="preserve">to determine the rate of Packet-in </w:t>
      </w:r>
      <w:r>
        <w:rPr>
          <w:rFonts w:ascii="Bookman Old Style" w:hAnsi="Bookman Old Style"/>
          <w:i/>
        </w:rPr>
        <w:t>P</w:t>
      </w:r>
      <w:r>
        <w:rPr>
          <w:rFonts w:ascii="Trebuchet MS" w:hAnsi="Trebuchet MS"/>
          <w:i/>
          <w:position w:val="-3"/>
          <w:sz w:val="16"/>
        </w:rPr>
        <w:t>packet</w:t>
      </w:r>
      <w:r>
        <w:rPr>
          <w:rFonts w:ascii="Arial" w:hAnsi="Arial"/>
          <w:i/>
          <w:position w:val="-3"/>
          <w:sz w:val="16"/>
        </w:rPr>
        <w:t>−</w:t>
      </w:r>
      <w:r>
        <w:rPr>
          <w:rFonts w:ascii="Trebuchet MS" w:hAnsi="Trebuchet MS"/>
          <w:i/>
          <w:position w:val="-3"/>
          <w:sz w:val="16"/>
        </w:rPr>
        <w:t xml:space="preserve">in </w:t>
      </w:r>
      <w:r>
        <w:t xml:space="preserve">and Packet-out </w:t>
      </w:r>
      <w:r>
        <w:rPr>
          <w:rFonts w:ascii="Bookman Old Style" w:hAnsi="Bookman Old Style"/>
          <w:i/>
        </w:rPr>
        <w:t>P</w:t>
      </w:r>
      <w:r>
        <w:rPr>
          <w:rFonts w:ascii="Trebuchet MS" w:hAnsi="Trebuchet MS"/>
          <w:i/>
          <w:position w:val="-3"/>
          <w:sz w:val="16"/>
        </w:rPr>
        <w:t>packet</w:t>
      </w:r>
      <w:r>
        <w:rPr>
          <w:rFonts w:ascii="Arial" w:hAnsi="Arial"/>
          <w:i/>
          <w:position w:val="-3"/>
          <w:sz w:val="16"/>
        </w:rPr>
        <w:t>−</w:t>
      </w:r>
      <w:r>
        <w:rPr>
          <w:rFonts w:ascii="Trebuchet MS" w:hAnsi="Trebuchet MS"/>
          <w:i/>
          <w:position w:val="-3"/>
          <w:sz w:val="16"/>
        </w:rPr>
        <w:t>out</w:t>
      </w:r>
      <w:r>
        <w:t>.</w:t>
      </w:r>
      <w:r>
        <w:rPr>
          <w:spacing w:val="5"/>
        </w:rPr>
        <w:t xml:space="preserve"> </w:t>
      </w:r>
      <w:r>
        <w:t>The</w:t>
      </w:r>
      <w:r>
        <w:rPr>
          <w:spacing w:val="-12"/>
        </w:rPr>
        <w:t xml:space="preserve"> </w:t>
      </w:r>
      <w:r>
        <w:t>Packet-in</w:t>
      </w:r>
      <w:r>
        <w:rPr>
          <w:spacing w:val="-12"/>
        </w:rPr>
        <w:t xml:space="preserve"> </w:t>
      </w:r>
      <w:r>
        <w:t>operation</w:t>
      </w:r>
      <w:r>
        <w:rPr>
          <w:spacing w:val="-12"/>
        </w:rPr>
        <w:t xml:space="preserve"> </w:t>
      </w:r>
      <w:r>
        <w:t>in</w:t>
      </w:r>
      <w:r>
        <w:rPr>
          <w:spacing w:val="-12"/>
        </w:rPr>
        <w:t xml:space="preserve"> </w:t>
      </w:r>
      <w:r>
        <w:rPr>
          <w:rFonts w:ascii="Bookman Old Style" w:hAnsi="Bookman Old Style"/>
          <w:i/>
        </w:rPr>
        <w:t>dut</w:t>
      </w:r>
      <w:r>
        <w:rPr>
          <w:rFonts w:ascii="Bookman Old Style" w:hAnsi="Bookman Old Style"/>
          <w:i/>
          <w:spacing w:val="-24"/>
        </w:rPr>
        <w:t xml:space="preserve"> </w:t>
      </w:r>
      <w:r>
        <w:t>that</w:t>
      </w:r>
      <w:r>
        <w:rPr>
          <w:spacing w:val="-12"/>
        </w:rPr>
        <w:t xml:space="preserve"> </w:t>
      </w:r>
      <w:r>
        <w:t>it</w:t>
      </w:r>
      <w:r>
        <w:rPr>
          <w:spacing w:val="-12"/>
        </w:rPr>
        <w:t xml:space="preserve"> </w:t>
      </w:r>
      <w:r>
        <w:t>will</w:t>
      </w:r>
      <w:r>
        <w:rPr>
          <w:spacing w:val="-12"/>
        </w:rPr>
        <w:t xml:space="preserve"> </w:t>
      </w:r>
      <w:r>
        <w:t>keep</w:t>
      </w:r>
      <w:r>
        <w:rPr>
          <w:spacing w:val="-12"/>
        </w:rPr>
        <w:t xml:space="preserve"> </w:t>
      </w:r>
      <w:r>
        <w:t>the</w:t>
      </w:r>
      <w:r>
        <w:rPr>
          <w:spacing w:val="-12"/>
        </w:rPr>
        <w:t xml:space="preserve"> </w:t>
      </w:r>
      <w:r>
        <w:t>packet</w:t>
      </w:r>
      <w:r>
        <w:rPr>
          <w:spacing w:val="-12"/>
        </w:rPr>
        <w:t xml:space="preserve"> </w:t>
      </w:r>
      <w:r>
        <w:t>in</w:t>
      </w:r>
      <w:r>
        <w:rPr>
          <w:spacing w:val="-12"/>
        </w:rPr>
        <w:t xml:space="preserve"> </w:t>
      </w:r>
      <w:r>
        <w:t>buffer</w:t>
      </w:r>
      <w:r>
        <w:rPr>
          <w:spacing w:val="-12"/>
        </w:rPr>
        <w:t xml:space="preserve"> </w:t>
      </w:r>
      <w:r>
        <w:rPr>
          <w:rFonts w:ascii="Bookman Old Style" w:hAnsi="Bookman Old Style"/>
          <w:i/>
        </w:rPr>
        <w:t xml:space="preserve">buf </w:t>
      </w:r>
      <w:r>
        <w:t>if</w:t>
      </w:r>
      <w:r>
        <w:rPr>
          <w:spacing w:val="-12"/>
        </w:rPr>
        <w:t xml:space="preserve"> </w:t>
      </w:r>
      <w:r>
        <w:t>the</w:t>
      </w:r>
      <w:r>
        <w:rPr>
          <w:spacing w:val="-12"/>
        </w:rPr>
        <w:t xml:space="preserve"> </w:t>
      </w:r>
      <w:r>
        <w:t>buffer is not</w:t>
      </w:r>
      <w:r>
        <w:rPr>
          <w:spacing w:val="-6"/>
        </w:rPr>
        <w:t xml:space="preserve"> </w:t>
      </w:r>
      <w:r>
        <w:t>full.</w:t>
      </w:r>
    </w:p>
    <w:p w14:paraId="26712B77" w14:textId="77777777" w:rsidR="005A66FE" w:rsidRDefault="008E59C4">
      <w:pPr>
        <w:pStyle w:val="BodyText"/>
        <w:spacing w:before="191"/>
        <w:ind w:left="2252" w:right="102"/>
      </w:pPr>
      <w:r>
        <w:t>Figure 2: OpenFlow Performance testing example</w:t>
      </w:r>
    </w:p>
    <w:p w14:paraId="5E9D4BF8" w14:textId="77777777" w:rsidR="005A66FE" w:rsidRDefault="005A66FE">
      <w:pPr>
        <w:sectPr w:rsidR="005A66FE">
          <w:pgSz w:w="12240" w:h="15840"/>
          <w:pgMar w:top="1500" w:right="1500" w:bottom="1360" w:left="1440" w:header="0" w:footer="1173" w:gutter="0"/>
          <w:cols w:space="720"/>
        </w:sectPr>
      </w:pPr>
    </w:p>
    <w:p w14:paraId="53785DD5" w14:textId="77777777" w:rsidR="005A66FE" w:rsidRDefault="005A66FE">
      <w:pPr>
        <w:pStyle w:val="BodyText"/>
        <w:rPr>
          <w:sz w:val="20"/>
        </w:rPr>
      </w:pPr>
    </w:p>
    <w:p w14:paraId="4BB48E11" w14:textId="77777777" w:rsidR="005A66FE" w:rsidRDefault="005A66FE">
      <w:pPr>
        <w:pStyle w:val="BodyText"/>
        <w:spacing w:before="10"/>
        <w:rPr>
          <w:sz w:val="28"/>
        </w:rPr>
      </w:pPr>
    </w:p>
    <w:p w14:paraId="68BB0C46" w14:textId="77777777" w:rsidR="005A66FE" w:rsidRDefault="008E59C4">
      <w:pPr>
        <w:pStyle w:val="Heading1"/>
        <w:ind w:left="113" w:right="102" w:firstLine="0"/>
      </w:pPr>
      <w:r>
        <w:t>References</w:t>
      </w:r>
    </w:p>
    <w:p w14:paraId="6AD2BB0F" w14:textId="77777777" w:rsidR="005A66FE" w:rsidRDefault="005A66FE">
      <w:pPr>
        <w:pStyle w:val="BodyText"/>
        <w:spacing w:before="2"/>
        <w:rPr>
          <w:b/>
          <w:sz w:val="37"/>
        </w:rPr>
      </w:pPr>
    </w:p>
    <w:p w14:paraId="315F224A" w14:textId="77777777" w:rsidR="005A66FE" w:rsidRDefault="008E59C4">
      <w:pPr>
        <w:spacing w:line="588" w:lineRule="auto"/>
        <w:ind w:left="113" w:right="628"/>
        <w:rPr>
          <w:sz w:val="24"/>
        </w:rPr>
      </w:pPr>
      <w:r>
        <w:rPr>
          <w:sz w:val="24"/>
        </w:rPr>
        <w:t xml:space="preserve">[1] </w:t>
      </w:r>
      <w:r>
        <w:rPr>
          <w:i/>
          <w:sz w:val="24"/>
        </w:rPr>
        <w:t>Open Network Foundation</w:t>
      </w:r>
      <w:r>
        <w:rPr>
          <w:sz w:val="24"/>
        </w:rPr>
        <w:t xml:space="preserve">. </w:t>
      </w:r>
      <w:hyperlink r:id="rId10">
        <w:r>
          <w:rPr>
            <w:sz w:val="24"/>
          </w:rPr>
          <w:t>https://www.opennetworking.org/about/onf-</w:t>
        </w:r>
      </w:hyperlink>
      <w:r>
        <w:rPr>
          <w:sz w:val="24"/>
        </w:rPr>
        <w:t xml:space="preserve"> overview. [2]  </w:t>
      </w:r>
      <w:r>
        <w:rPr>
          <w:i/>
          <w:sz w:val="24"/>
        </w:rPr>
        <w:t>Ryu controller</w:t>
      </w:r>
      <w:r>
        <w:rPr>
          <w:sz w:val="24"/>
        </w:rPr>
        <w:t>. https://osrg.github.io/ryu/.</w:t>
      </w:r>
    </w:p>
    <w:p w14:paraId="29B343D5" w14:textId="77777777" w:rsidR="005A66FE" w:rsidRDefault="008E59C4">
      <w:pPr>
        <w:spacing w:before="16" w:line="588" w:lineRule="auto"/>
        <w:ind w:left="113" w:right="3081"/>
        <w:rPr>
          <w:sz w:val="24"/>
        </w:rPr>
      </w:pPr>
      <w:r>
        <w:rPr>
          <w:sz w:val="24"/>
        </w:rPr>
        <w:t xml:space="preserve">[3] </w:t>
      </w:r>
      <w:r>
        <w:rPr>
          <w:i/>
          <w:sz w:val="24"/>
        </w:rPr>
        <w:t>OpenDaylight controller</w:t>
      </w:r>
      <w:r>
        <w:rPr>
          <w:sz w:val="24"/>
        </w:rPr>
        <w:t xml:space="preserve">. </w:t>
      </w:r>
      <w:hyperlink r:id="rId11">
        <w:r>
          <w:rPr>
            <w:sz w:val="24"/>
          </w:rPr>
          <w:t>https://www.opendaylight.or</w:t>
        </w:r>
      </w:hyperlink>
      <w:r>
        <w:rPr>
          <w:sz w:val="24"/>
        </w:rPr>
        <w:t xml:space="preserve">g/. [4]  </w:t>
      </w:r>
      <w:r>
        <w:rPr>
          <w:i/>
          <w:sz w:val="24"/>
        </w:rPr>
        <w:t>Onos controller</w:t>
      </w:r>
      <w:r>
        <w:rPr>
          <w:sz w:val="24"/>
        </w:rPr>
        <w:t xml:space="preserve">. </w:t>
      </w:r>
      <w:hyperlink r:id="rId12">
        <w:r>
          <w:rPr>
            <w:sz w:val="24"/>
          </w:rPr>
          <w:t>http://onosproject.org/.</w:t>
        </w:r>
      </w:hyperlink>
    </w:p>
    <w:p w14:paraId="5D3DF8C7" w14:textId="77777777" w:rsidR="005A66FE" w:rsidRDefault="008E59C4">
      <w:pPr>
        <w:pStyle w:val="BodyText"/>
        <w:spacing w:before="16"/>
        <w:ind w:left="113" w:right="102"/>
      </w:pPr>
      <w:r>
        <w:t>[5] “OpenFlow Switch Specification,” vol. 3, pp. 1–164, 2013.</w:t>
      </w:r>
    </w:p>
    <w:p w14:paraId="2D7DBF30" w14:textId="77777777" w:rsidR="005A66FE" w:rsidRDefault="005A66FE">
      <w:pPr>
        <w:pStyle w:val="BodyText"/>
        <w:spacing w:before="10"/>
        <w:rPr>
          <w:sz w:val="34"/>
        </w:rPr>
      </w:pPr>
    </w:p>
    <w:p w14:paraId="4C1C668F" w14:textId="77777777" w:rsidR="005A66FE" w:rsidRDefault="008E59C4">
      <w:pPr>
        <w:pStyle w:val="BodyText"/>
        <w:ind w:left="113" w:right="102"/>
      </w:pPr>
      <w:r>
        <w:t xml:space="preserve">[6]  </w:t>
      </w:r>
      <w:r>
        <w:rPr>
          <w:i/>
        </w:rPr>
        <w:t>OFTest</w:t>
      </w:r>
      <w:r>
        <w:t xml:space="preserve">. </w:t>
      </w:r>
      <w:hyperlink r:id="rId13">
        <w:r>
          <w:t>http://www.projectfloodlight.org/oftest/.</w:t>
        </w:r>
      </w:hyperlink>
    </w:p>
    <w:p w14:paraId="789758C8" w14:textId="77777777" w:rsidR="005A66FE" w:rsidRDefault="005A66FE">
      <w:pPr>
        <w:pStyle w:val="BodyText"/>
        <w:spacing w:before="10"/>
        <w:rPr>
          <w:sz w:val="34"/>
        </w:rPr>
      </w:pPr>
    </w:p>
    <w:p w14:paraId="6135F2E1" w14:textId="77777777" w:rsidR="005A66FE" w:rsidRDefault="008E59C4">
      <w:pPr>
        <w:pStyle w:val="BodyText"/>
        <w:spacing w:line="588" w:lineRule="auto"/>
        <w:ind w:left="113" w:right="2688"/>
      </w:pPr>
      <w:r>
        <w:t xml:space="preserve">[7] </w:t>
      </w:r>
      <w:r>
        <w:rPr>
          <w:i/>
        </w:rPr>
        <w:t>Ryu certification</w:t>
      </w:r>
      <w:r>
        <w:t>. https://osrg.github.io/ryu/certification.html. [8]  Spirent, “OpenFlow Performance Testing,”</w:t>
      </w:r>
    </w:p>
    <w:p w14:paraId="6DB39640" w14:textId="77777777" w:rsidR="005A66FE" w:rsidRDefault="008E59C4">
      <w:pPr>
        <w:spacing w:before="16" w:line="415" w:lineRule="auto"/>
        <w:ind w:left="509" w:right="113" w:hanging="396"/>
        <w:jc w:val="both"/>
        <w:rPr>
          <w:sz w:val="24"/>
        </w:rPr>
      </w:pPr>
      <w:r>
        <w:rPr>
          <w:sz w:val="24"/>
        </w:rPr>
        <w:t xml:space="preserve">[9] C. Rotsos, N. Sarrar, S. Uhlig, R. Sherwood, and A. </w:t>
      </w:r>
      <w:r>
        <w:rPr>
          <w:spacing w:val="-11"/>
          <w:sz w:val="24"/>
        </w:rPr>
        <w:t xml:space="preserve">W. </w:t>
      </w:r>
      <w:r>
        <w:rPr>
          <w:sz w:val="24"/>
        </w:rPr>
        <w:t xml:space="preserve">Moore, “OFLOPS: An open framework for OpenFlow switch </w:t>
      </w:r>
      <w:r>
        <w:rPr>
          <w:spacing w:val="-3"/>
          <w:sz w:val="24"/>
        </w:rPr>
        <w:t xml:space="preserve">evaluation,” </w:t>
      </w:r>
      <w:r>
        <w:rPr>
          <w:i/>
          <w:sz w:val="24"/>
        </w:rPr>
        <w:t>Lecture Notes in C</w:t>
      </w:r>
      <w:r>
        <w:rPr>
          <w:i/>
          <w:sz w:val="24"/>
        </w:rPr>
        <w:t>omputer Science (includ- ing</w:t>
      </w:r>
      <w:r>
        <w:rPr>
          <w:i/>
          <w:spacing w:val="-5"/>
          <w:sz w:val="24"/>
        </w:rPr>
        <w:t xml:space="preserve"> </w:t>
      </w:r>
      <w:r>
        <w:rPr>
          <w:i/>
          <w:sz w:val="24"/>
        </w:rPr>
        <w:t>subseries</w:t>
      </w:r>
      <w:r>
        <w:rPr>
          <w:i/>
          <w:spacing w:val="-5"/>
          <w:sz w:val="24"/>
        </w:rPr>
        <w:t xml:space="preserve"> </w:t>
      </w:r>
      <w:r>
        <w:rPr>
          <w:i/>
          <w:sz w:val="24"/>
        </w:rPr>
        <w:t>Lecture</w:t>
      </w:r>
      <w:r>
        <w:rPr>
          <w:i/>
          <w:spacing w:val="-5"/>
          <w:sz w:val="24"/>
        </w:rPr>
        <w:t xml:space="preserve"> </w:t>
      </w:r>
      <w:r>
        <w:rPr>
          <w:i/>
          <w:sz w:val="24"/>
        </w:rPr>
        <w:t>Notes</w:t>
      </w:r>
      <w:r>
        <w:rPr>
          <w:i/>
          <w:spacing w:val="-5"/>
          <w:sz w:val="24"/>
        </w:rPr>
        <w:t xml:space="preserve"> </w:t>
      </w:r>
      <w:r>
        <w:rPr>
          <w:i/>
          <w:sz w:val="24"/>
        </w:rPr>
        <w:t>in</w:t>
      </w:r>
      <w:r>
        <w:rPr>
          <w:i/>
          <w:spacing w:val="-5"/>
          <w:sz w:val="24"/>
        </w:rPr>
        <w:t xml:space="preserve"> </w:t>
      </w:r>
      <w:r>
        <w:rPr>
          <w:i/>
          <w:sz w:val="24"/>
        </w:rPr>
        <w:t>Artificial</w:t>
      </w:r>
      <w:r>
        <w:rPr>
          <w:i/>
          <w:spacing w:val="-5"/>
          <w:sz w:val="24"/>
        </w:rPr>
        <w:t xml:space="preserve"> </w:t>
      </w:r>
      <w:r>
        <w:rPr>
          <w:i/>
          <w:sz w:val="24"/>
        </w:rPr>
        <w:t>Intelligence</w:t>
      </w:r>
      <w:r>
        <w:rPr>
          <w:i/>
          <w:spacing w:val="-5"/>
          <w:sz w:val="24"/>
        </w:rPr>
        <w:t xml:space="preserve"> </w:t>
      </w:r>
      <w:r>
        <w:rPr>
          <w:i/>
          <w:sz w:val="24"/>
        </w:rPr>
        <w:t>and</w:t>
      </w:r>
      <w:r>
        <w:rPr>
          <w:i/>
          <w:spacing w:val="-5"/>
          <w:sz w:val="24"/>
        </w:rPr>
        <w:t xml:space="preserve"> </w:t>
      </w:r>
      <w:r>
        <w:rPr>
          <w:i/>
          <w:sz w:val="24"/>
        </w:rPr>
        <w:t>Lecture</w:t>
      </w:r>
      <w:r>
        <w:rPr>
          <w:i/>
          <w:spacing w:val="-5"/>
          <w:sz w:val="24"/>
        </w:rPr>
        <w:t xml:space="preserve"> </w:t>
      </w:r>
      <w:r>
        <w:rPr>
          <w:i/>
          <w:sz w:val="24"/>
        </w:rPr>
        <w:t>Notes</w:t>
      </w:r>
      <w:r>
        <w:rPr>
          <w:i/>
          <w:spacing w:val="-5"/>
          <w:sz w:val="24"/>
        </w:rPr>
        <w:t xml:space="preserve"> </w:t>
      </w:r>
      <w:r>
        <w:rPr>
          <w:i/>
          <w:sz w:val="24"/>
        </w:rPr>
        <w:t>in</w:t>
      </w:r>
      <w:r>
        <w:rPr>
          <w:i/>
          <w:spacing w:val="-5"/>
          <w:sz w:val="24"/>
        </w:rPr>
        <w:t xml:space="preserve"> </w:t>
      </w:r>
      <w:r>
        <w:rPr>
          <w:i/>
          <w:sz w:val="24"/>
        </w:rPr>
        <w:t>Bioinformatics)</w:t>
      </w:r>
      <w:r>
        <w:rPr>
          <w:sz w:val="24"/>
        </w:rPr>
        <w:t>, vol. 7192 LNCS, pp. 85–95,</w:t>
      </w:r>
      <w:r>
        <w:rPr>
          <w:spacing w:val="-22"/>
          <w:sz w:val="24"/>
        </w:rPr>
        <w:t xml:space="preserve"> </w:t>
      </w:r>
      <w:r>
        <w:rPr>
          <w:sz w:val="24"/>
        </w:rPr>
        <w:t>2012.</w:t>
      </w:r>
    </w:p>
    <w:sectPr w:rsidR="005A66FE">
      <w:pgSz w:w="12240" w:h="15840"/>
      <w:pgMar w:top="1500" w:right="1500" w:bottom="1360" w:left="1440" w:header="0" w:footer="117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C7D3E" w14:textId="77777777" w:rsidR="008E59C4" w:rsidRDefault="008E59C4">
      <w:r>
        <w:separator/>
      </w:r>
    </w:p>
  </w:endnote>
  <w:endnote w:type="continuationSeparator" w:id="0">
    <w:p w14:paraId="0375D843" w14:textId="77777777" w:rsidR="008E59C4" w:rsidRDefault="008E5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Bookman Old Style">
    <w:panose1 w:val="02050604050505020204"/>
    <w:charset w:val="00"/>
    <w:family w:val="auto"/>
    <w:pitch w:val="variable"/>
    <w:sig w:usb0="00000287" w:usb1="00000000" w:usb2="00000000" w:usb3="00000000" w:csb0="0000009F" w:csb1="00000000"/>
  </w:font>
  <w:font w:name="Trebuchet MS">
    <w:panose1 w:val="020B0603020202020204"/>
    <w:charset w:val="00"/>
    <w:family w:val="auto"/>
    <w:pitch w:val="variable"/>
    <w:sig w:usb0="00000287" w:usb1="00000000" w:usb2="00000000" w:usb3="00000000" w:csb0="0000009F" w:csb1="00000000"/>
  </w:font>
  <w:font w:name="Meiryo">
    <w:panose1 w:val="020B0604030504040204"/>
    <w:charset w:val="80"/>
    <w:family w:val="auto"/>
    <w:pitch w:val="variable"/>
    <w:sig w:usb0="E00002FF" w:usb1="6AC7FFFF" w:usb2="08000012" w:usb3="00000000" w:csb0="000200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A1C152A" w14:textId="77777777" w:rsidR="005A66FE" w:rsidRDefault="008E59C4">
    <w:pPr>
      <w:pStyle w:val="BodyText"/>
      <w:spacing w:line="14" w:lineRule="auto"/>
      <w:rPr>
        <w:sz w:val="20"/>
      </w:rPr>
    </w:pPr>
    <w:r>
      <w:pict w14:anchorId="23C03FC9">
        <v:shapetype id="_x0000_t202" coordsize="21600,21600" o:spt="202" path="m0,0l0,21600,21600,21600,21600,0xe">
          <v:stroke joinstyle="miter"/>
          <v:path gradientshapeok="t" o:connecttype="rect"/>
        </v:shapetype>
        <v:shape id="_x0000_s1025" type="#_x0000_t202" style="position:absolute;margin-left:296.45pt;margin-top:722.3pt;width:16pt;height:14pt;z-index:-251658752;mso-position-horizontal-relative:page;mso-position-vertical-relative:page" filled="f" stroked="f">
          <v:textbox inset="0,0,0,0">
            <w:txbxContent>
              <w:p w14:paraId="215BB80C" w14:textId="77777777" w:rsidR="005A66FE" w:rsidRDefault="008E59C4">
                <w:pPr>
                  <w:pStyle w:val="BodyText"/>
                  <w:spacing w:line="255" w:lineRule="exact"/>
                  <w:ind w:left="40"/>
                </w:pPr>
                <w:r>
                  <w:fldChar w:fldCharType="begin"/>
                </w:r>
                <w:r>
                  <w:instrText xml:space="preserve"> PAGE </w:instrText>
                </w:r>
                <w:r>
                  <w:fldChar w:fldCharType="separate"/>
                </w:r>
                <w:r w:rsidR="004E6239">
                  <w:rPr>
                    <w:noProof/>
                  </w:rPr>
                  <w:t>10</w:t>
                </w:r>
                <w:r>
                  <w:fldChar w:fldCharType="end"/>
                </w:r>
              </w:p>
            </w:txbxContent>
          </v:textbox>
          <w10:wrap anchorx="page" anchory="page"/>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E50C4" w14:textId="77777777" w:rsidR="008E59C4" w:rsidRDefault="008E59C4">
      <w:r>
        <w:separator/>
      </w:r>
    </w:p>
  </w:footnote>
  <w:footnote w:type="continuationSeparator" w:id="0">
    <w:p w14:paraId="58264FDE" w14:textId="77777777" w:rsidR="008E59C4" w:rsidRDefault="008E59C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C23D8"/>
    <w:multiLevelType w:val="multilevel"/>
    <w:tmpl w:val="77FA2AF8"/>
    <w:lvl w:ilvl="0">
      <w:start w:val="1"/>
      <w:numFmt w:val="decimal"/>
      <w:lvlText w:val="%1"/>
      <w:lvlJc w:val="left"/>
      <w:pPr>
        <w:ind w:left="629" w:hanging="517"/>
        <w:jc w:val="left"/>
      </w:pPr>
      <w:rPr>
        <w:rFonts w:ascii="Times New Roman" w:eastAsia="Times New Roman" w:hAnsi="Times New Roman" w:cs="Times New Roman" w:hint="default"/>
        <w:b/>
        <w:bCs/>
        <w:w w:val="101"/>
        <w:sz w:val="34"/>
        <w:szCs w:val="34"/>
      </w:rPr>
    </w:lvl>
    <w:lvl w:ilvl="1">
      <w:start w:val="1"/>
      <w:numFmt w:val="decimal"/>
      <w:lvlText w:val="%1.%2"/>
      <w:lvlJc w:val="left"/>
      <w:pPr>
        <w:ind w:left="758" w:hanging="646"/>
        <w:jc w:val="left"/>
      </w:pPr>
      <w:rPr>
        <w:rFonts w:ascii="Times New Roman" w:eastAsia="Times New Roman" w:hAnsi="Times New Roman" w:cs="Times New Roman" w:hint="default"/>
        <w:b/>
        <w:bCs/>
        <w:w w:val="102"/>
        <w:sz w:val="28"/>
        <w:szCs w:val="28"/>
      </w:rPr>
    </w:lvl>
    <w:lvl w:ilvl="2">
      <w:start w:val="1"/>
      <w:numFmt w:val="bullet"/>
      <w:lvlText w:val="•"/>
      <w:lvlJc w:val="left"/>
      <w:pPr>
        <w:ind w:left="1708" w:hanging="646"/>
      </w:pPr>
      <w:rPr>
        <w:rFonts w:hint="default"/>
      </w:rPr>
    </w:lvl>
    <w:lvl w:ilvl="3">
      <w:start w:val="1"/>
      <w:numFmt w:val="bullet"/>
      <w:lvlText w:val="•"/>
      <w:lvlJc w:val="left"/>
      <w:pPr>
        <w:ind w:left="2657" w:hanging="646"/>
      </w:pPr>
      <w:rPr>
        <w:rFonts w:hint="default"/>
      </w:rPr>
    </w:lvl>
    <w:lvl w:ilvl="4">
      <w:start w:val="1"/>
      <w:numFmt w:val="bullet"/>
      <w:lvlText w:val="•"/>
      <w:lvlJc w:val="left"/>
      <w:pPr>
        <w:ind w:left="3606" w:hanging="646"/>
      </w:pPr>
      <w:rPr>
        <w:rFonts w:hint="default"/>
      </w:rPr>
    </w:lvl>
    <w:lvl w:ilvl="5">
      <w:start w:val="1"/>
      <w:numFmt w:val="bullet"/>
      <w:lvlText w:val="•"/>
      <w:lvlJc w:val="left"/>
      <w:pPr>
        <w:ind w:left="4555" w:hanging="646"/>
      </w:pPr>
      <w:rPr>
        <w:rFonts w:hint="default"/>
      </w:rPr>
    </w:lvl>
    <w:lvl w:ilvl="6">
      <w:start w:val="1"/>
      <w:numFmt w:val="bullet"/>
      <w:lvlText w:val="•"/>
      <w:lvlJc w:val="left"/>
      <w:pPr>
        <w:ind w:left="5504" w:hanging="646"/>
      </w:pPr>
      <w:rPr>
        <w:rFonts w:hint="default"/>
      </w:rPr>
    </w:lvl>
    <w:lvl w:ilvl="7">
      <w:start w:val="1"/>
      <w:numFmt w:val="bullet"/>
      <w:lvlText w:val="•"/>
      <w:lvlJc w:val="left"/>
      <w:pPr>
        <w:ind w:left="6453" w:hanging="646"/>
      </w:pPr>
      <w:rPr>
        <w:rFonts w:hint="default"/>
      </w:rPr>
    </w:lvl>
    <w:lvl w:ilvl="8">
      <w:start w:val="1"/>
      <w:numFmt w:val="bullet"/>
      <w:lvlText w:val="•"/>
      <w:lvlJc w:val="left"/>
      <w:pPr>
        <w:ind w:left="7402" w:hanging="64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efaultTabStop w:val="720"/>
  <w:drawingGridHorizontalSpacing w:val="110"/>
  <w:displayHorizontalDrawingGridEvery w:val="2"/>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
  <w:rsids>
    <w:rsidRoot w:val="005A66FE"/>
    <w:rsid w:val="004E6239"/>
    <w:rsid w:val="005A66FE"/>
    <w:rsid w:val="008E5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F62E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37"/>
      <w:ind w:left="629" w:hanging="516"/>
      <w:outlineLvl w:val="0"/>
    </w:pPr>
    <w:rPr>
      <w:b/>
      <w:bCs/>
      <w:sz w:val="34"/>
      <w:szCs w:val="34"/>
    </w:rPr>
  </w:style>
  <w:style w:type="paragraph" w:styleId="Heading2">
    <w:name w:val="heading 2"/>
    <w:basedOn w:val="Normal"/>
    <w:uiPriority w:val="1"/>
    <w:qFormat/>
    <w:pPr>
      <w:spacing w:before="271"/>
      <w:ind w:left="758" w:hanging="645"/>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758" w:hanging="645"/>
    </w:pPr>
  </w:style>
  <w:style w:type="paragraph" w:customStyle="1" w:styleId="TableParagraph">
    <w:name w:val="Table Paragraph"/>
    <w:basedOn w:val="Normal"/>
    <w:uiPriority w:val="1"/>
    <w:qFormat/>
    <w:pPr>
      <w:spacing w:line="254" w:lineRule="exact"/>
      <w:ind w:left="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pendaylight.org/" TargetMode="External"/><Relationship Id="rId12" Type="http://schemas.openxmlformats.org/officeDocument/2006/relationships/hyperlink" Target="http://onosproject.org/" TargetMode="External"/><Relationship Id="rId13" Type="http://schemas.openxmlformats.org/officeDocument/2006/relationships/hyperlink" Target="http://www.projectfloodlight.org/oftest/"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opennetworking.org/about/on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2362</Words>
  <Characters>13466</Characters>
  <Application>Microsoft Macintosh Word</Application>
  <DocSecurity>0</DocSecurity>
  <Lines>112</Lines>
  <Paragraphs>31</Paragraphs>
  <ScaleCrop>false</ScaleCrop>
  <LinksUpToDate>false</LinksUpToDate>
  <CharactersWithSpaces>15797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2016-04-01T13:12:00Z</dcterms:created>
  <dcterms:modified xsi:type="dcterms:W3CDTF">2016-04-01T13:14:00Z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2016-04-01T00:00:00Z</vt:filetime>
  </property>
  <property fmtid="{D5CDD505-2E9C-101B-9397-08002B2CF9AE}" pid="3" name="Creator">
    <vt:lpwstr>TeX</vt:lpwstr>
  </property>
  <property fmtid="{D5CDD505-2E9C-101B-9397-08002B2CF9AE}" pid="4" name="LastSaved">
    <vt:filetime>2016-04-01T00:00:00Z</vt:filetime>
  </property>
</Properties>
</file>